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60D5BD" w14:textId="2A2E0D0D" w:rsidR="0009502C" w:rsidRPr="00480672" w:rsidRDefault="00A81ACD" w:rsidP="0009502C">
      <w:pPr>
        <w:jc w:val="center"/>
        <w:rPr>
          <w:rFonts w:ascii="Garamond" w:hAnsi="Garamond"/>
          <w:b/>
          <w:szCs w:val="24"/>
        </w:rPr>
      </w:pPr>
      <w:r>
        <w:rPr>
          <w:rFonts w:ascii="Garamond" w:hAnsi="Garamond"/>
          <w:b/>
          <w:szCs w:val="24"/>
        </w:rPr>
        <w:t xml:space="preserve">RFP </w:t>
      </w:r>
      <w:r w:rsidR="001446AA">
        <w:rPr>
          <w:rFonts w:ascii="Garamond" w:hAnsi="Garamond"/>
          <w:b/>
          <w:szCs w:val="24"/>
        </w:rPr>
        <w:t>21-</w:t>
      </w:r>
      <w:r>
        <w:rPr>
          <w:rFonts w:ascii="Garamond" w:hAnsi="Garamond"/>
          <w:b/>
          <w:szCs w:val="24"/>
        </w:rPr>
        <w:t>873</w:t>
      </w:r>
      <w:r w:rsidR="00D45264" w:rsidRPr="00480672">
        <w:rPr>
          <w:rFonts w:ascii="Garamond" w:hAnsi="Garamond"/>
          <w:b/>
          <w:szCs w:val="24"/>
        </w:rPr>
        <w:t xml:space="preserve"> </w:t>
      </w:r>
      <w:r w:rsidR="0009502C" w:rsidRPr="00480672">
        <w:rPr>
          <w:rFonts w:ascii="Garamond" w:hAnsi="Garamond"/>
          <w:b/>
          <w:szCs w:val="24"/>
        </w:rPr>
        <w:t>BUSINESS PROPOSAL</w:t>
      </w:r>
    </w:p>
    <w:p w14:paraId="24F48FF9" w14:textId="77777777" w:rsidR="0009502C" w:rsidRPr="00480672" w:rsidRDefault="00264B4D" w:rsidP="0009502C">
      <w:pPr>
        <w:jc w:val="center"/>
        <w:rPr>
          <w:rFonts w:ascii="Garamond" w:hAnsi="Garamond"/>
          <w:b/>
          <w:szCs w:val="24"/>
        </w:rPr>
      </w:pPr>
      <w:r w:rsidRPr="00480672">
        <w:rPr>
          <w:rFonts w:ascii="Garamond" w:hAnsi="Garamond"/>
          <w:b/>
          <w:szCs w:val="24"/>
        </w:rPr>
        <w:t>ATTACHMENT E</w:t>
      </w:r>
    </w:p>
    <w:p w14:paraId="554414E7" w14:textId="77777777" w:rsidR="0009502C" w:rsidRPr="0000708C" w:rsidRDefault="0009502C" w:rsidP="0009502C">
      <w:pPr>
        <w:rPr>
          <w:rFonts w:ascii="Garamond" w:hAnsi="Garamond"/>
          <w:b/>
          <w:sz w:val="16"/>
          <w:szCs w:val="24"/>
        </w:rPr>
      </w:pPr>
    </w:p>
    <w:p w14:paraId="2FE2CCC4" w14:textId="77777777" w:rsidR="0009502C" w:rsidRPr="00480672" w:rsidRDefault="0009502C" w:rsidP="0009502C">
      <w:pPr>
        <w:rPr>
          <w:rFonts w:ascii="Garamond" w:hAnsi="Garamond"/>
          <w:b/>
          <w:szCs w:val="24"/>
        </w:rPr>
      </w:pPr>
      <w:r w:rsidRPr="00480672">
        <w:rPr>
          <w:rFonts w:ascii="Garamond" w:hAnsi="Garamond"/>
          <w:b/>
          <w:szCs w:val="24"/>
        </w:rPr>
        <w:t>Instructions:  Please provide answers in the shaded areas to all questions.  Reference all attachments in</w:t>
      </w:r>
      <w:r w:rsidR="002960D5" w:rsidRPr="00480672">
        <w:rPr>
          <w:rFonts w:ascii="Garamond" w:hAnsi="Garamond"/>
          <w:b/>
          <w:szCs w:val="24"/>
        </w:rPr>
        <w:t xml:space="preserve"> the shaded area</w:t>
      </w:r>
      <w:r w:rsidRPr="00480672">
        <w:rPr>
          <w:rFonts w:ascii="Garamond" w:hAnsi="Garamond"/>
          <w:b/>
          <w:szCs w:val="24"/>
        </w:rPr>
        <w:t xml:space="preserve">.   </w:t>
      </w:r>
    </w:p>
    <w:p w14:paraId="2AD655CB" w14:textId="77777777" w:rsidR="0009502C" w:rsidRPr="00480672" w:rsidRDefault="0009502C" w:rsidP="0009502C">
      <w:pPr>
        <w:rPr>
          <w:rFonts w:ascii="Garamond" w:hAnsi="Garamond"/>
          <w:b/>
          <w:i/>
          <w:szCs w:val="24"/>
        </w:rPr>
      </w:pPr>
    </w:p>
    <w:p w14:paraId="7BA6175F" w14:textId="77777777" w:rsidR="0009502C" w:rsidRPr="00480672" w:rsidRDefault="0009502C" w:rsidP="0009502C">
      <w:pPr>
        <w:rPr>
          <w:rFonts w:ascii="Garamond" w:hAnsi="Garamond"/>
          <w:b/>
          <w:i/>
          <w:szCs w:val="24"/>
        </w:rPr>
      </w:pPr>
      <w:r w:rsidRPr="00480672">
        <w:rPr>
          <w:rFonts w:ascii="Garamond" w:hAnsi="Garamond"/>
          <w:b/>
          <w:i/>
          <w:szCs w:val="24"/>
        </w:rPr>
        <w:t>Business Proposal</w:t>
      </w:r>
    </w:p>
    <w:p w14:paraId="2DDB946B" w14:textId="77777777" w:rsidR="0009502C" w:rsidRPr="00480672" w:rsidRDefault="0009502C" w:rsidP="0009502C">
      <w:pPr>
        <w:rPr>
          <w:rFonts w:ascii="Garamond" w:hAnsi="Garamond"/>
          <w:szCs w:val="24"/>
        </w:rPr>
      </w:pPr>
    </w:p>
    <w:p w14:paraId="5BD99EEB" w14:textId="5F6137FA" w:rsidR="0009502C" w:rsidRPr="00480672" w:rsidRDefault="0009502C" w:rsidP="008413B2">
      <w:pPr>
        <w:widowControl/>
        <w:numPr>
          <w:ilvl w:val="2"/>
          <w:numId w:val="2"/>
        </w:numPr>
        <w:jc w:val="both"/>
        <w:rPr>
          <w:rFonts w:ascii="Garamond" w:hAnsi="Garamond"/>
          <w:szCs w:val="24"/>
        </w:rPr>
      </w:pPr>
      <w:r w:rsidRPr="00480672">
        <w:rPr>
          <w:rFonts w:ascii="Garamond" w:hAnsi="Garamond"/>
          <w:b/>
          <w:szCs w:val="24"/>
        </w:rPr>
        <w:t>General</w:t>
      </w:r>
      <w:r w:rsidR="00FD5220" w:rsidRPr="00480672">
        <w:rPr>
          <w:rFonts w:ascii="Garamond" w:hAnsi="Garamond"/>
          <w:b/>
          <w:szCs w:val="24"/>
        </w:rPr>
        <w:t xml:space="preserve"> </w:t>
      </w:r>
      <w:r w:rsidR="00FD5220" w:rsidRPr="00480672">
        <w:rPr>
          <w:rFonts w:ascii="Garamond" w:hAnsi="Garamond"/>
          <w:b/>
          <w:color w:val="FF0000"/>
          <w:szCs w:val="24"/>
        </w:rPr>
        <w:t>(optional)</w:t>
      </w:r>
      <w:r w:rsidRPr="00480672">
        <w:rPr>
          <w:rFonts w:ascii="Garamond" w:hAnsi="Garamond"/>
          <w:b/>
          <w:szCs w:val="24"/>
        </w:rPr>
        <w:t xml:space="preserve"> -</w:t>
      </w:r>
      <w:r w:rsidRPr="00480672">
        <w:rPr>
          <w:rFonts w:ascii="Garamond" w:hAnsi="Garamond"/>
          <w:szCs w:val="24"/>
        </w:rPr>
        <w:t xml:space="preserve"> Please introduce or summarize any information the Respondent deems relevant or important to the State’s successful acquisition of the products and/or services requested in this RFP. </w:t>
      </w:r>
    </w:p>
    <w:tbl>
      <w:tblPr>
        <w:tblW w:w="8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738"/>
      </w:tblGrid>
      <w:tr w:rsidR="0009502C" w:rsidRPr="00480672" w14:paraId="46FBCB25" w14:textId="77777777" w:rsidTr="00B518F2">
        <w:tc>
          <w:tcPr>
            <w:tcW w:w="8738" w:type="dxa"/>
            <w:shd w:val="clear" w:color="auto" w:fill="FFFF99"/>
          </w:tcPr>
          <w:p w14:paraId="43458A45" w14:textId="395F9BCB" w:rsidR="00822BCB" w:rsidRPr="00497BBC" w:rsidRDefault="00822BCB" w:rsidP="00211691">
            <w:pPr>
              <w:spacing w:after="240" w:line="276" w:lineRule="auto"/>
              <w:jc w:val="both"/>
              <w:rPr>
                <w:rFonts w:cs="Calibri"/>
                <w:szCs w:val="24"/>
              </w:rPr>
            </w:pPr>
            <w:r w:rsidRPr="00850A8E">
              <w:rPr>
                <w:rFonts w:cs="Calibri"/>
                <w:b/>
                <w:szCs w:val="24"/>
              </w:rPr>
              <w:t>The Irwin Hodson Group Indiana</w:t>
            </w:r>
            <w:r w:rsidRPr="009922A2">
              <w:rPr>
                <w:rFonts w:cs="Calibri"/>
                <w:b/>
                <w:szCs w:val="24"/>
              </w:rPr>
              <w:t xml:space="preserve"> LLC</w:t>
            </w:r>
            <w:r>
              <w:rPr>
                <w:rFonts w:cs="Calibri"/>
                <w:szCs w:val="24"/>
              </w:rPr>
              <w:t xml:space="preserve"> is pleased to </w:t>
            </w:r>
            <w:r w:rsidR="00867C9E">
              <w:rPr>
                <w:rFonts w:cs="Calibri"/>
                <w:szCs w:val="24"/>
              </w:rPr>
              <w:t xml:space="preserve">be offered this opportunity to </w:t>
            </w:r>
            <w:r w:rsidRPr="00497BBC">
              <w:rPr>
                <w:rFonts w:cs="Calibri"/>
                <w:szCs w:val="24"/>
              </w:rPr>
              <w:t xml:space="preserve">continue to serve the State of Indiana. The Irwin Hodson Group Indiana LLC has had the privilege of manufacturing the States’ high-quality license plates for the last </w:t>
            </w:r>
            <w:r>
              <w:rPr>
                <w:rFonts w:cs="Calibri"/>
                <w:szCs w:val="24"/>
              </w:rPr>
              <w:t>five (</w:t>
            </w:r>
            <w:r w:rsidRPr="00497BBC">
              <w:rPr>
                <w:rFonts w:cs="Calibri"/>
                <w:szCs w:val="24"/>
              </w:rPr>
              <w:t>5</w:t>
            </w:r>
            <w:r>
              <w:rPr>
                <w:rFonts w:cs="Calibri"/>
                <w:szCs w:val="24"/>
              </w:rPr>
              <w:t>)</w:t>
            </w:r>
            <w:r w:rsidRPr="00497BBC">
              <w:rPr>
                <w:rFonts w:cs="Calibri"/>
                <w:szCs w:val="24"/>
              </w:rPr>
              <w:t xml:space="preserve"> years. </w:t>
            </w:r>
          </w:p>
          <w:p w14:paraId="2983E06D" w14:textId="2ADA6E50" w:rsidR="00822BCB" w:rsidRPr="00497BBC" w:rsidRDefault="00822BCB" w:rsidP="007B0C06">
            <w:pPr>
              <w:spacing w:before="240" w:after="240" w:line="276" w:lineRule="auto"/>
              <w:jc w:val="both"/>
              <w:rPr>
                <w:rFonts w:cs="Calibri"/>
                <w:szCs w:val="24"/>
              </w:rPr>
            </w:pPr>
            <w:r w:rsidRPr="00497BBC">
              <w:rPr>
                <w:rFonts w:cs="Calibri"/>
                <w:szCs w:val="24"/>
              </w:rPr>
              <w:t>The Irwin Hodson Group Indiana LLC will be the Prime Contractor for Indiana RFP 21-873, and is proud to offer the State of Indiana an all-inclusive solution called iPRIME, the Indiana Plate and Registration Inventory Management E-Suite, for the production and distribution of license plates and registration documents direct to Indiana motorists.</w:t>
            </w:r>
          </w:p>
          <w:p w14:paraId="406C2A64" w14:textId="77777777" w:rsidR="003A594C" w:rsidRDefault="00AA548D" w:rsidP="00211691">
            <w:pPr>
              <w:spacing w:line="276" w:lineRule="auto"/>
              <w:jc w:val="both"/>
              <w:rPr>
                <w:rFonts w:cs="Calibri"/>
                <w:b/>
                <w:szCs w:val="24"/>
              </w:rPr>
            </w:pPr>
            <w:r w:rsidRPr="00497BBC">
              <w:rPr>
                <w:rFonts w:cs="Calibri"/>
                <w:b/>
                <w:szCs w:val="24"/>
              </w:rPr>
              <w:t xml:space="preserve">Company </w:t>
            </w:r>
            <w:r w:rsidR="00AA7F93" w:rsidRPr="00497BBC">
              <w:rPr>
                <w:rFonts w:cs="Calibri"/>
                <w:b/>
                <w:szCs w:val="24"/>
              </w:rPr>
              <w:t>Background</w:t>
            </w:r>
          </w:p>
          <w:p w14:paraId="7819516C" w14:textId="6AFB294C" w:rsidR="00C66C4E" w:rsidRPr="00497BBC" w:rsidRDefault="001E29F0" w:rsidP="00211691">
            <w:pPr>
              <w:spacing w:line="276" w:lineRule="auto"/>
              <w:jc w:val="both"/>
              <w:rPr>
                <w:rFonts w:cs="Calibri"/>
                <w:szCs w:val="24"/>
              </w:rPr>
            </w:pPr>
            <w:r w:rsidRPr="00497BBC">
              <w:rPr>
                <w:rFonts w:cs="Calibri"/>
                <w:szCs w:val="24"/>
              </w:rPr>
              <w:t xml:space="preserve">The Irwin Hodson Group Indiana LLC </w:t>
            </w:r>
            <w:r w:rsidR="0090078D" w:rsidRPr="00497BBC">
              <w:rPr>
                <w:rFonts w:cs="Calibri"/>
                <w:szCs w:val="24"/>
              </w:rPr>
              <w:t xml:space="preserve">and </w:t>
            </w:r>
            <w:r w:rsidR="00597713" w:rsidRPr="00497BBC">
              <w:rPr>
                <w:rFonts w:cs="Calibri"/>
                <w:szCs w:val="24"/>
              </w:rPr>
              <w:t>parent</w:t>
            </w:r>
            <w:r w:rsidR="0090078D" w:rsidRPr="00497BBC">
              <w:rPr>
                <w:rFonts w:cs="Calibri"/>
                <w:szCs w:val="24"/>
              </w:rPr>
              <w:t xml:space="preserve"> company Irwin Hodson Group LLC (</w:t>
            </w:r>
            <w:r w:rsidR="003A5FE6" w:rsidRPr="00497BBC">
              <w:rPr>
                <w:rFonts w:cs="Calibri"/>
                <w:szCs w:val="24"/>
              </w:rPr>
              <w:t xml:space="preserve">collectively referred to as </w:t>
            </w:r>
            <w:r w:rsidR="00C66C4E" w:rsidRPr="00497BBC">
              <w:rPr>
                <w:rFonts w:cs="Calibri"/>
                <w:szCs w:val="24"/>
              </w:rPr>
              <w:t>IHG</w:t>
            </w:r>
            <w:r w:rsidR="003A5FE6" w:rsidRPr="00497BBC">
              <w:rPr>
                <w:rFonts w:cs="Calibri"/>
                <w:szCs w:val="24"/>
              </w:rPr>
              <w:t>) ar</w:t>
            </w:r>
            <w:r w:rsidR="00C10043" w:rsidRPr="00497BBC">
              <w:rPr>
                <w:rFonts w:cs="Calibri"/>
                <w:szCs w:val="24"/>
              </w:rPr>
              <w:t>e</w:t>
            </w:r>
            <w:r w:rsidR="00C66C4E" w:rsidRPr="00497BBC">
              <w:rPr>
                <w:rFonts w:cs="Calibri"/>
                <w:szCs w:val="24"/>
              </w:rPr>
              <w:t xml:space="preserve"> part of a world-wide group of license plate manufacturing companies that includes Waldale Manufacturing </w:t>
            </w:r>
            <w:r w:rsidR="009F4D53" w:rsidRPr="00497BBC">
              <w:rPr>
                <w:rFonts w:cs="Calibri"/>
                <w:szCs w:val="24"/>
              </w:rPr>
              <w:t>Limited</w:t>
            </w:r>
            <w:r w:rsidR="00294698" w:rsidRPr="00497BBC">
              <w:rPr>
                <w:rFonts w:cs="Calibri"/>
                <w:szCs w:val="24"/>
              </w:rPr>
              <w:t xml:space="preserve"> and</w:t>
            </w:r>
            <w:r w:rsidR="00C66C4E" w:rsidRPr="00497BBC">
              <w:rPr>
                <w:rFonts w:cs="Calibri"/>
                <w:szCs w:val="24"/>
              </w:rPr>
              <w:t xml:space="preserve"> Relief Design of North America</w:t>
            </w:r>
            <w:r w:rsidR="006A5239" w:rsidRPr="00497BBC">
              <w:rPr>
                <w:rFonts w:cs="Calibri"/>
                <w:szCs w:val="24"/>
              </w:rPr>
              <w:t>,</w:t>
            </w:r>
            <w:r w:rsidR="00C66C4E" w:rsidRPr="00497BBC">
              <w:rPr>
                <w:rFonts w:cs="Calibri"/>
                <w:szCs w:val="24"/>
              </w:rPr>
              <w:t xml:space="preserve"> and </w:t>
            </w:r>
            <w:r w:rsidR="00C66C4E" w:rsidRPr="00497BBC">
              <w:rPr>
                <w:rFonts w:eastAsia="Garamond" w:cs="Calibri"/>
                <w:szCs w:val="24"/>
              </w:rPr>
              <w:t>Tönnjes</w:t>
            </w:r>
            <w:r w:rsidR="00C66C4E" w:rsidRPr="00497BBC">
              <w:rPr>
                <w:rFonts w:cs="Calibri"/>
                <w:szCs w:val="24"/>
              </w:rPr>
              <w:t xml:space="preserve"> International GmbH of Germany</w:t>
            </w:r>
            <w:r w:rsidR="005C6BDA" w:rsidRPr="00497BBC">
              <w:rPr>
                <w:rFonts w:cs="Calibri"/>
                <w:szCs w:val="24"/>
              </w:rPr>
              <w:t xml:space="preserve"> (</w:t>
            </w:r>
            <w:r w:rsidR="00C66C4E" w:rsidRPr="00497BBC">
              <w:rPr>
                <w:rFonts w:cs="Calibri"/>
                <w:szCs w:val="24"/>
              </w:rPr>
              <w:t>with 50 license plate manufacturing sites in 120 countries around the world</w:t>
            </w:r>
            <w:r w:rsidR="00AC7EEE" w:rsidRPr="00497BBC">
              <w:rPr>
                <w:rFonts w:cs="Calibri"/>
                <w:szCs w:val="24"/>
              </w:rPr>
              <w:t>)</w:t>
            </w:r>
            <w:r w:rsidR="00C66C4E" w:rsidRPr="00497BBC">
              <w:rPr>
                <w:rFonts w:cs="Calibri"/>
                <w:szCs w:val="24"/>
              </w:rPr>
              <w:t>.</w:t>
            </w:r>
          </w:p>
          <w:p w14:paraId="538A5426" w14:textId="0E7396C9" w:rsidR="00BC2EDD" w:rsidRPr="00497BBC" w:rsidRDefault="00BB5EB9" w:rsidP="007B0C06">
            <w:pPr>
              <w:spacing w:before="240" w:after="240" w:line="276" w:lineRule="auto"/>
              <w:jc w:val="both"/>
              <w:rPr>
                <w:rFonts w:cs="Calibri"/>
                <w:szCs w:val="24"/>
              </w:rPr>
            </w:pPr>
            <w:r w:rsidRPr="00497BBC">
              <w:rPr>
                <w:rFonts w:cs="Calibri"/>
                <w:szCs w:val="24"/>
              </w:rPr>
              <w:t xml:space="preserve">IHG </w:t>
            </w:r>
            <w:r w:rsidR="00A968EC" w:rsidRPr="00497BBC">
              <w:rPr>
                <w:rFonts w:cs="Calibri"/>
                <w:szCs w:val="24"/>
              </w:rPr>
              <w:t xml:space="preserve">shares its executive management team </w:t>
            </w:r>
            <w:r w:rsidR="00D103D6" w:rsidRPr="00497BBC">
              <w:rPr>
                <w:rFonts w:cs="Calibri"/>
                <w:szCs w:val="24"/>
              </w:rPr>
              <w:t xml:space="preserve">with its sister </w:t>
            </w:r>
            <w:r w:rsidR="00A968EC" w:rsidRPr="00497BBC">
              <w:rPr>
                <w:rFonts w:cs="Calibri"/>
                <w:szCs w:val="24"/>
              </w:rPr>
              <w:t>compan</w:t>
            </w:r>
            <w:r w:rsidR="00B4501F" w:rsidRPr="00497BBC">
              <w:rPr>
                <w:rFonts w:cs="Calibri"/>
                <w:szCs w:val="24"/>
              </w:rPr>
              <w:t>y</w:t>
            </w:r>
            <w:r w:rsidR="00D103D6" w:rsidRPr="00497BBC">
              <w:rPr>
                <w:rFonts w:cs="Calibri"/>
                <w:szCs w:val="24"/>
              </w:rPr>
              <w:t xml:space="preserve"> Waldale Manufacturing</w:t>
            </w:r>
            <w:r w:rsidR="001122BD" w:rsidRPr="00497BBC">
              <w:rPr>
                <w:rFonts w:cs="Calibri"/>
                <w:szCs w:val="24"/>
              </w:rPr>
              <w:t xml:space="preserve"> </w:t>
            </w:r>
            <w:r w:rsidR="008C1027" w:rsidRPr="00497BBC">
              <w:rPr>
                <w:rFonts w:cs="Calibri"/>
                <w:szCs w:val="24"/>
              </w:rPr>
              <w:t>Limited</w:t>
            </w:r>
            <w:r w:rsidR="00E16A5D" w:rsidRPr="00497BBC">
              <w:rPr>
                <w:rFonts w:cs="Calibri"/>
                <w:szCs w:val="24"/>
              </w:rPr>
              <w:t xml:space="preserve"> </w:t>
            </w:r>
            <w:r w:rsidR="001122BD" w:rsidRPr="00497BBC">
              <w:rPr>
                <w:rFonts w:cs="Calibri"/>
                <w:szCs w:val="24"/>
              </w:rPr>
              <w:t>(Waldale)</w:t>
            </w:r>
            <w:r w:rsidR="00E13561" w:rsidRPr="00497BBC">
              <w:rPr>
                <w:rFonts w:cs="Calibri"/>
                <w:szCs w:val="24"/>
              </w:rPr>
              <w:t>.</w:t>
            </w:r>
            <w:r w:rsidR="00D103D6" w:rsidRPr="00497BBC">
              <w:rPr>
                <w:rFonts w:cs="Calibri"/>
                <w:szCs w:val="24"/>
              </w:rPr>
              <w:t xml:space="preserve"> </w:t>
            </w:r>
            <w:r w:rsidR="00E13561" w:rsidRPr="00497BBC">
              <w:rPr>
                <w:rFonts w:cs="Calibri"/>
                <w:szCs w:val="24"/>
              </w:rPr>
              <w:t>IHG and Waldale</w:t>
            </w:r>
            <w:r w:rsidR="00222B32" w:rsidRPr="00497BBC">
              <w:rPr>
                <w:rFonts w:cs="Calibri"/>
                <w:szCs w:val="24"/>
              </w:rPr>
              <w:t xml:space="preserve"> service the Motor Vehicle community with license plate manufacturing and related fulfillment, distribution, </w:t>
            </w:r>
            <w:r w:rsidR="0084093F" w:rsidRPr="00497BBC">
              <w:rPr>
                <w:rFonts w:cs="Calibri"/>
                <w:szCs w:val="24"/>
              </w:rPr>
              <w:t>d</w:t>
            </w:r>
            <w:r w:rsidR="00222B32" w:rsidRPr="00497BBC">
              <w:rPr>
                <w:rFonts w:cs="Calibri"/>
                <w:szCs w:val="24"/>
              </w:rPr>
              <w:t>eliver-on-</w:t>
            </w:r>
            <w:r w:rsidR="0084093F" w:rsidRPr="00497BBC">
              <w:rPr>
                <w:rFonts w:cs="Calibri"/>
                <w:szCs w:val="24"/>
              </w:rPr>
              <w:t>d</w:t>
            </w:r>
            <w:r w:rsidR="00222B32" w:rsidRPr="00497BBC">
              <w:rPr>
                <w:rFonts w:cs="Calibri"/>
                <w:szCs w:val="24"/>
              </w:rPr>
              <w:t xml:space="preserve">emand, </w:t>
            </w:r>
            <w:r w:rsidR="005913D6" w:rsidRPr="00497BBC">
              <w:rPr>
                <w:rFonts w:cs="Calibri"/>
                <w:szCs w:val="24"/>
              </w:rPr>
              <w:t>warehousing,</w:t>
            </w:r>
            <w:r w:rsidR="00222B32" w:rsidRPr="00497BBC">
              <w:rPr>
                <w:rFonts w:cs="Calibri"/>
                <w:szCs w:val="24"/>
              </w:rPr>
              <w:t xml:space="preserve"> and registration services. C</w:t>
            </w:r>
            <w:r w:rsidR="00E13561" w:rsidRPr="00497BBC">
              <w:rPr>
                <w:rFonts w:cs="Calibri"/>
                <w:szCs w:val="24"/>
              </w:rPr>
              <w:t>ombined</w:t>
            </w:r>
            <w:r w:rsidR="00222B32" w:rsidRPr="00497BBC">
              <w:rPr>
                <w:rFonts w:cs="Calibri"/>
                <w:szCs w:val="24"/>
              </w:rPr>
              <w:t>, IHG and Waldale</w:t>
            </w:r>
            <w:r w:rsidR="00E13561" w:rsidRPr="00497BBC">
              <w:rPr>
                <w:rFonts w:cs="Calibri"/>
                <w:szCs w:val="24"/>
              </w:rPr>
              <w:t xml:space="preserve"> </w:t>
            </w:r>
            <w:r w:rsidR="00894ADA" w:rsidRPr="00497BBC">
              <w:rPr>
                <w:rFonts w:cs="Calibri"/>
                <w:szCs w:val="24"/>
              </w:rPr>
              <w:t xml:space="preserve">provide solutions to </w:t>
            </w:r>
            <w:r w:rsidR="004562BE">
              <w:rPr>
                <w:rFonts w:cs="Calibri"/>
                <w:szCs w:val="24"/>
              </w:rPr>
              <w:t>twenty-three (</w:t>
            </w:r>
            <w:r w:rsidR="00183BCC" w:rsidRPr="00497BBC">
              <w:rPr>
                <w:rFonts w:cs="Calibri"/>
                <w:szCs w:val="24"/>
              </w:rPr>
              <w:t>23</w:t>
            </w:r>
            <w:r w:rsidR="004562BE">
              <w:rPr>
                <w:rFonts w:cs="Calibri"/>
                <w:szCs w:val="24"/>
              </w:rPr>
              <w:t>)</w:t>
            </w:r>
            <w:r w:rsidR="00FB446B" w:rsidRPr="00497BBC">
              <w:rPr>
                <w:rFonts w:cs="Calibri"/>
                <w:szCs w:val="24"/>
              </w:rPr>
              <w:t xml:space="preserve"> </w:t>
            </w:r>
            <w:r w:rsidR="00D103D6" w:rsidRPr="00497BBC">
              <w:rPr>
                <w:rFonts w:cs="Calibri"/>
                <w:szCs w:val="24"/>
              </w:rPr>
              <w:t xml:space="preserve">jurisdictions across </w:t>
            </w:r>
            <w:r w:rsidR="00DD058C" w:rsidRPr="00497BBC">
              <w:rPr>
                <w:rFonts w:cs="Calibri"/>
                <w:szCs w:val="24"/>
              </w:rPr>
              <w:t>North America.</w:t>
            </w:r>
          </w:p>
          <w:p w14:paraId="3F4CD214" w14:textId="3710F2A2" w:rsidR="00BC2EDD" w:rsidRPr="00497BBC" w:rsidRDefault="00BC2EDD" w:rsidP="00211691">
            <w:pPr>
              <w:jc w:val="both"/>
              <w:rPr>
                <w:rFonts w:cs="Calibri"/>
                <w:b/>
                <w:szCs w:val="24"/>
              </w:rPr>
            </w:pPr>
            <w:r w:rsidRPr="00497BBC">
              <w:rPr>
                <w:rFonts w:cs="Calibri"/>
                <w:b/>
                <w:szCs w:val="24"/>
              </w:rPr>
              <w:t xml:space="preserve">Indiana </w:t>
            </w:r>
            <w:r w:rsidR="00AF0B11">
              <w:rPr>
                <w:rFonts w:cs="Calibri"/>
                <w:b/>
                <w:szCs w:val="24"/>
              </w:rPr>
              <w:t>Experience</w:t>
            </w:r>
          </w:p>
          <w:p w14:paraId="2DC7E86E" w14:textId="1D9C2A30" w:rsidR="1A09B803" w:rsidRPr="00497BBC" w:rsidRDefault="1A09B803" w:rsidP="00211691">
            <w:pPr>
              <w:spacing w:after="240" w:line="276" w:lineRule="auto"/>
              <w:jc w:val="both"/>
              <w:rPr>
                <w:rFonts w:cs="Calibri"/>
                <w:szCs w:val="24"/>
              </w:rPr>
            </w:pPr>
            <w:r w:rsidRPr="00497BBC">
              <w:rPr>
                <w:rFonts w:cs="Calibri"/>
                <w:szCs w:val="24"/>
              </w:rPr>
              <w:t>As the subcontractor of record</w:t>
            </w:r>
            <w:r w:rsidR="00291E8B" w:rsidRPr="00497BBC">
              <w:rPr>
                <w:rFonts w:cs="Calibri"/>
                <w:szCs w:val="24"/>
              </w:rPr>
              <w:t xml:space="preserve"> for RFP </w:t>
            </w:r>
            <w:r w:rsidR="00E70262" w:rsidRPr="00497BBC">
              <w:rPr>
                <w:rFonts w:cs="Calibri"/>
                <w:szCs w:val="24"/>
              </w:rPr>
              <w:t>14-058</w:t>
            </w:r>
            <w:r w:rsidRPr="00497BBC">
              <w:rPr>
                <w:rFonts w:cs="Calibri"/>
                <w:szCs w:val="24"/>
              </w:rPr>
              <w:t xml:space="preserve">, IHG is a key vendor in the license plate and registration contract </w:t>
            </w:r>
            <w:r w:rsidR="002E38AE" w:rsidRPr="00497BBC">
              <w:rPr>
                <w:rFonts w:cs="Calibri"/>
                <w:szCs w:val="24"/>
              </w:rPr>
              <w:t xml:space="preserve">currently </w:t>
            </w:r>
            <w:r w:rsidRPr="00497BBC">
              <w:rPr>
                <w:rFonts w:cs="Calibri"/>
                <w:szCs w:val="24"/>
              </w:rPr>
              <w:t xml:space="preserve">held with the State of Indiana. IHG is responsible for </w:t>
            </w:r>
            <w:r w:rsidR="00FF3E4C" w:rsidRPr="00497BBC">
              <w:rPr>
                <w:rFonts w:cs="Calibri"/>
                <w:szCs w:val="24"/>
              </w:rPr>
              <w:t xml:space="preserve">supplying and maintaining the production equipment, </w:t>
            </w:r>
            <w:r w:rsidR="00A60B7F" w:rsidRPr="00497BBC">
              <w:rPr>
                <w:rFonts w:cs="Calibri"/>
                <w:szCs w:val="24"/>
              </w:rPr>
              <w:t>purchasing all</w:t>
            </w:r>
            <w:r w:rsidRPr="00497BBC">
              <w:rPr>
                <w:rFonts w:cs="Calibri"/>
                <w:szCs w:val="24"/>
              </w:rPr>
              <w:t xml:space="preserve"> </w:t>
            </w:r>
            <w:r w:rsidR="009E2E95" w:rsidRPr="00497BBC">
              <w:rPr>
                <w:rFonts w:cs="Calibri"/>
                <w:szCs w:val="24"/>
              </w:rPr>
              <w:t>raw material</w:t>
            </w:r>
            <w:r w:rsidR="000155CF" w:rsidRPr="00497BBC">
              <w:rPr>
                <w:rFonts w:cs="Calibri"/>
                <w:szCs w:val="24"/>
              </w:rPr>
              <w:t>s</w:t>
            </w:r>
            <w:r w:rsidR="009E2E95" w:rsidRPr="00497BBC">
              <w:rPr>
                <w:rFonts w:cs="Calibri"/>
                <w:szCs w:val="24"/>
              </w:rPr>
              <w:t xml:space="preserve"> (re</w:t>
            </w:r>
            <w:r w:rsidR="00BE5F3C" w:rsidRPr="00497BBC">
              <w:rPr>
                <w:rFonts w:cs="Calibri"/>
                <w:szCs w:val="24"/>
              </w:rPr>
              <w:t>f</w:t>
            </w:r>
            <w:r w:rsidR="009E2E95" w:rsidRPr="00497BBC">
              <w:rPr>
                <w:rFonts w:cs="Calibri"/>
                <w:szCs w:val="24"/>
              </w:rPr>
              <w:t xml:space="preserve">lective sheeting, </w:t>
            </w:r>
            <w:r w:rsidR="00E46F9D" w:rsidRPr="00497BBC">
              <w:rPr>
                <w:rFonts w:cs="Calibri"/>
                <w:szCs w:val="24"/>
              </w:rPr>
              <w:t xml:space="preserve">digital </w:t>
            </w:r>
            <w:r w:rsidR="00024F2B" w:rsidRPr="00497BBC">
              <w:rPr>
                <w:rFonts w:cs="Calibri"/>
                <w:szCs w:val="24"/>
              </w:rPr>
              <w:t xml:space="preserve">printing inks, </w:t>
            </w:r>
            <w:r w:rsidR="00BE5F3C" w:rsidRPr="00497BBC">
              <w:rPr>
                <w:rFonts w:cs="Calibri"/>
                <w:szCs w:val="24"/>
              </w:rPr>
              <w:t>protective clear overlaminate</w:t>
            </w:r>
            <w:r w:rsidR="000155CF" w:rsidRPr="00497BBC">
              <w:rPr>
                <w:rFonts w:cs="Calibri"/>
                <w:szCs w:val="24"/>
              </w:rPr>
              <w:t xml:space="preserve">, specialized </w:t>
            </w:r>
            <w:r w:rsidR="007318D2" w:rsidRPr="00497BBC">
              <w:rPr>
                <w:rFonts w:cs="Calibri"/>
                <w:szCs w:val="24"/>
              </w:rPr>
              <w:t>aluminum coil</w:t>
            </w:r>
            <w:r w:rsidR="0087594E" w:rsidRPr="00497BBC">
              <w:rPr>
                <w:rFonts w:cs="Calibri"/>
                <w:szCs w:val="24"/>
              </w:rPr>
              <w:t>)</w:t>
            </w:r>
            <w:r w:rsidR="00983A7F" w:rsidRPr="00497BBC">
              <w:rPr>
                <w:rFonts w:cs="Calibri"/>
                <w:szCs w:val="24"/>
              </w:rPr>
              <w:t>, incoming raw material and outgoing finished plate quality control</w:t>
            </w:r>
            <w:r w:rsidR="00F06FFD" w:rsidRPr="00497BBC">
              <w:rPr>
                <w:rFonts w:cs="Calibri"/>
                <w:szCs w:val="24"/>
              </w:rPr>
              <w:t xml:space="preserve">, and </w:t>
            </w:r>
            <w:r w:rsidR="00845621" w:rsidRPr="00497BBC">
              <w:rPr>
                <w:rFonts w:cs="Calibri"/>
                <w:szCs w:val="24"/>
              </w:rPr>
              <w:t xml:space="preserve">sorting for maximum fulfillment efficiency. </w:t>
            </w:r>
            <w:r w:rsidR="00A50CA7" w:rsidRPr="00497BBC">
              <w:rPr>
                <w:rFonts w:cs="Calibri"/>
                <w:szCs w:val="24"/>
              </w:rPr>
              <w:t>While responsible f</w:t>
            </w:r>
            <w:r w:rsidR="00170A01" w:rsidRPr="00497BBC">
              <w:rPr>
                <w:rFonts w:cs="Calibri"/>
                <w:szCs w:val="24"/>
              </w:rPr>
              <w:t xml:space="preserve">or </w:t>
            </w:r>
            <w:r w:rsidRPr="00497BBC">
              <w:rPr>
                <w:rFonts w:cs="Calibri"/>
                <w:szCs w:val="24"/>
              </w:rPr>
              <w:t>the license plate production portion of the contract</w:t>
            </w:r>
            <w:r w:rsidR="007E4519">
              <w:rPr>
                <w:rFonts w:cs="Calibri"/>
                <w:szCs w:val="24"/>
              </w:rPr>
              <w:t>,</w:t>
            </w:r>
            <w:r w:rsidRPr="00497BBC">
              <w:rPr>
                <w:rFonts w:cs="Calibri"/>
                <w:szCs w:val="24"/>
              </w:rPr>
              <w:t xml:space="preserve"> </w:t>
            </w:r>
            <w:r w:rsidR="00170A01" w:rsidRPr="00497BBC">
              <w:rPr>
                <w:rFonts w:cs="Calibri"/>
                <w:szCs w:val="24"/>
              </w:rPr>
              <w:t>IHG</w:t>
            </w:r>
            <w:r w:rsidRPr="00497BBC">
              <w:rPr>
                <w:rFonts w:cs="Calibri"/>
                <w:szCs w:val="24"/>
              </w:rPr>
              <w:t xml:space="preserve"> has manufactured 100% of the State of Indiana’s license plate requirements since 2015, with a 100% on-time delivery record to the current prime contractor. IHG </w:t>
            </w:r>
            <w:r w:rsidR="00CF08B4" w:rsidRPr="00497BBC">
              <w:rPr>
                <w:rFonts w:cs="Calibri"/>
                <w:szCs w:val="24"/>
              </w:rPr>
              <w:t>h</w:t>
            </w:r>
            <w:r w:rsidR="006B78EB" w:rsidRPr="00497BBC">
              <w:rPr>
                <w:rFonts w:cs="Calibri"/>
                <w:szCs w:val="24"/>
              </w:rPr>
              <w:t>a</w:t>
            </w:r>
            <w:r w:rsidR="00CF08B4" w:rsidRPr="00497BBC">
              <w:rPr>
                <w:rFonts w:cs="Calibri"/>
                <w:szCs w:val="24"/>
              </w:rPr>
              <w:t>s unsurpassed experience</w:t>
            </w:r>
            <w:r w:rsidRPr="00497BBC">
              <w:rPr>
                <w:rFonts w:cs="Calibri"/>
                <w:szCs w:val="24"/>
              </w:rPr>
              <w:t xml:space="preserve"> in </w:t>
            </w:r>
            <w:r w:rsidR="006B78EB" w:rsidRPr="00497BBC">
              <w:rPr>
                <w:rFonts w:cs="Calibri"/>
                <w:szCs w:val="24"/>
              </w:rPr>
              <w:t>providing</w:t>
            </w:r>
            <w:r w:rsidR="0094402C" w:rsidRPr="00497BBC">
              <w:rPr>
                <w:rFonts w:cs="Calibri"/>
                <w:szCs w:val="24"/>
              </w:rPr>
              <w:t xml:space="preserve"> licen</w:t>
            </w:r>
            <w:r w:rsidR="0096268E" w:rsidRPr="00497BBC">
              <w:rPr>
                <w:rFonts w:cs="Calibri"/>
                <w:szCs w:val="24"/>
              </w:rPr>
              <w:t>s</w:t>
            </w:r>
            <w:r w:rsidR="0094402C" w:rsidRPr="00497BBC">
              <w:rPr>
                <w:rFonts w:cs="Calibri"/>
                <w:szCs w:val="24"/>
              </w:rPr>
              <w:t xml:space="preserve">e plates and related services and is the only </w:t>
            </w:r>
            <w:r w:rsidR="0094402C" w:rsidRPr="00497BBC">
              <w:rPr>
                <w:rFonts w:cs="Calibri"/>
                <w:szCs w:val="24"/>
              </w:rPr>
              <w:lastRenderedPageBreak/>
              <w:t>private contractor with a proven track record of manufacturing high quality finished license plates for the State of Indiana.</w:t>
            </w:r>
          </w:p>
          <w:p w14:paraId="51ED63D1" w14:textId="77777777" w:rsidR="007B0C06" w:rsidRDefault="00A35A61" w:rsidP="00211691">
            <w:pPr>
              <w:jc w:val="both"/>
              <w:rPr>
                <w:rFonts w:cs="Calibri"/>
                <w:b/>
                <w:szCs w:val="24"/>
              </w:rPr>
            </w:pPr>
            <w:r w:rsidRPr="00497BBC">
              <w:rPr>
                <w:rFonts w:cs="Calibri"/>
                <w:b/>
                <w:szCs w:val="24"/>
              </w:rPr>
              <w:t>Indiana Facility &amp;</w:t>
            </w:r>
            <w:r w:rsidR="000F0C49" w:rsidRPr="00497BBC">
              <w:rPr>
                <w:rFonts w:cs="Calibri"/>
                <w:b/>
                <w:szCs w:val="24"/>
              </w:rPr>
              <w:t xml:space="preserve"> Security</w:t>
            </w:r>
          </w:p>
          <w:p w14:paraId="1435D9D3" w14:textId="37243694" w:rsidR="1A09B803" w:rsidRPr="00497BBC" w:rsidRDefault="1A09B803" w:rsidP="00211691">
            <w:pPr>
              <w:spacing w:line="276" w:lineRule="auto"/>
              <w:jc w:val="both"/>
              <w:rPr>
                <w:rFonts w:cs="Calibri"/>
              </w:rPr>
            </w:pPr>
            <w:r w:rsidRPr="3CCEE1A7">
              <w:rPr>
                <w:rFonts w:cs="Calibri"/>
              </w:rPr>
              <w:t xml:space="preserve">IHG operates a state-of-the-art </w:t>
            </w:r>
            <w:r w:rsidR="00E622C1" w:rsidRPr="3CCEE1A7">
              <w:rPr>
                <w:rFonts w:cs="Calibri"/>
              </w:rPr>
              <w:t>11,000</w:t>
            </w:r>
            <w:r w:rsidRPr="3CCEE1A7">
              <w:rPr>
                <w:rFonts w:cs="Calibri"/>
              </w:rPr>
              <w:t xml:space="preserve"> square foot building in Fort Wayne, Indiana</w:t>
            </w:r>
            <w:r w:rsidR="00357E28" w:rsidRPr="3CCEE1A7">
              <w:rPr>
                <w:rFonts w:cs="Calibri"/>
              </w:rPr>
              <w:t>.</w:t>
            </w:r>
            <w:r w:rsidRPr="3CCEE1A7">
              <w:rPr>
                <w:rFonts w:cs="Calibri"/>
              </w:rPr>
              <w:t xml:space="preserve"> As the only </w:t>
            </w:r>
            <w:r w:rsidR="0026327B" w:rsidRPr="3CCEE1A7">
              <w:rPr>
                <w:rFonts w:cs="Calibri"/>
              </w:rPr>
              <w:t>private</w:t>
            </w:r>
            <w:r w:rsidRPr="3CCEE1A7">
              <w:rPr>
                <w:rFonts w:cs="Calibri"/>
              </w:rPr>
              <w:t xml:space="preserve"> license plate manufacturing facility within the State, the facility was designed </w:t>
            </w:r>
            <w:r w:rsidR="00842BBD" w:rsidRPr="3CCEE1A7">
              <w:rPr>
                <w:rFonts w:cs="Calibri"/>
              </w:rPr>
              <w:t>for NASPO compliance</w:t>
            </w:r>
            <w:r w:rsidR="003554FD" w:rsidRPr="3CCEE1A7">
              <w:rPr>
                <w:rFonts w:cs="Calibri"/>
              </w:rPr>
              <w:t xml:space="preserve"> </w:t>
            </w:r>
            <w:r w:rsidR="00BB04DA" w:rsidRPr="3CCEE1A7">
              <w:rPr>
                <w:rFonts w:cs="Calibri"/>
              </w:rPr>
              <w:t>regarding</w:t>
            </w:r>
            <w:r w:rsidR="003554FD" w:rsidRPr="3CCEE1A7">
              <w:rPr>
                <w:rFonts w:cs="Calibri"/>
              </w:rPr>
              <w:t xml:space="preserve"> the fulfillment and storage</w:t>
            </w:r>
            <w:r w:rsidRPr="3CCEE1A7">
              <w:rPr>
                <w:rFonts w:cs="Calibri"/>
              </w:rPr>
              <w:t xml:space="preserve"> of </w:t>
            </w:r>
            <w:r w:rsidR="003554FD" w:rsidRPr="3CCEE1A7">
              <w:rPr>
                <w:rFonts w:cs="Calibri"/>
              </w:rPr>
              <w:t>government docume</w:t>
            </w:r>
            <w:r w:rsidR="00A910E1" w:rsidRPr="3CCEE1A7">
              <w:rPr>
                <w:rFonts w:cs="Calibri"/>
              </w:rPr>
              <w:t xml:space="preserve">nts and </w:t>
            </w:r>
            <w:r w:rsidR="009B029D" w:rsidRPr="3CCEE1A7">
              <w:rPr>
                <w:rFonts w:cs="Calibri"/>
              </w:rPr>
              <w:t>their component materials</w:t>
            </w:r>
            <w:r w:rsidRPr="3CCEE1A7">
              <w:rPr>
                <w:rFonts w:cs="Calibri"/>
              </w:rPr>
              <w:t>. IHG acknowledges the collective responsibility to safeguard personal motorist information while performing services that include the production and fulfillment of secure government documents. The building was designed to accommodate the data security requirements of PCI compliance, along with the physical requirements of raw material, hardware</w:t>
            </w:r>
            <w:r w:rsidR="00867B65" w:rsidRPr="3CCEE1A7">
              <w:rPr>
                <w:rFonts w:cs="Calibri"/>
              </w:rPr>
              <w:t>,</w:t>
            </w:r>
            <w:r w:rsidRPr="3CCEE1A7">
              <w:rPr>
                <w:rFonts w:cs="Calibri"/>
              </w:rPr>
              <w:t xml:space="preserve"> and facility security. If IHG is chosen as the successful vendor, this building will </w:t>
            </w:r>
            <w:r w:rsidR="004430D1" w:rsidRPr="3CCEE1A7">
              <w:rPr>
                <w:rFonts w:cs="Calibri"/>
              </w:rPr>
              <w:t>continue to be</w:t>
            </w:r>
            <w:r w:rsidRPr="3CCEE1A7">
              <w:rPr>
                <w:rFonts w:cs="Calibri"/>
              </w:rPr>
              <w:t xml:space="preserve"> the license plate production facility </w:t>
            </w:r>
            <w:r w:rsidR="00E66B0C" w:rsidRPr="3CCEE1A7">
              <w:rPr>
                <w:rFonts w:cs="Calibri"/>
              </w:rPr>
              <w:t>while adding</w:t>
            </w:r>
            <w:r w:rsidR="00AF4C16" w:rsidRPr="3CCEE1A7">
              <w:rPr>
                <w:rFonts w:cs="Calibri"/>
              </w:rPr>
              <w:t xml:space="preserve"> to</w:t>
            </w:r>
            <w:r w:rsidRPr="3CCEE1A7">
              <w:rPr>
                <w:rFonts w:cs="Calibri"/>
              </w:rPr>
              <w:t xml:space="preserve"> the floorplan to include the addition of the fulfillment operation. As IHG continues to grow its footprint throughout North America, IHG is proud to have a manufacturing </w:t>
            </w:r>
            <w:r w:rsidR="005E1084" w:rsidRPr="3CCEE1A7">
              <w:rPr>
                <w:rFonts w:cs="Calibri"/>
              </w:rPr>
              <w:t xml:space="preserve">and </w:t>
            </w:r>
            <w:r w:rsidR="00976AB3" w:rsidRPr="3CCEE1A7">
              <w:rPr>
                <w:rFonts w:cs="Calibri"/>
              </w:rPr>
              <w:t xml:space="preserve">registration/fulfillment </w:t>
            </w:r>
            <w:r w:rsidRPr="3CCEE1A7">
              <w:rPr>
                <w:rFonts w:cs="Calibri"/>
              </w:rPr>
              <w:t>presence in the State of Indiana</w:t>
            </w:r>
            <w:r w:rsidR="00F846A0" w:rsidRPr="3CCEE1A7">
              <w:rPr>
                <w:rFonts w:cs="Calibri"/>
              </w:rPr>
              <w:t>.</w:t>
            </w:r>
            <w:r w:rsidRPr="3CCEE1A7" w:rsidDel="0003480E">
              <w:rPr>
                <w:rFonts w:cs="Calibri"/>
              </w:rPr>
              <w:t xml:space="preserve"> </w:t>
            </w:r>
            <w:r w:rsidR="0003480E" w:rsidRPr="3CCEE1A7">
              <w:rPr>
                <w:rFonts w:cs="Calibri"/>
              </w:rPr>
              <w:t xml:space="preserve">IHG </w:t>
            </w:r>
            <w:r w:rsidRPr="3CCEE1A7">
              <w:rPr>
                <w:rFonts w:cs="Calibri"/>
              </w:rPr>
              <w:t>looks forward to continuing to employ</w:t>
            </w:r>
            <w:r w:rsidR="00F3793F" w:rsidRPr="3CCEE1A7">
              <w:rPr>
                <w:rFonts w:cs="Calibri"/>
              </w:rPr>
              <w:t xml:space="preserve"> </w:t>
            </w:r>
            <w:r w:rsidR="0040183F" w:rsidRPr="3CCEE1A7">
              <w:rPr>
                <w:rFonts w:cs="Calibri"/>
              </w:rPr>
              <w:t>and add</w:t>
            </w:r>
            <w:r w:rsidR="00EE16A0" w:rsidRPr="3CCEE1A7">
              <w:rPr>
                <w:rFonts w:cs="Calibri"/>
              </w:rPr>
              <w:t xml:space="preserve"> Indiana residents </w:t>
            </w:r>
            <w:r w:rsidR="0040183F" w:rsidRPr="3CCEE1A7">
              <w:rPr>
                <w:rFonts w:cs="Calibri"/>
              </w:rPr>
              <w:t>to</w:t>
            </w:r>
            <w:r w:rsidR="00C33CC7" w:rsidRPr="3CCEE1A7">
              <w:rPr>
                <w:rFonts w:cs="Calibri"/>
              </w:rPr>
              <w:t xml:space="preserve"> </w:t>
            </w:r>
            <w:r w:rsidR="006B772F" w:rsidRPr="3CCEE1A7">
              <w:rPr>
                <w:rFonts w:cs="Calibri"/>
              </w:rPr>
              <w:t xml:space="preserve">our </w:t>
            </w:r>
            <w:r w:rsidR="00F1237C" w:rsidRPr="3CCEE1A7">
              <w:rPr>
                <w:rFonts w:cs="Calibri"/>
              </w:rPr>
              <w:t>team</w:t>
            </w:r>
            <w:r w:rsidR="000C094C" w:rsidRPr="3CCEE1A7" w:rsidDel="00533638">
              <w:rPr>
                <w:rFonts w:cs="Calibri"/>
              </w:rPr>
              <w:t>.</w:t>
            </w:r>
            <w:r w:rsidR="00C11049" w:rsidRPr="3CCEE1A7">
              <w:rPr>
                <w:rFonts w:cs="Calibri"/>
              </w:rPr>
              <w:t xml:space="preserve"> </w:t>
            </w:r>
          </w:p>
          <w:p w14:paraId="5C97F77D" w14:textId="2D7C322B" w:rsidR="00B076CF" w:rsidRDefault="001965B9" w:rsidP="007B0C06">
            <w:pPr>
              <w:spacing w:before="240" w:after="240" w:line="276" w:lineRule="auto"/>
              <w:jc w:val="both"/>
              <w:rPr>
                <w:rFonts w:cs="Calibri"/>
                <w:szCs w:val="24"/>
              </w:rPr>
            </w:pPr>
            <w:r w:rsidRPr="00497BBC">
              <w:rPr>
                <w:rFonts w:cs="Calibri"/>
                <w:szCs w:val="24"/>
              </w:rPr>
              <w:t>As prime contractor</w:t>
            </w:r>
            <w:r w:rsidR="00280385">
              <w:rPr>
                <w:rFonts w:cs="Calibri"/>
                <w:szCs w:val="24"/>
              </w:rPr>
              <w:t>,</w:t>
            </w:r>
            <w:r w:rsidRPr="00497BBC">
              <w:rPr>
                <w:rFonts w:cs="Calibri"/>
                <w:szCs w:val="24"/>
              </w:rPr>
              <w:t xml:space="preserve"> </w:t>
            </w:r>
            <w:r w:rsidR="003A235C" w:rsidRPr="00497BBC">
              <w:rPr>
                <w:rFonts w:cs="Calibri"/>
                <w:szCs w:val="24"/>
              </w:rPr>
              <w:t xml:space="preserve">IHG will be </w:t>
            </w:r>
            <w:r w:rsidR="00815E9A" w:rsidRPr="00497BBC">
              <w:rPr>
                <w:rFonts w:cs="Calibri"/>
                <w:szCs w:val="24"/>
              </w:rPr>
              <w:t xml:space="preserve">wholly responsible </w:t>
            </w:r>
            <w:r w:rsidR="001C3D98" w:rsidRPr="00497BBC">
              <w:rPr>
                <w:rFonts w:cs="Calibri"/>
                <w:szCs w:val="24"/>
              </w:rPr>
              <w:t xml:space="preserve">for </w:t>
            </w:r>
            <w:r w:rsidR="00280385">
              <w:rPr>
                <w:rFonts w:cs="Calibri"/>
                <w:szCs w:val="24"/>
              </w:rPr>
              <w:t xml:space="preserve">the </w:t>
            </w:r>
            <w:r w:rsidR="00BD3A5C" w:rsidRPr="00497BBC">
              <w:rPr>
                <w:rFonts w:cs="Calibri"/>
                <w:szCs w:val="24"/>
              </w:rPr>
              <w:t>on time mailing of license plate</w:t>
            </w:r>
            <w:r w:rsidR="00280385">
              <w:rPr>
                <w:rFonts w:cs="Calibri"/>
                <w:szCs w:val="24"/>
              </w:rPr>
              <w:t>s</w:t>
            </w:r>
            <w:r w:rsidR="00BD3A5C" w:rsidRPr="00497BBC">
              <w:rPr>
                <w:rFonts w:cs="Calibri"/>
                <w:szCs w:val="24"/>
              </w:rPr>
              <w:t xml:space="preserve"> and registrations that meet or exceed</w:t>
            </w:r>
            <w:r w:rsidR="0087787C" w:rsidRPr="00497BBC">
              <w:rPr>
                <w:rFonts w:cs="Calibri"/>
                <w:szCs w:val="24"/>
              </w:rPr>
              <w:t xml:space="preserve"> the States requirements</w:t>
            </w:r>
            <w:r w:rsidR="00244DD3" w:rsidRPr="00497BBC">
              <w:rPr>
                <w:rFonts w:cs="Calibri"/>
                <w:szCs w:val="24"/>
              </w:rPr>
              <w:t xml:space="preserve">. </w:t>
            </w:r>
          </w:p>
          <w:p w14:paraId="7B38899F" w14:textId="5920E818" w:rsidR="00DD1D1E" w:rsidRPr="00497BBC" w:rsidRDefault="00C670FB" w:rsidP="00DD1D1E">
            <w:pPr>
              <w:jc w:val="both"/>
              <w:rPr>
                <w:rFonts w:cs="Calibri"/>
                <w:b/>
                <w:szCs w:val="24"/>
              </w:rPr>
            </w:pPr>
            <w:r>
              <w:rPr>
                <w:rFonts w:cs="Calibri"/>
                <w:b/>
                <w:szCs w:val="24"/>
              </w:rPr>
              <w:t xml:space="preserve">Indiana </w:t>
            </w:r>
            <w:r w:rsidR="00DD1D1E" w:rsidRPr="00497BBC">
              <w:rPr>
                <w:rFonts w:cs="Calibri"/>
                <w:b/>
                <w:szCs w:val="24"/>
              </w:rPr>
              <w:t>Subcontractors</w:t>
            </w:r>
          </w:p>
          <w:p w14:paraId="7C91692D" w14:textId="1A4764CB" w:rsidR="00DD1D1E" w:rsidRDefault="00DD1D1E" w:rsidP="007B0C06">
            <w:pPr>
              <w:spacing w:line="276" w:lineRule="auto"/>
              <w:jc w:val="both"/>
              <w:rPr>
                <w:rFonts w:cs="Calibri"/>
                <w:szCs w:val="24"/>
              </w:rPr>
            </w:pPr>
            <w:r w:rsidRPr="00497BBC">
              <w:rPr>
                <w:rFonts w:cs="Calibri"/>
                <w:szCs w:val="24"/>
              </w:rPr>
              <w:t xml:space="preserve">In order to deliver the all-inclusive iPRIME solution to the </w:t>
            </w:r>
            <w:r w:rsidR="00C670FB">
              <w:rPr>
                <w:rFonts w:cs="Calibri"/>
                <w:szCs w:val="24"/>
              </w:rPr>
              <w:t xml:space="preserve">Indiana </w:t>
            </w:r>
            <w:r w:rsidRPr="00497BBC">
              <w:rPr>
                <w:rFonts w:cs="Calibri"/>
                <w:szCs w:val="24"/>
              </w:rPr>
              <w:t xml:space="preserve">BMV, IHG has strategically partnered with </w:t>
            </w:r>
            <w:r w:rsidR="00F17386">
              <w:rPr>
                <w:rFonts w:cs="Calibri"/>
                <w:szCs w:val="24"/>
              </w:rPr>
              <w:t>six</w:t>
            </w:r>
            <w:r w:rsidR="00F17386" w:rsidRPr="00497BBC">
              <w:rPr>
                <w:rFonts w:cs="Calibri"/>
                <w:szCs w:val="24"/>
              </w:rPr>
              <w:t xml:space="preserve"> </w:t>
            </w:r>
            <w:r w:rsidRPr="00497BBC">
              <w:rPr>
                <w:rFonts w:cs="Calibri"/>
                <w:szCs w:val="24"/>
              </w:rPr>
              <w:t>(</w:t>
            </w:r>
            <w:r w:rsidR="009460C7">
              <w:rPr>
                <w:rFonts w:cs="Calibri"/>
                <w:szCs w:val="24"/>
              </w:rPr>
              <w:t>6</w:t>
            </w:r>
            <w:r w:rsidRPr="00497BBC">
              <w:rPr>
                <w:rFonts w:cs="Calibri"/>
                <w:szCs w:val="24"/>
              </w:rPr>
              <w:t xml:space="preserve">) subcontractors: Business Information Systems (BIS), </w:t>
            </w:r>
            <w:r w:rsidR="009460C7">
              <w:rPr>
                <w:rFonts w:cs="Calibri"/>
                <w:szCs w:val="24"/>
              </w:rPr>
              <w:t xml:space="preserve">IVOSB Professional Management Enterprises, </w:t>
            </w:r>
            <w:r w:rsidRPr="00497BBC">
              <w:rPr>
                <w:rFonts w:cs="Calibri"/>
                <w:szCs w:val="24"/>
              </w:rPr>
              <w:t xml:space="preserve">sister company Waldale Manufacturing Limited (Waldale), parent company the Irwin Hodson Group (IHG), MBE Pillow Logistics (Pillow) and WBE Langham Logistics (Langham). Detailed information about each subcontractor can be found in the response to Section 2.3.9. </w:t>
            </w:r>
          </w:p>
          <w:p w14:paraId="282B4D4D" w14:textId="77777777" w:rsidR="00E95893" w:rsidRPr="007B0C06" w:rsidRDefault="00E95893" w:rsidP="004007D6">
            <w:pPr>
              <w:spacing w:line="276" w:lineRule="auto"/>
              <w:jc w:val="both"/>
              <w:rPr>
                <w:rFonts w:cs="Calibri"/>
                <w:b/>
                <w:szCs w:val="24"/>
              </w:rPr>
            </w:pPr>
          </w:p>
          <w:p w14:paraId="5EB7DC2F" w14:textId="7876AFE4" w:rsidR="00D32D5E" w:rsidRDefault="00D83123" w:rsidP="00211691">
            <w:pPr>
              <w:spacing w:line="259" w:lineRule="auto"/>
              <w:jc w:val="both"/>
              <w:rPr>
                <w:rFonts w:cs="Calibri"/>
                <w:b/>
                <w:szCs w:val="24"/>
              </w:rPr>
            </w:pPr>
            <w:r w:rsidRPr="00497BBC">
              <w:rPr>
                <w:rFonts w:cs="Calibri"/>
                <w:b/>
                <w:szCs w:val="24"/>
              </w:rPr>
              <w:t>Experience</w:t>
            </w:r>
            <w:r w:rsidR="00C82925" w:rsidRPr="00497BBC">
              <w:rPr>
                <w:rFonts w:cs="Calibri"/>
                <w:b/>
                <w:szCs w:val="24"/>
              </w:rPr>
              <w:t xml:space="preserve"> &amp; Capability</w:t>
            </w:r>
          </w:p>
          <w:p w14:paraId="30038DE4" w14:textId="3FF27459" w:rsidR="008D5281" w:rsidRDefault="008D5281" w:rsidP="00211691">
            <w:pPr>
              <w:spacing w:line="259" w:lineRule="auto"/>
              <w:jc w:val="both"/>
              <w:rPr>
                <w:rFonts w:cs="Calibri"/>
                <w:szCs w:val="24"/>
              </w:rPr>
            </w:pPr>
            <w:r w:rsidRPr="00497BBC">
              <w:rPr>
                <w:rFonts w:cs="Calibri"/>
                <w:szCs w:val="24"/>
              </w:rPr>
              <w:t>IHG</w:t>
            </w:r>
            <w:r w:rsidR="00D32D5E">
              <w:rPr>
                <w:rFonts w:cs="Calibri"/>
                <w:szCs w:val="24"/>
              </w:rPr>
              <w:t>,</w:t>
            </w:r>
            <w:r w:rsidRPr="00497BBC">
              <w:rPr>
                <w:rFonts w:cs="Calibri"/>
                <w:szCs w:val="24"/>
              </w:rPr>
              <w:t xml:space="preserve"> </w:t>
            </w:r>
            <w:r>
              <w:rPr>
                <w:rFonts w:cs="Calibri"/>
                <w:szCs w:val="24"/>
              </w:rPr>
              <w:t>along with its sister company</w:t>
            </w:r>
            <w:r w:rsidRPr="00497BBC">
              <w:rPr>
                <w:rFonts w:cs="Calibri"/>
                <w:szCs w:val="24"/>
              </w:rPr>
              <w:t xml:space="preserve"> Waldale, under the same project and </w:t>
            </w:r>
            <w:r w:rsidR="001200DD">
              <w:rPr>
                <w:rFonts w:cs="Calibri"/>
                <w:szCs w:val="24"/>
              </w:rPr>
              <w:t xml:space="preserve">executive </w:t>
            </w:r>
            <w:r w:rsidRPr="00497BBC">
              <w:rPr>
                <w:rFonts w:cs="Calibri"/>
                <w:szCs w:val="24"/>
              </w:rPr>
              <w:t>management team, provide</w:t>
            </w:r>
            <w:r w:rsidR="00493E8E">
              <w:rPr>
                <w:rFonts w:cs="Calibri"/>
                <w:szCs w:val="24"/>
              </w:rPr>
              <w:t xml:space="preserve"> </w:t>
            </w:r>
            <w:r w:rsidRPr="00497BBC">
              <w:rPr>
                <w:rFonts w:cs="Calibri"/>
                <w:szCs w:val="24"/>
              </w:rPr>
              <w:t>license plate</w:t>
            </w:r>
            <w:r w:rsidR="00493E8E">
              <w:rPr>
                <w:rFonts w:cs="Calibri"/>
                <w:szCs w:val="24"/>
              </w:rPr>
              <w:t xml:space="preserve"> and registration </w:t>
            </w:r>
            <w:r w:rsidRPr="00497BBC">
              <w:rPr>
                <w:rFonts w:cs="Calibri"/>
                <w:szCs w:val="24"/>
              </w:rPr>
              <w:t>products and services to</w:t>
            </w:r>
            <w:r w:rsidR="005179BA">
              <w:rPr>
                <w:rFonts w:cs="Calibri"/>
                <w:szCs w:val="24"/>
              </w:rPr>
              <w:t xml:space="preserve"> </w:t>
            </w:r>
            <w:r w:rsidR="00240608">
              <w:rPr>
                <w:rFonts w:cs="Calibri"/>
                <w:szCs w:val="24"/>
              </w:rPr>
              <w:t>ten (10)</w:t>
            </w:r>
            <w:r w:rsidRPr="00497BBC">
              <w:rPr>
                <w:rFonts w:cs="Calibri"/>
                <w:szCs w:val="24"/>
              </w:rPr>
              <w:t xml:space="preserve"> US States and the entire country of Canada (10 Provinces and 3 Territories).  With collective experience greatly exceeding the requirements of the RFP, IHG</w:t>
            </w:r>
            <w:r w:rsidR="00A66C88">
              <w:rPr>
                <w:rFonts w:cs="Calibri"/>
                <w:szCs w:val="24"/>
              </w:rPr>
              <w:t>’s</w:t>
            </w:r>
            <w:r w:rsidRPr="00497BBC">
              <w:rPr>
                <w:rFonts w:cs="Calibri"/>
                <w:szCs w:val="24"/>
              </w:rPr>
              <w:t xml:space="preserve"> exceptional team is committed to using this experience to the benefit of the State, implementing industry best practices for each requirement as set forth in the RFP. </w:t>
            </w:r>
          </w:p>
          <w:p w14:paraId="486ACE25" w14:textId="3D7395A0" w:rsidR="00DA526A" w:rsidRPr="00497BBC" w:rsidRDefault="3B6E2DC1" w:rsidP="00695916">
            <w:pPr>
              <w:spacing w:before="240" w:after="240" w:line="259" w:lineRule="auto"/>
              <w:jc w:val="both"/>
              <w:rPr>
                <w:rFonts w:cs="Calibri"/>
                <w:szCs w:val="24"/>
              </w:rPr>
            </w:pPr>
            <w:r w:rsidRPr="00497BBC">
              <w:rPr>
                <w:rFonts w:cs="Calibri"/>
                <w:szCs w:val="24"/>
              </w:rPr>
              <w:t>IHG</w:t>
            </w:r>
            <w:r w:rsidR="00A210FD" w:rsidRPr="00497BBC">
              <w:rPr>
                <w:rFonts w:cs="Calibri"/>
                <w:szCs w:val="24"/>
              </w:rPr>
              <w:t xml:space="preserve"> </w:t>
            </w:r>
            <w:r w:rsidR="00A512DB">
              <w:rPr>
                <w:rFonts w:cs="Calibri"/>
                <w:szCs w:val="24"/>
              </w:rPr>
              <w:t>and its subcontracto</w:t>
            </w:r>
            <w:r w:rsidR="007B0C06">
              <w:rPr>
                <w:rFonts w:cs="Calibri"/>
                <w:szCs w:val="24"/>
              </w:rPr>
              <w:t>rs</w:t>
            </w:r>
            <w:r w:rsidR="00A210FD" w:rsidRPr="00497BBC">
              <w:rPr>
                <w:rFonts w:cs="Calibri"/>
                <w:szCs w:val="24"/>
              </w:rPr>
              <w:t xml:space="preserve"> </w:t>
            </w:r>
            <w:r w:rsidR="0000447A" w:rsidRPr="00497BBC">
              <w:rPr>
                <w:rFonts w:cs="Calibri"/>
                <w:szCs w:val="24"/>
              </w:rPr>
              <w:t>offer the State exceptional value</w:t>
            </w:r>
            <w:r w:rsidR="00C470C3" w:rsidRPr="00497BBC">
              <w:rPr>
                <w:rFonts w:cs="Calibri"/>
                <w:szCs w:val="24"/>
              </w:rPr>
              <w:t>.</w:t>
            </w:r>
            <w:r w:rsidRPr="00497BBC" w:rsidDel="00DD7F98">
              <w:rPr>
                <w:rFonts w:cs="Calibri"/>
                <w:szCs w:val="24"/>
              </w:rPr>
              <w:t xml:space="preserve"> </w:t>
            </w:r>
            <w:r w:rsidRPr="00497BBC">
              <w:rPr>
                <w:rFonts w:cs="Calibri"/>
                <w:szCs w:val="24"/>
              </w:rPr>
              <w:t xml:space="preserve">From </w:t>
            </w:r>
            <w:r w:rsidR="000A6E34" w:rsidRPr="00497BBC">
              <w:rPr>
                <w:rFonts w:cs="Calibri"/>
                <w:szCs w:val="24"/>
              </w:rPr>
              <w:t xml:space="preserve">manufacturing and </w:t>
            </w:r>
            <w:r w:rsidR="00265B32" w:rsidRPr="00497BBC">
              <w:rPr>
                <w:rFonts w:cs="Calibri"/>
                <w:szCs w:val="24"/>
              </w:rPr>
              <w:t xml:space="preserve">distributing </w:t>
            </w:r>
            <w:r w:rsidR="009F0770" w:rsidRPr="00497BBC">
              <w:rPr>
                <w:rFonts w:cs="Calibri"/>
                <w:szCs w:val="24"/>
              </w:rPr>
              <w:t>millions</w:t>
            </w:r>
            <w:r w:rsidRPr="00497BBC">
              <w:rPr>
                <w:rFonts w:cs="Calibri"/>
                <w:szCs w:val="24"/>
              </w:rPr>
              <w:t xml:space="preserve"> of regular </w:t>
            </w:r>
            <w:r w:rsidR="00A26C3E" w:rsidRPr="00497BBC">
              <w:rPr>
                <w:rFonts w:cs="Calibri"/>
                <w:szCs w:val="24"/>
              </w:rPr>
              <w:t>‘standard issue’</w:t>
            </w:r>
            <w:r w:rsidR="00E76E3A" w:rsidRPr="00497BBC">
              <w:rPr>
                <w:rFonts w:cs="Calibri"/>
                <w:szCs w:val="24"/>
              </w:rPr>
              <w:t xml:space="preserve"> </w:t>
            </w:r>
            <w:r w:rsidR="00265B32" w:rsidRPr="00497BBC">
              <w:rPr>
                <w:rFonts w:cs="Calibri"/>
                <w:szCs w:val="24"/>
              </w:rPr>
              <w:t>license plates each year</w:t>
            </w:r>
            <w:r w:rsidRPr="00497BBC">
              <w:rPr>
                <w:rFonts w:cs="Calibri"/>
                <w:szCs w:val="24"/>
              </w:rPr>
              <w:t xml:space="preserve">, </w:t>
            </w:r>
            <w:r w:rsidR="00265B32" w:rsidRPr="00497BBC">
              <w:rPr>
                <w:rFonts w:cs="Calibri"/>
                <w:szCs w:val="24"/>
              </w:rPr>
              <w:t xml:space="preserve">and </w:t>
            </w:r>
            <w:r w:rsidR="000F3381" w:rsidRPr="00497BBC">
              <w:rPr>
                <w:rFonts w:cs="Calibri"/>
                <w:szCs w:val="24"/>
              </w:rPr>
              <w:t xml:space="preserve">thousands of types of ‘specialty’ plate </w:t>
            </w:r>
            <w:r w:rsidR="00AE72E0" w:rsidRPr="00497BBC">
              <w:rPr>
                <w:rFonts w:cs="Calibri"/>
                <w:szCs w:val="24"/>
              </w:rPr>
              <w:t>designs</w:t>
            </w:r>
            <w:r w:rsidR="00675BB4" w:rsidRPr="00497BBC">
              <w:rPr>
                <w:rFonts w:cs="Calibri"/>
                <w:szCs w:val="24"/>
              </w:rPr>
              <w:t xml:space="preserve">, </w:t>
            </w:r>
            <w:r w:rsidR="00265B32" w:rsidRPr="00497BBC">
              <w:rPr>
                <w:rFonts w:cs="Calibri"/>
                <w:szCs w:val="24"/>
              </w:rPr>
              <w:t xml:space="preserve">through to </w:t>
            </w:r>
            <w:r w:rsidRPr="00497BBC">
              <w:rPr>
                <w:rFonts w:cs="Calibri"/>
                <w:szCs w:val="24"/>
              </w:rPr>
              <w:t>full jurisdictional license plate reissue</w:t>
            </w:r>
            <w:r w:rsidR="002B03A5" w:rsidRPr="00497BBC">
              <w:rPr>
                <w:rFonts w:cs="Calibri"/>
                <w:szCs w:val="24"/>
              </w:rPr>
              <w:t>s</w:t>
            </w:r>
            <w:r w:rsidRPr="00497BBC">
              <w:rPr>
                <w:rFonts w:cs="Calibri"/>
                <w:szCs w:val="24"/>
              </w:rPr>
              <w:t xml:space="preserve">, IHG has the </w:t>
            </w:r>
            <w:r w:rsidR="002B03A5" w:rsidRPr="00497BBC">
              <w:rPr>
                <w:rFonts w:cs="Calibri"/>
                <w:szCs w:val="24"/>
              </w:rPr>
              <w:t xml:space="preserve">experience and </w:t>
            </w:r>
            <w:r w:rsidRPr="00497BBC">
              <w:rPr>
                <w:rFonts w:cs="Calibri"/>
                <w:szCs w:val="24"/>
              </w:rPr>
              <w:t xml:space="preserve">capacity to handle the fluctuations in demand plus take on additional new customers. Over the years, IHG has grown </w:t>
            </w:r>
            <w:r w:rsidR="00F978D5">
              <w:rPr>
                <w:rFonts w:cs="Calibri"/>
                <w:szCs w:val="24"/>
              </w:rPr>
              <w:t>to add</w:t>
            </w:r>
            <w:r w:rsidRPr="00497BBC">
              <w:rPr>
                <w:rFonts w:cs="Calibri"/>
                <w:szCs w:val="24"/>
              </w:rPr>
              <w:t xml:space="preserve"> additional products and services </w:t>
            </w:r>
            <w:r w:rsidR="00F978D5">
              <w:rPr>
                <w:rFonts w:cs="Calibri"/>
                <w:szCs w:val="24"/>
              </w:rPr>
              <w:t>that</w:t>
            </w:r>
            <w:r w:rsidRPr="00497BBC">
              <w:rPr>
                <w:rFonts w:cs="Calibri"/>
                <w:szCs w:val="24"/>
              </w:rPr>
              <w:t xml:space="preserve"> </w:t>
            </w:r>
            <w:r w:rsidR="00290DD0" w:rsidRPr="00497BBC">
              <w:rPr>
                <w:rFonts w:cs="Calibri"/>
                <w:szCs w:val="24"/>
              </w:rPr>
              <w:lastRenderedPageBreak/>
              <w:t xml:space="preserve">jurisdictional </w:t>
            </w:r>
            <w:r w:rsidRPr="00497BBC">
              <w:rPr>
                <w:rFonts w:cs="Calibri"/>
                <w:szCs w:val="24"/>
              </w:rPr>
              <w:t>customers require to stay current with advances in technology</w:t>
            </w:r>
            <w:r w:rsidR="00FD1D4F">
              <w:rPr>
                <w:rFonts w:cs="Calibri"/>
                <w:szCs w:val="24"/>
              </w:rPr>
              <w:t>,</w:t>
            </w:r>
            <w:r w:rsidRPr="00497BBC">
              <w:rPr>
                <w:rFonts w:cs="Calibri"/>
                <w:szCs w:val="24"/>
              </w:rPr>
              <w:t xml:space="preserve"> and </w:t>
            </w:r>
            <w:r w:rsidR="00846672" w:rsidRPr="00497BBC">
              <w:rPr>
                <w:rFonts w:cs="Calibri"/>
                <w:szCs w:val="24"/>
              </w:rPr>
              <w:t xml:space="preserve">to meet </w:t>
            </w:r>
            <w:r w:rsidRPr="00497BBC">
              <w:rPr>
                <w:rFonts w:cs="Calibri"/>
                <w:szCs w:val="24"/>
              </w:rPr>
              <w:t xml:space="preserve">the growing demands </w:t>
            </w:r>
            <w:r w:rsidR="002606A7" w:rsidRPr="00497BBC">
              <w:rPr>
                <w:rFonts w:cs="Calibri"/>
                <w:szCs w:val="24"/>
              </w:rPr>
              <w:t xml:space="preserve">of </w:t>
            </w:r>
            <w:r w:rsidRPr="00497BBC">
              <w:rPr>
                <w:rFonts w:cs="Calibri"/>
                <w:szCs w:val="24"/>
              </w:rPr>
              <w:t xml:space="preserve">their </w:t>
            </w:r>
            <w:r w:rsidR="00846672" w:rsidRPr="00497BBC">
              <w:rPr>
                <w:rFonts w:cs="Calibri"/>
                <w:szCs w:val="24"/>
              </w:rPr>
              <w:t>motorists</w:t>
            </w:r>
            <w:r w:rsidRPr="00497BBC">
              <w:rPr>
                <w:rFonts w:cs="Calibri"/>
                <w:szCs w:val="24"/>
              </w:rPr>
              <w:t>. Adding registration documents and decals to be mailed alongside license plates direct to the motorist or field office location</w:t>
            </w:r>
            <w:r w:rsidR="007829FC" w:rsidRPr="00497BBC">
              <w:rPr>
                <w:rFonts w:cs="Calibri"/>
                <w:szCs w:val="24"/>
              </w:rPr>
              <w:t>s</w:t>
            </w:r>
            <w:r w:rsidRPr="00497BBC">
              <w:rPr>
                <w:rFonts w:cs="Calibri"/>
                <w:szCs w:val="24"/>
              </w:rPr>
              <w:t xml:space="preserve"> is a </w:t>
            </w:r>
            <w:r w:rsidR="006520FC" w:rsidRPr="00497BBC">
              <w:rPr>
                <w:rFonts w:cs="Calibri"/>
                <w:szCs w:val="24"/>
              </w:rPr>
              <w:t>service</w:t>
            </w:r>
            <w:r w:rsidRPr="00497BBC">
              <w:rPr>
                <w:rFonts w:cs="Calibri"/>
                <w:szCs w:val="24"/>
              </w:rPr>
              <w:t xml:space="preserve"> that IHG has be</w:t>
            </w:r>
            <w:r w:rsidR="00CA6419" w:rsidRPr="00497BBC">
              <w:rPr>
                <w:rFonts w:cs="Calibri"/>
                <w:szCs w:val="24"/>
              </w:rPr>
              <w:t>en</w:t>
            </w:r>
            <w:r w:rsidRPr="00497BBC">
              <w:rPr>
                <w:rFonts w:cs="Calibri"/>
                <w:szCs w:val="24"/>
              </w:rPr>
              <w:t xml:space="preserve"> </w:t>
            </w:r>
            <w:r w:rsidR="00CA6419" w:rsidRPr="00497BBC">
              <w:rPr>
                <w:rFonts w:cs="Calibri"/>
                <w:szCs w:val="24"/>
              </w:rPr>
              <w:t>providing</w:t>
            </w:r>
            <w:r w:rsidRPr="00497BBC">
              <w:rPr>
                <w:rFonts w:cs="Calibri"/>
                <w:szCs w:val="24"/>
              </w:rPr>
              <w:t xml:space="preserve"> for </w:t>
            </w:r>
            <w:r w:rsidR="00ED7A87" w:rsidRPr="00497BBC">
              <w:rPr>
                <w:rFonts w:cs="Calibri"/>
                <w:szCs w:val="24"/>
              </w:rPr>
              <w:t xml:space="preserve">many </w:t>
            </w:r>
            <w:r w:rsidRPr="00497BBC">
              <w:rPr>
                <w:rFonts w:cs="Calibri"/>
                <w:szCs w:val="24"/>
              </w:rPr>
              <w:t xml:space="preserve">years. Within the last decade, IHG has continued to listen to the needs of </w:t>
            </w:r>
            <w:r w:rsidR="000C6C37">
              <w:rPr>
                <w:rFonts w:cs="Calibri"/>
                <w:szCs w:val="24"/>
              </w:rPr>
              <w:t xml:space="preserve">the </w:t>
            </w:r>
            <w:r w:rsidRPr="00497BBC">
              <w:rPr>
                <w:rFonts w:cs="Calibri"/>
                <w:szCs w:val="24"/>
              </w:rPr>
              <w:t>customer</w:t>
            </w:r>
            <w:r w:rsidR="00DB7624">
              <w:rPr>
                <w:rFonts w:cs="Calibri"/>
                <w:szCs w:val="24"/>
              </w:rPr>
              <w:t xml:space="preserve"> and introduced and implemented further </w:t>
            </w:r>
            <w:r w:rsidR="00DE0237">
              <w:rPr>
                <w:rFonts w:cs="Calibri"/>
                <w:szCs w:val="24"/>
              </w:rPr>
              <w:t xml:space="preserve">service </w:t>
            </w:r>
            <w:r w:rsidR="00DB7624">
              <w:rPr>
                <w:rFonts w:cs="Calibri"/>
                <w:szCs w:val="24"/>
              </w:rPr>
              <w:t xml:space="preserve">offerings including a </w:t>
            </w:r>
            <w:r w:rsidR="000C6C37">
              <w:rPr>
                <w:rFonts w:cs="Calibri"/>
                <w:szCs w:val="24"/>
              </w:rPr>
              <w:t>Distribution and</w:t>
            </w:r>
            <w:r w:rsidRPr="00497BBC">
              <w:rPr>
                <w:rFonts w:cs="Calibri"/>
                <w:szCs w:val="24"/>
              </w:rPr>
              <w:t xml:space="preserve"> </w:t>
            </w:r>
            <w:r w:rsidR="00DB7624">
              <w:rPr>
                <w:rFonts w:cs="Calibri"/>
                <w:szCs w:val="24"/>
              </w:rPr>
              <w:t>F</w:t>
            </w:r>
            <w:r w:rsidRPr="00497BBC">
              <w:rPr>
                <w:rFonts w:cs="Calibri"/>
                <w:szCs w:val="24"/>
              </w:rPr>
              <w:t xml:space="preserve">ulfillment </w:t>
            </w:r>
            <w:r w:rsidR="00DB7624">
              <w:rPr>
                <w:rFonts w:cs="Calibri"/>
                <w:szCs w:val="24"/>
              </w:rPr>
              <w:t>C</w:t>
            </w:r>
            <w:r w:rsidRPr="00497BBC">
              <w:rPr>
                <w:rFonts w:cs="Calibri"/>
                <w:szCs w:val="24"/>
              </w:rPr>
              <w:t xml:space="preserve">enter (DFC) and </w:t>
            </w:r>
            <w:r w:rsidR="00DB7624">
              <w:rPr>
                <w:rFonts w:cs="Calibri"/>
                <w:szCs w:val="24"/>
              </w:rPr>
              <w:t>O</w:t>
            </w:r>
            <w:r w:rsidRPr="00497BBC">
              <w:rPr>
                <w:rFonts w:cs="Calibri"/>
                <w:szCs w:val="24"/>
              </w:rPr>
              <w:t>n</w:t>
            </w:r>
            <w:r w:rsidR="00DB7624">
              <w:rPr>
                <w:rFonts w:cs="Calibri"/>
                <w:szCs w:val="24"/>
              </w:rPr>
              <w:t>-S</w:t>
            </w:r>
            <w:r w:rsidRPr="00497BBC">
              <w:rPr>
                <w:rFonts w:cs="Calibri"/>
                <w:szCs w:val="24"/>
              </w:rPr>
              <w:t xml:space="preserve">ite </w:t>
            </w:r>
            <w:r w:rsidR="00DB7624">
              <w:rPr>
                <w:rFonts w:cs="Calibri"/>
                <w:szCs w:val="24"/>
              </w:rPr>
              <w:t>W</w:t>
            </w:r>
            <w:r w:rsidRPr="00497BBC">
              <w:rPr>
                <w:rFonts w:cs="Calibri"/>
                <w:szCs w:val="24"/>
              </w:rPr>
              <w:t>arehous</w:t>
            </w:r>
            <w:r w:rsidR="008C57E4">
              <w:rPr>
                <w:rFonts w:cs="Calibri"/>
                <w:szCs w:val="24"/>
              </w:rPr>
              <w:t>e</w:t>
            </w:r>
            <w:r w:rsidRPr="00497BBC">
              <w:rPr>
                <w:rFonts w:cs="Calibri"/>
                <w:szCs w:val="24"/>
              </w:rPr>
              <w:t xml:space="preserve"> (OSW)</w:t>
            </w:r>
            <w:r w:rsidR="00DB7624">
              <w:rPr>
                <w:rFonts w:cs="Calibri"/>
                <w:szCs w:val="24"/>
              </w:rPr>
              <w:t>.</w:t>
            </w:r>
            <w:r w:rsidR="00DE0237">
              <w:rPr>
                <w:rFonts w:cs="Calibri"/>
                <w:szCs w:val="24"/>
              </w:rPr>
              <w:t xml:space="preserve"> </w:t>
            </w:r>
            <w:r w:rsidR="00DA526A" w:rsidRPr="00497BBC">
              <w:rPr>
                <w:rFonts w:cs="Calibri"/>
                <w:szCs w:val="24"/>
              </w:rPr>
              <w:t>A comprehensive list of IHG’s</w:t>
            </w:r>
            <w:r w:rsidR="00D60964">
              <w:rPr>
                <w:rFonts w:cs="Calibri"/>
                <w:szCs w:val="24"/>
              </w:rPr>
              <w:t>, and chosen subcontractors,</w:t>
            </w:r>
            <w:r w:rsidR="00DA526A" w:rsidRPr="00497BBC">
              <w:rPr>
                <w:rFonts w:cs="Calibri"/>
                <w:szCs w:val="24"/>
              </w:rPr>
              <w:t xml:space="preserve"> </w:t>
            </w:r>
            <w:r w:rsidR="00EB1327" w:rsidRPr="00497BBC">
              <w:rPr>
                <w:rFonts w:cs="Calibri"/>
                <w:szCs w:val="24"/>
              </w:rPr>
              <w:t xml:space="preserve">technology </w:t>
            </w:r>
            <w:r w:rsidR="00373E8D" w:rsidRPr="00497BBC">
              <w:rPr>
                <w:rFonts w:cs="Calibri"/>
                <w:szCs w:val="24"/>
              </w:rPr>
              <w:t>offerings and</w:t>
            </w:r>
            <w:r w:rsidR="00DA526A" w:rsidRPr="00497BBC">
              <w:rPr>
                <w:rFonts w:cs="Calibri"/>
                <w:szCs w:val="24"/>
              </w:rPr>
              <w:t xml:space="preserve"> services</w:t>
            </w:r>
            <w:r w:rsidR="000D3079" w:rsidRPr="00497BBC">
              <w:rPr>
                <w:rFonts w:cs="Calibri"/>
                <w:szCs w:val="24"/>
              </w:rPr>
              <w:t xml:space="preserve"> include</w:t>
            </w:r>
            <w:r w:rsidR="00DA526A" w:rsidRPr="00497BBC">
              <w:rPr>
                <w:rFonts w:cs="Calibri"/>
                <w:szCs w:val="24"/>
              </w:rPr>
              <w:t>:</w:t>
            </w:r>
          </w:p>
          <w:p w14:paraId="447348C4" w14:textId="0A0DCEAA" w:rsidR="00DA526A" w:rsidRPr="00497BBC" w:rsidRDefault="00DA526A" w:rsidP="008413B2">
            <w:pPr>
              <w:pStyle w:val="ListParagraph"/>
              <w:numPr>
                <w:ilvl w:val="0"/>
                <w:numId w:val="1"/>
              </w:numPr>
              <w:jc w:val="both"/>
              <w:rPr>
                <w:rFonts w:cs="Calibri"/>
                <w:szCs w:val="24"/>
              </w:rPr>
            </w:pPr>
            <w:r w:rsidRPr="00497BBC">
              <w:rPr>
                <w:rFonts w:cs="Calibri"/>
                <w:szCs w:val="24"/>
              </w:rPr>
              <w:t xml:space="preserve">Digitally driven embossed alphanumeric </w:t>
            </w:r>
            <w:r w:rsidR="00373E8D" w:rsidRPr="00497BBC">
              <w:rPr>
                <w:rFonts w:cs="Calibri"/>
                <w:szCs w:val="24"/>
              </w:rPr>
              <w:t>l</w:t>
            </w:r>
            <w:r w:rsidRPr="00497BBC">
              <w:rPr>
                <w:rFonts w:cs="Calibri"/>
                <w:szCs w:val="24"/>
              </w:rPr>
              <w:t xml:space="preserve">icense </w:t>
            </w:r>
            <w:r w:rsidR="00373E8D" w:rsidRPr="00497BBC">
              <w:rPr>
                <w:rFonts w:cs="Calibri"/>
                <w:szCs w:val="24"/>
              </w:rPr>
              <w:t>p</w:t>
            </w:r>
            <w:r w:rsidRPr="00497BBC">
              <w:rPr>
                <w:rFonts w:cs="Calibri"/>
                <w:szCs w:val="24"/>
              </w:rPr>
              <w:t>late manufacturing</w:t>
            </w:r>
            <w:r w:rsidR="005403CD">
              <w:rPr>
                <w:rFonts w:cs="Calibri"/>
                <w:szCs w:val="24"/>
              </w:rPr>
              <w:t>.</w:t>
            </w:r>
          </w:p>
          <w:p w14:paraId="15BB738D" w14:textId="4EBE057B" w:rsidR="00DA526A" w:rsidRPr="00497BBC" w:rsidRDefault="00DA526A" w:rsidP="008413B2">
            <w:pPr>
              <w:pStyle w:val="ListParagraph"/>
              <w:numPr>
                <w:ilvl w:val="0"/>
                <w:numId w:val="1"/>
              </w:numPr>
              <w:jc w:val="both"/>
              <w:rPr>
                <w:rFonts w:cs="Calibri"/>
                <w:szCs w:val="24"/>
              </w:rPr>
            </w:pPr>
            <w:r w:rsidRPr="00497BBC">
              <w:rPr>
                <w:rFonts w:cs="Calibri"/>
                <w:szCs w:val="24"/>
              </w:rPr>
              <w:t xml:space="preserve">Conventional embossed alphanumeric </w:t>
            </w:r>
            <w:r w:rsidR="00373E8D" w:rsidRPr="00497BBC">
              <w:rPr>
                <w:rFonts w:cs="Calibri"/>
                <w:szCs w:val="24"/>
              </w:rPr>
              <w:t>l</w:t>
            </w:r>
            <w:r w:rsidRPr="00497BBC">
              <w:rPr>
                <w:rFonts w:cs="Calibri"/>
                <w:szCs w:val="24"/>
              </w:rPr>
              <w:t xml:space="preserve">icense </w:t>
            </w:r>
            <w:r w:rsidR="00373E8D" w:rsidRPr="00497BBC">
              <w:rPr>
                <w:rFonts w:cs="Calibri"/>
                <w:szCs w:val="24"/>
              </w:rPr>
              <w:t>p</w:t>
            </w:r>
            <w:r w:rsidRPr="00497BBC">
              <w:rPr>
                <w:rFonts w:cs="Calibri"/>
                <w:szCs w:val="24"/>
              </w:rPr>
              <w:t>late manufacturing</w:t>
            </w:r>
            <w:r w:rsidR="005403CD">
              <w:rPr>
                <w:rFonts w:cs="Calibri"/>
                <w:szCs w:val="24"/>
              </w:rPr>
              <w:t>.</w:t>
            </w:r>
          </w:p>
          <w:p w14:paraId="534CB4B9" w14:textId="6AE52296" w:rsidR="00DA526A" w:rsidRPr="00497BBC" w:rsidRDefault="00DA526A" w:rsidP="008413B2">
            <w:pPr>
              <w:pStyle w:val="ListParagraph"/>
              <w:numPr>
                <w:ilvl w:val="0"/>
                <w:numId w:val="1"/>
              </w:numPr>
              <w:jc w:val="both"/>
              <w:rPr>
                <w:rFonts w:cs="Calibri"/>
                <w:szCs w:val="24"/>
              </w:rPr>
            </w:pPr>
            <w:r w:rsidRPr="00497BBC">
              <w:rPr>
                <w:rFonts w:cs="Calibri"/>
                <w:szCs w:val="24"/>
              </w:rPr>
              <w:t xml:space="preserve">Digitally ‘flat’ alphanumeric </w:t>
            </w:r>
            <w:r w:rsidR="00373E8D" w:rsidRPr="00497BBC">
              <w:rPr>
                <w:rFonts w:cs="Calibri"/>
                <w:szCs w:val="24"/>
              </w:rPr>
              <w:t>l</w:t>
            </w:r>
            <w:r w:rsidRPr="00497BBC">
              <w:rPr>
                <w:rFonts w:cs="Calibri"/>
                <w:szCs w:val="24"/>
              </w:rPr>
              <w:t xml:space="preserve">icense </w:t>
            </w:r>
            <w:r w:rsidR="00373E8D" w:rsidRPr="00497BBC">
              <w:rPr>
                <w:rFonts w:cs="Calibri"/>
                <w:szCs w:val="24"/>
              </w:rPr>
              <w:t>p</w:t>
            </w:r>
            <w:r w:rsidRPr="00497BBC">
              <w:rPr>
                <w:rFonts w:cs="Calibri"/>
                <w:szCs w:val="24"/>
              </w:rPr>
              <w:t>late manufacturing</w:t>
            </w:r>
            <w:r w:rsidR="005403CD">
              <w:rPr>
                <w:rFonts w:cs="Calibri"/>
                <w:szCs w:val="24"/>
              </w:rPr>
              <w:t>.</w:t>
            </w:r>
          </w:p>
          <w:p w14:paraId="2A8EE47B" w14:textId="736CCBB3" w:rsidR="004F6685" w:rsidRPr="00497BBC" w:rsidRDefault="004F6685" w:rsidP="008413B2">
            <w:pPr>
              <w:pStyle w:val="ListParagraph"/>
              <w:numPr>
                <w:ilvl w:val="0"/>
                <w:numId w:val="1"/>
              </w:numPr>
              <w:jc w:val="both"/>
              <w:rPr>
                <w:rFonts w:cs="Calibri"/>
                <w:szCs w:val="24"/>
              </w:rPr>
            </w:pPr>
            <w:r w:rsidRPr="00497BBC">
              <w:rPr>
                <w:rFonts w:cs="Calibri"/>
                <w:szCs w:val="24"/>
              </w:rPr>
              <w:t>Temporary license plate printing and fulfillment</w:t>
            </w:r>
            <w:r w:rsidR="005403CD">
              <w:rPr>
                <w:rFonts w:cs="Calibri"/>
                <w:szCs w:val="24"/>
              </w:rPr>
              <w:t>.</w:t>
            </w:r>
          </w:p>
          <w:p w14:paraId="23CCE33B" w14:textId="2CD700E6" w:rsidR="00373E8D" w:rsidRPr="00497BBC" w:rsidRDefault="00DA526A" w:rsidP="008413B2">
            <w:pPr>
              <w:pStyle w:val="ListParagraph"/>
              <w:numPr>
                <w:ilvl w:val="0"/>
                <w:numId w:val="1"/>
              </w:numPr>
              <w:jc w:val="both"/>
              <w:rPr>
                <w:rFonts w:cs="Calibri"/>
                <w:szCs w:val="24"/>
              </w:rPr>
            </w:pPr>
            <w:r w:rsidRPr="00497BBC">
              <w:rPr>
                <w:rFonts w:cs="Calibri"/>
                <w:szCs w:val="24"/>
              </w:rPr>
              <w:t>Graphic design services</w:t>
            </w:r>
            <w:r w:rsidR="005403CD">
              <w:rPr>
                <w:rFonts w:cs="Calibri"/>
                <w:szCs w:val="24"/>
              </w:rPr>
              <w:t>.</w:t>
            </w:r>
          </w:p>
          <w:p w14:paraId="5669C1D2" w14:textId="1B2F57D6" w:rsidR="00DA526A" w:rsidRPr="00497BBC" w:rsidRDefault="00DA526A" w:rsidP="008413B2">
            <w:pPr>
              <w:pStyle w:val="ListParagraph"/>
              <w:numPr>
                <w:ilvl w:val="0"/>
                <w:numId w:val="1"/>
              </w:numPr>
              <w:jc w:val="both"/>
              <w:rPr>
                <w:rFonts w:cs="Calibri"/>
                <w:szCs w:val="24"/>
              </w:rPr>
            </w:pPr>
            <w:r w:rsidRPr="00497BBC">
              <w:rPr>
                <w:rFonts w:cs="Calibri"/>
                <w:szCs w:val="24"/>
              </w:rPr>
              <w:t>Conventional ship-to-warehouse deliveries</w:t>
            </w:r>
            <w:r w:rsidR="005403CD">
              <w:rPr>
                <w:rFonts w:cs="Calibri"/>
                <w:szCs w:val="24"/>
              </w:rPr>
              <w:t>.</w:t>
            </w:r>
          </w:p>
          <w:p w14:paraId="323D6E15" w14:textId="02496099" w:rsidR="00DA526A" w:rsidRPr="00497BBC" w:rsidRDefault="00DA526A" w:rsidP="008413B2">
            <w:pPr>
              <w:pStyle w:val="ListParagraph"/>
              <w:numPr>
                <w:ilvl w:val="0"/>
                <w:numId w:val="1"/>
              </w:numPr>
              <w:jc w:val="both"/>
              <w:rPr>
                <w:rFonts w:cs="Calibri"/>
                <w:szCs w:val="24"/>
              </w:rPr>
            </w:pPr>
            <w:r w:rsidRPr="00497BBC">
              <w:rPr>
                <w:rFonts w:cs="Calibri"/>
                <w:szCs w:val="24"/>
              </w:rPr>
              <w:t>Ship-to-Satellite DMV offices</w:t>
            </w:r>
            <w:r w:rsidR="005403CD">
              <w:rPr>
                <w:rFonts w:cs="Calibri"/>
                <w:szCs w:val="24"/>
              </w:rPr>
              <w:t>.</w:t>
            </w:r>
          </w:p>
          <w:p w14:paraId="79B4D878" w14:textId="540B755E" w:rsidR="00DA526A" w:rsidRPr="00497BBC" w:rsidRDefault="00DA526A" w:rsidP="008413B2">
            <w:pPr>
              <w:pStyle w:val="ListParagraph"/>
              <w:numPr>
                <w:ilvl w:val="0"/>
                <w:numId w:val="1"/>
              </w:numPr>
              <w:jc w:val="both"/>
              <w:rPr>
                <w:rFonts w:cs="Calibri"/>
                <w:szCs w:val="24"/>
              </w:rPr>
            </w:pPr>
            <w:r w:rsidRPr="00497BBC">
              <w:rPr>
                <w:rFonts w:cs="Calibri"/>
                <w:szCs w:val="24"/>
              </w:rPr>
              <w:t>Mail direct to motorist’s home (with or without registration documents</w:t>
            </w:r>
            <w:r w:rsidR="006B702D" w:rsidRPr="00497BBC">
              <w:rPr>
                <w:rFonts w:cs="Calibri"/>
                <w:szCs w:val="24"/>
              </w:rPr>
              <w:t>/decals</w:t>
            </w:r>
            <w:r w:rsidRPr="00497BBC">
              <w:rPr>
                <w:rFonts w:cs="Calibri"/>
                <w:szCs w:val="24"/>
              </w:rPr>
              <w:t>)</w:t>
            </w:r>
            <w:r w:rsidR="005403CD">
              <w:rPr>
                <w:rFonts w:cs="Calibri"/>
                <w:szCs w:val="24"/>
              </w:rPr>
              <w:t>.</w:t>
            </w:r>
          </w:p>
          <w:p w14:paraId="554BA49C" w14:textId="75A57D3E" w:rsidR="00AD1665" w:rsidRPr="00497BBC" w:rsidRDefault="001F4C17" w:rsidP="008413B2">
            <w:pPr>
              <w:pStyle w:val="ListParagraph"/>
              <w:numPr>
                <w:ilvl w:val="0"/>
                <w:numId w:val="1"/>
              </w:numPr>
              <w:jc w:val="both"/>
              <w:rPr>
                <w:rFonts w:cs="Calibri"/>
                <w:szCs w:val="24"/>
              </w:rPr>
            </w:pPr>
            <w:r w:rsidRPr="00497BBC">
              <w:rPr>
                <w:rFonts w:cs="Calibri"/>
                <w:szCs w:val="24"/>
              </w:rPr>
              <w:t>Jurisdictional license plate warehousing</w:t>
            </w:r>
            <w:r w:rsidR="00DA5A63">
              <w:rPr>
                <w:rFonts w:cs="Calibri"/>
                <w:szCs w:val="24"/>
              </w:rPr>
              <w:t xml:space="preserve"> and deliver on demand.</w:t>
            </w:r>
          </w:p>
          <w:p w14:paraId="1D7F52E8" w14:textId="4F4A40E9" w:rsidR="009215F9" w:rsidRDefault="00091F7B" w:rsidP="008413B2">
            <w:pPr>
              <w:pStyle w:val="ListParagraph"/>
              <w:numPr>
                <w:ilvl w:val="0"/>
                <w:numId w:val="1"/>
              </w:numPr>
              <w:jc w:val="both"/>
              <w:rPr>
                <w:rFonts w:cs="Calibri"/>
                <w:szCs w:val="24"/>
              </w:rPr>
            </w:pPr>
            <w:r>
              <w:rPr>
                <w:rFonts w:cs="Calibri"/>
                <w:szCs w:val="24"/>
              </w:rPr>
              <w:t>Complete Motor Vehicle Titling systems</w:t>
            </w:r>
            <w:r w:rsidR="005403CD">
              <w:rPr>
                <w:rFonts w:cs="Calibri"/>
                <w:szCs w:val="24"/>
              </w:rPr>
              <w:t>.</w:t>
            </w:r>
          </w:p>
          <w:p w14:paraId="73D5D752" w14:textId="247373D1" w:rsidR="00091F7B" w:rsidRDefault="00720E5C" w:rsidP="008413B2">
            <w:pPr>
              <w:pStyle w:val="ListParagraph"/>
              <w:numPr>
                <w:ilvl w:val="0"/>
                <w:numId w:val="1"/>
              </w:numPr>
              <w:jc w:val="both"/>
              <w:rPr>
                <w:rFonts w:cs="Calibri"/>
                <w:szCs w:val="24"/>
              </w:rPr>
            </w:pPr>
            <w:r>
              <w:rPr>
                <w:rFonts w:cs="Calibri"/>
                <w:szCs w:val="24"/>
              </w:rPr>
              <w:t>Electronic registration</w:t>
            </w:r>
            <w:r w:rsidR="005403CD">
              <w:rPr>
                <w:rFonts w:cs="Calibri"/>
                <w:szCs w:val="24"/>
              </w:rPr>
              <w:t>.</w:t>
            </w:r>
          </w:p>
          <w:p w14:paraId="70E0E987" w14:textId="7C2EDCBC" w:rsidR="00720E5C" w:rsidRDefault="00720E5C" w:rsidP="008413B2">
            <w:pPr>
              <w:pStyle w:val="ListParagraph"/>
              <w:numPr>
                <w:ilvl w:val="0"/>
                <w:numId w:val="1"/>
              </w:numPr>
              <w:jc w:val="both"/>
              <w:rPr>
                <w:rFonts w:cs="Calibri"/>
                <w:szCs w:val="24"/>
              </w:rPr>
            </w:pPr>
            <w:r>
              <w:rPr>
                <w:rFonts w:cs="Calibri"/>
                <w:szCs w:val="24"/>
              </w:rPr>
              <w:t xml:space="preserve">Electronic proof </w:t>
            </w:r>
            <w:r w:rsidR="005403CD">
              <w:rPr>
                <w:rFonts w:cs="Calibri"/>
                <w:szCs w:val="24"/>
              </w:rPr>
              <w:t xml:space="preserve">of </w:t>
            </w:r>
            <w:r>
              <w:rPr>
                <w:rFonts w:cs="Calibri"/>
                <w:szCs w:val="24"/>
              </w:rPr>
              <w:t>insurance</w:t>
            </w:r>
            <w:r w:rsidR="005403CD">
              <w:rPr>
                <w:rFonts w:cs="Calibri"/>
                <w:szCs w:val="24"/>
              </w:rPr>
              <w:t>.</w:t>
            </w:r>
          </w:p>
          <w:p w14:paraId="2A687E76" w14:textId="4D5EF459" w:rsidR="0089673E" w:rsidRDefault="0089673E" w:rsidP="00460092">
            <w:pPr>
              <w:pStyle w:val="ListParagraph"/>
              <w:numPr>
                <w:ilvl w:val="0"/>
                <w:numId w:val="1"/>
              </w:numPr>
              <w:jc w:val="both"/>
              <w:rPr>
                <w:rFonts w:cs="Calibri"/>
                <w:szCs w:val="24"/>
              </w:rPr>
            </w:pPr>
            <w:r>
              <w:rPr>
                <w:rFonts w:cs="Calibri"/>
                <w:szCs w:val="24"/>
              </w:rPr>
              <w:t>Dealer walk out temporary tags with associated database and transaction recording.</w:t>
            </w:r>
          </w:p>
          <w:p w14:paraId="4ED0CD0D" w14:textId="6803A7A4" w:rsidR="00B261C4" w:rsidRDefault="00B261C4" w:rsidP="008C57E4">
            <w:pPr>
              <w:spacing w:before="240" w:after="240" w:line="276" w:lineRule="auto"/>
              <w:contextualSpacing/>
              <w:jc w:val="both"/>
              <w:rPr>
                <w:rFonts w:cs="Calibri"/>
                <w:szCs w:val="24"/>
              </w:rPr>
            </w:pPr>
            <w:r w:rsidRPr="00497BBC">
              <w:rPr>
                <w:rFonts w:cs="Calibri"/>
                <w:szCs w:val="24"/>
              </w:rPr>
              <w:t xml:space="preserve">IHG is confident that its vast experience serving State jurisdictions and its careful choice of best in class subcontractors will ensure that the all-inclusive </w:t>
            </w:r>
            <w:r>
              <w:rPr>
                <w:rFonts w:cs="Calibri"/>
                <w:szCs w:val="24"/>
              </w:rPr>
              <w:t xml:space="preserve">iPRIME </w:t>
            </w:r>
            <w:r w:rsidRPr="00497BBC">
              <w:rPr>
                <w:rFonts w:cs="Calibri"/>
                <w:szCs w:val="24"/>
              </w:rPr>
              <w:t xml:space="preserve">solution proposed in this RFP Response will provide industry best practices, the most cost effective distribution options, and enhanced service metrics to the State of Indiana and its motorists. </w:t>
            </w:r>
          </w:p>
          <w:p w14:paraId="0C26303C" w14:textId="77777777" w:rsidR="003D437E" w:rsidRPr="00B261C4" w:rsidRDefault="003D437E" w:rsidP="008C57E4">
            <w:pPr>
              <w:spacing w:before="240" w:after="240" w:line="276" w:lineRule="auto"/>
              <w:contextualSpacing/>
              <w:jc w:val="both"/>
              <w:rPr>
                <w:rFonts w:cs="Calibri"/>
                <w:szCs w:val="24"/>
              </w:rPr>
            </w:pPr>
          </w:p>
          <w:p w14:paraId="5E42ABD6" w14:textId="2EDA52E7" w:rsidR="007833D7" w:rsidRPr="00497BBC" w:rsidRDefault="00040FB1" w:rsidP="008C57E4">
            <w:pPr>
              <w:spacing w:before="240" w:after="240" w:line="276" w:lineRule="auto"/>
              <w:jc w:val="both"/>
              <w:rPr>
                <w:rFonts w:cs="Calibri"/>
                <w:szCs w:val="24"/>
              </w:rPr>
            </w:pPr>
            <w:r>
              <w:rPr>
                <w:rFonts w:cs="Calibri"/>
                <w:szCs w:val="24"/>
              </w:rPr>
              <w:t xml:space="preserve">Additionally, </w:t>
            </w:r>
            <w:r w:rsidR="003E56B0" w:rsidRPr="00497BBC">
              <w:rPr>
                <w:rFonts w:cs="Calibri"/>
                <w:szCs w:val="24"/>
              </w:rPr>
              <w:t xml:space="preserve">IHG has extensive </w:t>
            </w:r>
            <w:r w:rsidR="00605E84" w:rsidRPr="00497BBC">
              <w:rPr>
                <w:rFonts w:cs="Calibri"/>
                <w:szCs w:val="24"/>
              </w:rPr>
              <w:t xml:space="preserve">history and </w:t>
            </w:r>
            <w:r w:rsidR="003E56B0" w:rsidRPr="00497BBC">
              <w:rPr>
                <w:rFonts w:cs="Calibri"/>
                <w:szCs w:val="24"/>
              </w:rPr>
              <w:t xml:space="preserve">knowledge </w:t>
            </w:r>
            <w:r w:rsidR="00C36938" w:rsidRPr="00497BBC">
              <w:rPr>
                <w:rFonts w:cs="Calibri"/>
                <w:szCs w:val="24"/>
              </w:rPr>
              <w:t>about how to work effectively and efficiently</w:t>
            </w:r>
            <w:r w:rsidR="003E56B0" w:rsidRPr="00497BBC">
              <w:rPr>
                <w:rFonts w:cs="Calibri"/>
                <w:szCs w:val="24"/>
              </w:rPr>
              <w:t xml:space="preserve"> with</w:t>
            </w:r>
            <w:r w:rsidR="00460092">
              <w:rPr>
                <w:rFonts w:cs="Calibri"/>
                <w:szCs w:val="24"/>
              </w:rPr>
              <w:t xml:space="preserve"> </w:t>
            </w:r>
            <w:r w:rsidR="00420E61">
              <w:rPr>
                <w:rFonts w:cs="Calibri"/>
                <w:szCs w:val="24"/>
              </w:rPr>
              <w:t xml:space="preserve">State </w:t>
            </w:r>
            <w:r w:rsidR="00661522">
              <w:rPr>
                <w:rFonts w:cs="Calibri"/>
                <w:szCs w:val="24"/>
              </w:rPr>
              <w:t>institutions, including</w:t>
            </w:r>
            <w:r w:rsidR="003E56B0" w:rsidRPr="00497BBC">
              <w:rPr>
                <w:rFonts w:cs="Calibri"/>
                <w:szCs w:val="24"/>
              </w:rPr>
              <w:t xml:space="preserve"> Correctional Industries</w:t>
            </w:r>
            <w:r w:rsidR="00E16A5D" w:rsidRPr="00497BBC">
              <w:rPr>
                <w:rFonts w:cs="Calibri"/>
                <w:szCs w:val="24"/>
              </w:rPr>
              <w:t>,</w:t>
            </w:r>
            <w:r w:rsidR="003E56B0" w:rsidRPr="00497BBC">
              <w:rPr>
                <w:rFonts w:cs="Calibri"/>
                <w:szCs w:val="24"/>
              </w:rPr>
              <w:t xml:space="preserve"> </w:t>
            </w:r>
            <w:r w:rsidR="00A161EB" w:rsidRPr="00497BBC">
              <w:rPr>
                <w:rFonts w:cs="Calibri"/>
                <w:szCs w:val="24"/>
              </w:rPr>
              <w:t xml:space="preserve">as they are a mandated partner in </w:t>
            </w:r>
            <w:r w:rsidR="00F92A85" w:rsidRPr="00497BBC">
              <w:rPr>
                <w:rFonts w:cs="Calibri"/>
                <w:szCs w:val="24"/>
              </w:rPr>
              <w:t xml:space="preserve">the </w:t>
            </w:r>
            <w:r w:rsidR="00A161EB" w:rsidRPr="00497BBC">
              <w:rPr>
                <w:rFonts w:cs="Calibri"/>
                <w:szCs w:val="24"/>
              </w:rPr>
              <w:t>contract</w:t>
            </w:r>
            <w:r w:rsidR="00C1172B" w:rsidRPr="00497BBC">
              <w:rPr>
                <w:rFonts w:cs="Calibri"/>
                <w:szCs w:val="24"/>
              </w:rPr>
              <w:t>s</w:t>
            </w:r>
            <w:r w:rsidR="00A161EB" w:rsidRPr="00497BBC">
              <w:rPr>
                <w:rFonts w:cs="Calibri"/>
                <w:szCs w:val="24"/>
              </w:rPr>
              <w:t xml:space="preserve"> to</w:t>
            </w:r>
            <w:r w:rsidR="000A10EE" w:rsidRPr="00497BBC">
              <w:rPr>
                <w:rFonts w:cs="Calibri"/>
                <w:szCs w:val="24"/>
              </w:rPr>
              <w:t xml:space="preserve"> produce the license plate</w:t>
            </w:r>
            <w:r w:rsidR="00A161EB" w:rsidRPr="00497BBC">
              <w:rPr>
                <w:rFonts w:cs="Calibri"/>
                <w:szCs w:val="24"/>
              </w:rPr>
              <w:t xml:space="preserve"> requirements </w:t>
            </w:r>
            <w:r w:rsidR="000A10EE" w:rsidRPr="00497BBC">
              <w:rPr>
                <w:rFonts w:cs="Calibri"/>
                <w:szCs w:val="24"/>
              </w:rPr>
              <w:t>for</w:t>
            </w:r>
            <w:r w:rsidR="005D1615" w:rsidRPr="00497BBC">
              <w:rPr>
                <w:rFonts w:cs="Calibri"/>
                <w:szCs w:val="24"/>
              </w:rPr>
              <w:t xml:space="preserve"> several </w:t>
            </w:r>
            <w:r w:rsidR="008E4F0A" w:rsidRPr="00497BBC">
              <w:rPr>
                <w:rFonts w:cs="Calibri"/>
                <w:szCs w:val="24"/>
              </w:rPr>
              <w:t>s</w:t>
            </w:r>
            <w:r w:rsidR="005D1615" w:rsidRPr="00497BBC">
              <w:rPr>
                <w:rFonts w:cs="Calibri"/>
                <w:szCs w:val="24"/>
              </w:rPr>
              <w:t xml:space="preserve">tates. As an example, </w:t>
            </w:r>
            <w:r w:rsidR="00D170EB" w:rsidRPr="00497BBC">
              <w:rPr>
                <w:rFonts w:cs="Calibri"/>
                <w:szCs w:val="24"/>
              </w:rPr>
              <w:t>IHG</w:t>
            </w:r>
            <w:r w:rsidR="004D263F" w:rsidRPr="00497BBC">
              <w:rPr>
                <w:rFonts w:cs="Calibri"/>
                <w:szCs w:val="24"/>
              </w:rPr>
              <w:t xml:space="preserve"> owns and operates the South Carolina License Plate Printing and Fulfillment Cent</w:t>
            </w:r>
            <w:r w:rsidR="00623FEE" w:rsidRPr="00497BBC">
              <w:rPr>
                <w:rFonts w:cs="Calibri"/>
                <w:szCs w:val="24"/>
              </w:rPr>
              <w:t>er</w:t>
            </w:r>
            <w:r w:rsidR="008E4F0A" w:rsidRPr="00497BBC">
              <w:rPr>
                <w:rFonts w:cs="Calibri"/>
                <w:szCs w:val="24"/>
              </w:rPr>
              <w:t>,</w:t>
            </w:r>
            <w:r w:rsidR="00F1102F" w:rsidRPr="00497BBC">
              <w:rPr>
                <w:rFonts w:cs="Calibri"/>
                <w:szCs w:val="24"/>
              </w:rPr>
              <w:t xml:space="preserve"> </w:t>
            </w:r>
            <w:r w:rsidR="00D71604" w:rsidRPr="00497BBC">
              <w:rPr>
                <w:rFonts w:cs="Calibri"/>
                <w:szCs w:val="24"/>
              </w:rPr>
              <w:t xml:space="preserve">where millions of plates and registration documents have been </w:t>
            </w:r>
            <w:r w:rsidR="002C73E8" w:rsidRPr="00497BBC">
              <w:rPr>
                <w:rFonts w:cs="Calibri"/>
                <w:szCs w:val="24"/>
              </w:rPr>
              <w:t xml:space="preserve">printed and then </w:t>
            </w:r>
            <w:r w:rsidR="00D71604" w:rsidRPr="00497BBC">
              <w:rPr>
                <w:rFonts w:cs="Calibri"/>
                <w:szCs w:val="24"/>
              </w:rPr>
              <w:t xml:space="preserve">mailed to </w:t>
            </w:r>
            <w:r w:rsidR="00AF38F9" w:rsidRPr="00497BBC">
              <w:rPr>
                <w:rFonts w:cs="Calibri"/>
                <w:szCs w:val="24"/>
              </w:rPr>
              <w:t xml:space="preserve">South Carolina </w:t>
            </w:r>
            <w:r w:rsidR="00D71604" w:rsidRPr="00497BBC">
              <w:rPr>
                <w:rFonts w:cs="Calibri"/>
                <w:szCs w:val="24"/>
              </w:rPr>
              <w:t>motorists</w:t>
            </w:r>
            <w:r w:rsidR="007311BF" w:rsidRPr="00497BBC">
              <w:rPr>
                <w:rFonts w:cs="Calibri"/>
                <w:szCs w:val="24"/>
              </w:rPr>
              <w:t>.</w:t>
            </w:r>
            <w:r w:rsidR="008664E6" w:rsidRPr="00497BBC">
              <w:rPr>
                <w:rFonts w:cs="Calibri"/>
                <w:szCs w:val="24"/>
              </w:rPr>
              <w:t xml:space="preserve"> At the facility, IHG </w:t>
            </w:r>
            <w:r w:rsidR="00D9380E" w:rsidRPr="00497BBC">
              <w:rPr>
                <w:rFonts w:cs="Calibri"/>
                <w:szCs w:val="24"/>
              </w:rPr>
              <w:t xml:space="preserve">coordinates and manages the production orders, </w:t>
            </w:r>
            <w:r w:rsidR="008664E6" w:rsidRPr="00497BBC">
              <w:rPr>
                <w:rFonts w:cs="Calibri"/>
                <w:szCs w:val="24"/>
              </w:rPr>
              <w:t xml:space="preserve">digitally prints the plate design on the reflective sheeting, </w:t>
            </w:r>
            <w:r w:rsidR="009025B6" w:rsidRPr="00497BBC">
              <w:rPr>
                <w:rFonts w:cs="Calibri"/>
                <w:szCs w:val="24"/>
              </w:rPr>
              <w:t xml:space="preserve">and </w:t>
            </w:r>
            <w:r w:rsidR="00D42660" w:rsidRPr="00497BBC">
              <w:rPr>
                <w:rFonts w:cs="Calibri"/>
                <w:szCs w:val="24"/>
              </w:rPr>
              <w:t>tr</w:t>
            </w:r>
            <w:r w:rsidR="004E18B7" w:rsidRPr="00497BBC">
              <w:rPr>
                <w:rFonts w:cs="Calibri"/>
                <w:szCs w:val="24"/>
              </w:rPr>
              <w:t>ansports</w:t>
            </w:r>
            <w:r w:rsidR="00D42660" w:rsidRPr="00497BBC">
              <w:rPr>
                <w:rFonts w:cs="Calibri"/>
                <w:szCs w:val="24"/>
              </w:rPr>
              <w:t xml:space="preserve"> the rolls of </w:t>
            </w:r>
            <w:r w:rsidR="00AF38F9" w:rsidRPr="00497BBC">
              <w:rPr>
                <w:rFonts w:cs="Calibri"/>
                <w:szCs w:val="24"/>
              </w:rPr>
              <w:t xml:space="preserve">printed </w:t>
            </w:r>
            <w:r w:rsidR="00D42660" w:rsidRPr="00497BBC">
              <w:rPr>
                <w:rFonts w:cs="Calibri"/>
                <w:szCs w:val="24"/>
              </w:rPr>
              <w:t xml:space="preserve">sheeting to the local </w:t>
            </w:r>
            <w:r w:rsidR="000D44AE" w:rsidRPr="00497BBC">
              <w:rPr>
                <w:rFonts w:cs="Calibri"/>
                <w:szCs w:val="24"/>
              </w:rPr>
              <w:t>Correctional Industries</w:t>
            </w:r>
            <w:r w:rsidR="00341340" w:rsidRPr="00497BBC">
              <w:rPr>
                <w:rFonts w:cs="Calibri"/>
                <w:szCs w:val="24"/>
              </w:rPr>
              <w:t>.</w:t>
            </w:r>
            <w:r w:rsidR="002221E0" w:rsidRPr="00497BBC">
              <w:rPr>
                <w:rFonts w:cs="Calibri"/>
                <w:szCs w:val="24"/>
              </w:rPr>
              <w:t xml:space="preserve"> </w:t>
            </w:r>
            <w:r w:rsidR="005877EC" w:rsidRPr="00497BBC">
              <w:rPr>
                <w:rFonts w:cs="Calibri"/>
                <w:szCs w:val="24"/>
              </w:rPr>
              <w:t xml:space="preserve">There, </w:t>
            </w:r>
            <w:r w:rsidR="002221E0" w:rsidRPr="00497BBC" w:rsidDel="005877EC">
              <w:rPr>
                <w:rFonts w:cs="Calibri"/>
                <w:szCs w:val="24"/>
              </w:rPr>
              <w:t>i</w:t>
            </w:r>
            <w:r w:rsidR="002221E0" w:rsidRPr="00497BBC">
              <w:rPr>
                <w:rFonts w:cs="Calibri"/>
                <w:szCs w:val="24"/>
              </w:rPr>
              <w:t>nmates apply the reflective sheeting</w:t>
            </w:r>
            <w:r w:rsidR="003910EE" w:rsidRPr="00497BBC">
              <w:rPr>
                <w:rFonts w:cs="Calibri"/>
                <w:szCs w:val="24"/>
              </w:rPr>
              <w:t>, using IHG provided and maintained equi</w:t>
            </w:r>
            <w:r w:rsidR="0058216C" w:rsidRPr="00497BBC">
              <w:rPr>
                <w:rFonts w:cs="Calibri"/>
                <w:szCs w:val="24"/>
              </w:rPr>
              <w:t>pment and system</w:t>
            </w:r>
            <w:r w:rsidR="00A14584" w:rsidRPr="00497BBC">
              <w:rPr>
                <w:rFonts w:cs="Calibri"/>
                <w:szCs w:val="24"/>
              </w:rPr>
              <w:t>s,</w:t>
            </w:r>
            <w:r w:rsidR="002221E0" w:rsidRPr="00497BBC">
              <w:rPr>
                <w:rFonts w:cs="Calibri"/>
                <w:szCs w:val="24"/>
              </w:rPr>
              <w:t xml:space="preserve"> </w:t>
            </w:r>
            <w:r w:rsidR="00D81384" w:rsidRPr="00497BBC">
              <w:rPr>
                <w:rFonts w:cs="Calibri"/>
                <w:szCs w:val="24"/>
              </w:rPr>
              <w:t>to</w:t>
            </w:r>
            <w:r w:rsidR="002221E0" w:rsidRPr="00497BBC">
              <w:rPr>
                <w:rFonts w:cs="Calibri"/>
                <w:szCs w:val="24"/>
              </w:rPr>
              <w:t xml:space="preserve"> the aluminum substrate</w:t>
            </w:r>
            <w:r w:rsidR="002D1F19" w:rsidRPr="00497BBC">
              <w:rPr>
                <w:rFonts w:cs="Calibri"/>
                <w:szCs w:val="24"/>
              </w:rPr>
              <w:t xml:space="preserve"> and blank out the plates in license plate size. From there, the inmates package the plates into boxes</w:t>
            </w:r>
            <w:r w:rsidR="00030628" w:rsidRPr="00497BBC">
              <w:rPr>
                <w:rFonts w:cs="Calibri"/>
                <w:szCs w:val="24"/>
              </w:rPr>
              <w:t>,</w:t>
            </w:r>
            <w:r w:rsidR="002D1F19" w:rsidRPr="00497BBC">
              <w:rPr>
                <w:rFonts w:cs="Calibri"/>
                <w:szCs w:val="24"/>
              </w:rPr>
              <w:t xml:space="preserve"> </w:t>
            </w:r>
            <w:r w:rsidR="001A0C57" w:rsidRPr="00497BBC">
              <w:rPr>
                <w:rFonts w:cs="Calibri"/>
                <w:szCs w:val="24"/>
              </w:rPr>
              <w:t xml:space="preserve">and </w:t>
            </w:r>
            <w:r w:rsidR="002D1F19" w:rsidRPr="00497BBC">
              <w:rPr>
                <w:rFonts w:cs="Calibri"/>
                <w:szCs w:val="24"/>
              </w:rPr>
              <w:t>IHG</w:t>
            </w:r>
            <w:r w:rsidR="001A0C57" w:rsidRPr="00497BBC">
              <w:rPr>
                <w:rFonts w:cs="Calibri"/>
                <w:szCs w:val="24"/>
              </w:rPr>
              <w:t xml:space="preserve"> </w:t>
            </w:r>
            <w:r w:rsidR="002D7336" w:rsidRPr="00497BBC">
              <w:rPr>
                <w:rFonts w:cs="Calibri"/>
                <w:szCs w:val="24"/>
              </w:rPr>
              <w:t>transports</w:t>
            </w:r>
            <w:r w:rsidR="002D1F19" w:rsidRPr="00497BBC">
              <w:rPr>
                <w:rFonts w:cs="Calibri"/>
                <w:szCs w:val="24"/>
              </w:rPr>
              <w:t xml:space="preserve"> the finished plates</w:t>
            </w:r>
            <w:r w:rsidR="00030628" w:rsidRPr="00497BBC">
              <w:rPr>
                <w:rFonts w:cs="Calibri"/>
                <w:szCs w:val="24"/>
              </w:rPr>
              <w:t xml:space="preserve"> </w:t>
            </w:r>
            <w:r w:rsidR="002D1F19" w:rsidRPr="00497BBC">
              <w:rPr>
                <w:rFonts w:cs="Calibri"/>
                <w:szCs w:val="24"/>
              </w:rPr>
              <w:t xml:space="preserve">back to the </w:t>
            </w:r>
            <w:r w:rsidR="00EF3CDD" w:rsidRPr="00497BBC">
              <w:rPr>
                <w:rFonts w:cs="Calibri"/>
                <w:szCs w:val="24"/>
              </w:rPr>
              <w:t xml:space="preserve">IHG </w:t>
            </w:r>
            <w:r w:rsidR="002D1F19" w:rsidRPr="00497BBC">
              <w:rPr>
                <w:rFonts w:cs="Calibri"/>
                <w:szCs w:val="24"/>
              </w:rPr>
              <w:t>Printing and Fulfillment Center</w:t>
            </w:r>
            <w:r w:rsidR="001A0C57" w:rsidRPr="00497BBC">
              <w:rPr>
                <w:rFonts w:cs="Calibri"/>
                <w:szCs w:val="24"/>
              </w:rPr>
              <w:t>,</w:t>
            </w:r>
            <w:r w:rsidR="002D1F19" w:rsidRPr="00497BBC">
              <w:rPr>
                <w:rFonts w:cs="Calibri"/>
                <w:szCs w:val="24"/>
              </w:rPr>
              <w:t xml:space="preserve"> </w:t>
            </w:r>
            <w:r w:rsidR="009258F2" w:rsidRPr="00497BBC">
              <w:rPr>
                <w:rFonts w:cs="Calibri"/>
                <w:szCs w:val="24"/>
              </w:rPr>
              <w:t xml:space="preserve">where the registrations </w:t>
            </w:r>
            <w:r w:rsidR="00046578" w:rsidRPr="00497BBC">
              <w:rPr>
                <w:rFonts w:cs="Calibri"/>
                <w:szCs w:val="24"/>
              </w:rPr>
              <w:t xml:space="preserve">are </w:t>
            </w:r>
            <w:r w:rsidR="009258F2" w:rsidRPr="00497BBC">
              <w:rPr>
                <w:rFonts w:cs="Calibri"/>
                <w:szCs w:val="24"/>
              </w:rPr>
              <w:t>matched up to the license plates. Once the plates and registration</w:t>
            </w:r>
            <w:r w:rsidR="002F1BD7">
              <w:rPr>
                <w:rFonts w:cs="Calibri"/>
                <w:szCs w:val="24"/>
              </w:rPr>
              <w:t>s</w:t>
            </w:r>
            <w:r w:rsidR="009258F2" w:rsidRPr="00497BBC">
              <w:rPr>
                <w:rFonts w:cs="Calibri"/>
                <w:szCs w:val="24"/>
              </w:rPr>
              <w:t xml:space="preserve"> are matched, IHG uses its extensive knowledge of the USPS first class mailing system to achieve best in class mailing </w:t>
            </w:r>
            <w:r w:rsidR="001A0C57" w:rsidRPr="00497BBC">
              <w:rPr>
                <w:rFonts w:cs="Calibri"/>
                <w:szCs w:val="24"/>
              </w:rPr>
              <w:t>rates and</w:t>
            </w:r>
            <w:r w:rsidR="009258F2" w:rsidRPr="00497BBC">
              <w:rPr>
                <w:rFonts w:cs="Calibri"/>
                <w:szCs w:val="24"/>
              </w:rPr>
              <w:t xml:space="preserve"> </w:t>
            </w:r>
            <w:r w:rsidR="001A0C57" w:rsidRPr="00497BBC">
              <w:rPr>
                <w:rFonts w:cs="Calibri"/>
                <w:szCs w:val="24"/>
              </w:rPr>
              <w:t>mails</w:t>
            </w:r>
            <w:r w:rsidR="009258F2" w:rsidRPr="00497BBC">
              <w:rPr>
                <w:rFonts w:cs="Calibri"/>
                <w:szCs w:val="24"/>
              </w:rPr>
              <w:t xml:space="preserve"> the </w:t>
            </w:r>
            <w:r w:rsidR="00D47FC1" w:rsidRPr="00497BBC">
              <w:rPr>
                <w:rFonts w:cs="Calibri"/>
                <w:szCs w:val="24"/>
              </w:rPr>
              <w:t xml:space="preserve">plates and </w:t>
            </w:r>
            <w:r w:rsidR="00D47FC1" w:rsidRPr="00497BBC">
              <w:rPr>
                <w:rFonts w:cs="Calibri"/>
                <w:szCs w:val="24"/>
              </w:rPr>
              <w:lastRenderedPageBreak/>
              <w:t xml:space="preserve">registrations direct to </w:t>
            </w:r>
            <w:r w:rsidR="001A0C57" w:rsidRPr="00497BBC">
              <w:rPr>
                <w:rFonts w:cs="Calibri"/>
                <w:szCs w:val="24"/>
              </w:rPr>
              <w:t xml:space="preserve">the </w:t>
            </w:r>
            <w:r w:rsidR="00D47FC1" w:rsidRPr="00497BBC">
              <w:rPr>
                <w:rFonts w:cs="Calibri"/>
                <w:szCs w:val="24"/>
              </w:rPr>
              <w:t>motorists</w:t>
            </w:r>
            <w:r w:rsidR="001A0C57" w:rsidRPr="00497BBC">
              <w:rPr>
                <w:rFonts w:cs="Calibri"/>
                <w:szCs w:val="24"/>
              </w:rPr>
              <w:t>.</w:t>
            </w:r>
            <w:r w:rsidR="00C505B4" w:rsidRPr="00497BBC">
              <w:rPr>
                <w:rFonts w:cs="Calibri"/>
                <w:szCs w:val="24"/>
              </w:rPr>
              <w:t xml:space="preserve"> While IHG </w:t>
            </w:r>
            <w:r w:rsidR="00E16CF4" w:rsidRPr="00497BBC">
              <w:rPr>
                <w:rFonts w:cs="Calibri"/>
                <w:szCs w:val="24"/>
              </w:rPr>
              <w:t>is happy to work with Correctional Ind</w:t>
            </w:r>
            <w:r w:rsidR="00727CC6" w:rsidRPr="00497BBC">
              <w:rPr>
                <w:rFonts w:cs="Calibri"/>
                <w:szCs w:val="24"/>
              </w:rPr>
              <w:t xml:space="preserve">ustries </w:t>
            </w:r>
            <w:r w:rsidR="00E16CF4" w:rsidRPr="00497BBC">
              <w:rPr>
                <w:rFonts w:cs="Calibri"/>
                <w:szCs w:val="24"/>
              </w:rPr>
              <w:t xml:space="preserve">in states where it is required, it should be noted that IHG </w:t>
            </w:r>
            <w:r w:rsidR="008C38E9" w:rsidRPr="00497BBC">
              <w:rPr>
                <w:rFonts w:cs="Calibri"/>
                <w:szCs w:val="24"/>
              </w:rPr>
              <w:t>never</w:t>
            </w:r>
            <w:r w:rsidR="00351FBE" w:rsidRPr="00497BBC">
              <w:rPr>
                <w:rFonts w:cs="Calibri"/>
                <w:szCs w:val="24"/>
              </w:rPr>
              <w:t xml:space="preserve"> utilizes </w:t>
            </w:r>
            <w:r w:rsidR="00591348" w:rsidRPr="00497BBC">
              <w:rPr>
                <w:rFonts w:cs="Calibri"/>
                <w:szCs w:val="24"/>
              </w:rPr>
              <w:t xml:space="preserve">Correctional Industry sites as </w:t>
            </w:r>
            <w:r w:rsidR="00231A4E" w:rsidRPr="00497BBC">
              <w:rPr>
                <w:rFonts w:cs="Calibri"/>
                <w:szCs w:val="24"/>
              </w:rPr>
              <w:t xml:space="preserve">a Disaster Recovery manufacturing site </w:t>
            </w:r>
            <w:r w:rsidR="001440D4" w:rsidRPr="00497BBC">
              <w:rPr>
                <w:rFonts w:cs="Calibri"/>
                <w:szCs w:val="24"/>
              </w:rPr>
              <w:t xml:space="preserve">due to </w:t>
            </w:r>
            <w:r w:rsidR="000A283F" w:rsidRPr="00497BBC">
              <w:rPr>
                <w:rFonts w:cs="Calibri"/>
                <w:szCs w:val="24"/>
              </w:rPr>
              <w:t xml:space="preserve">security issues, </w:t>
            </w:r>
            <w:r w:rsidR="002C00E2" w:rsidRPr="00497BBC">
              <w:rPr>
                <w:rFonts w:cs="Calibri"/>
                <w:szCs w:val="24"/>
              </w:rPr>
              <w:t>lockdown concer</w:t>
            </w:r>
            <w:r w:rsidR="008F7DB9" w:rsidRPr="00497BBC">
              <w:rPr>
                <w:rFonts w:cs="Calibri"/>
                <w:szCs w:val="24"/>
              </w:rPr>
              <w:t xml:space="preserve">ns, and </w:t>
            </w:r>
            <w:r w:rsidR="00FC1844" w:rsidRPr="00497BBC">
              <w:rPr>
                <w:rFonts w:cs="Calibri"/>
                <w:szCs w:val="24"/>
              </w:rPr>
              <w:t xml:space="preserve">concerns regarding consistency of </w:t>
            </w:r>
            <w:r w:rsidR="00576477" w:rsidRPr="00497BBC">
              <w:rPr>
                <w:rFonts w:cs="Calibri"/>
                <w:szCs w:val="24"/>
              </w:rPr>
              <w:t>having an available workforce</w:t>
            </w:r>
            <w:r w:rsidR="00FC1844" w:rsidRPr="00497BBC">
              <w:rPr>
                <w:rFonts w:cs="Calibri"/>
                <w:szCs w:val="24"/>
              </w:rPr>
              <w:t>.</w:t>
            </w:r>
          </w:p>
          <w:p w14:paraId="0319FE74" w14:textId="661E3025" w:rsidR="000F0C49" w:rsidRPr="00497BBC" w:rsidRDefault="000F0C49" w:rsidP="00ED5460">
            <w:pPr>
              <w:spacing w:before="240" w:line="259" w:lineRule="auto"/>
              <w:jc w:val="both"/>
              <w:rPr>
                <w:rFonts w:cs="Calibri"/>
                <w:b/>
                <w:szCs w:val="24"/>
              </w:rPr>
            </w:pPr>
            <w:r w:rsidRPr="00497BBC">
              <w:rPr>
                <w:rFonts w:cs="Calibri"/>
                <w:b/>
                <w:szCs w:val="24"/>
              </w:rPr>
              <w:t>Disaster Recovery</w:t>
            </w:r>
          </w:p>
          <w:p w14:paraId="6B583CDB" w14:textId="08BCD1D8" w:rsidR="00080177" w:rsidRPr="00497BBC" w:rsidRDefault="00080177" w:rsidP="008C57E4">
            <w:pPr>
              <w:spacing w:before="240" w:after="240" w:line="276" w:lineRule="auto"/>
              <w:contextualSpacing/>
              <w:jc w:val="both"/>
              <w:rPr>
                <w:rFonts w:cs="Calibri"/>
                <w:szCs w:val="24"/>
              </w:rPr>
            </w:pPr>
            <w:r w:rsidRPr="00497BBC">
              <w:rPr>
                <w:rFonts w:cs="Calibri"/>
                <w:szCs w:val="24"/>
              </w:rPr>
              <w:t xml:space="preserve">IHG has provided a </w:t>
            </w:r>
            <w:r w:rsidR="00E67E01" w:rsidRPr="00497BBC">
              <w:rPr>
                <w:rFonts w:cs="Calibri"/>
                <w:szCs w:val="24"/>
              </w:rPr>
              <w:t>comprehensive</w:t>
            </w:r>
            <w:r w:rsidRPr="00497BBC">
              <w:rPr>
                <w:rFonts w:cs="Calibri"/>
                <w:szCs w:val="24"/>
              </w:rPr>
              <w:t xml:space="preserve"> </w:t>
            </w:r>
            <w:r w:rsidR="00F8256A" w:rsidRPr="00497BBC">
              <w:rPr>
                <w:rFonts w:cs="Calibri"/>
                <w:szCs w:val="24"/>
              </w:rPr>
              <w:t>D</w:t>
            </w:r>
            <w:r w:rsidRPr="00497BBC">
              <w:rPr>
                <w:rFonts w:cs="Calibri"/>
                <w:szCs w:val="24"/>
              </w:rPr>
              <w:t xml:space="preserve">isaster </w:t>
            </w:r>
            <w:r w:rsidR="00F8256A" w:rsidRPr="00497BBC">
              <w:rPr>
                <w:rFonts w:cs="Calibri"/>
                <w:szCs w:val="24"/>
              </w:rPr>
              <w:t>R</w:t>
            </w:r>
            <w:r w:rsidRPr="00497BBC">
              <w:rPr>
                <w:rFonts w:cs="Calibri"/>
                <w:szCs w:val="24"/>
              </w:rPr>
              <w:t xml:space="preserve">ecovery </w:t>
            </w:r>
            <w:r w:rsidR="00F8256A" w:rsidRPr="00497BBC">
              <w:rPr>
                <w:rFonts w:cs="Calibri"/>
                <w:szCs w:val="24"/>
              </w:rPr>
              <w:t>P</w:t>
            </w:r>
            <w:r w:rsidRPr="00497BBC">
              <w:rPr>
                <w:rFonts w:cs="Calibri"/>
                <w:szCs w:val="24"/>
              </w:rPr>
              <w:t>lan</w:t>
            </w:r>
            <w:r w:rsidR="00846425">
              <w:rPr>
                <w:rFonts w:cs="Calibri"/>
                <w:szCs w:val="24"/>
              </w:rPr>
              <w:t xml:space="preserve">, beginning on page </w:t>
            </w:r>
            <w:r w:rsidR="00D353E4">
              <w:rPr>
                <w:rFonts w:cs="Calibri"/>
                <w:szCs w:val="24"/>
              </w:rPr>
              <w:t>18</w:t>
            </w:r>
            <w:r w:rsidR="00846425">
              <w:rPr>
                <w:rFonts w:cs="Calibri"/>
                <w:szCs w:val="24"/>
              </w:rPr>
              <w:t xml:space="preserve"> </w:t>
            </w:r>
            <w:r w:rsidRPr="00497BBC">
              <w:rPr>
                <w:rFonts w:cs="Calibri"/>
                <w:szCs w:val="24"/>
              </w:rPr>
              <w:t xml:space="preserve">in </w:t>
            </w:r>
            <w:r w:rsidR="00F24833" w:rsidRPr="00497BBC">
              <w:rPr>
                <w:rFonts w:cs="Calibri"/>
                <w:szCs w:val="24"/>
              </w:rPr>
              <w:t>Appendix</w:t>
            </w:r>
            <w:r w:rsidRPr="00497BBC">
              <w:rPr>
                <w:rFonts w:cs="Calibri"/>
                <w:szCs w:val="24"/>
              </w:rPr>
              <w:t xml:space="preserve"> </w:t>
            </w:r>
            <w:r w:rsidR="00846425">
              <w:rPr>
                <w:rFonts w:cs="Calibri"/>
                <w:szCs w:val="24"/>
              </w:rPr>
              <w:t>1</w:t>
            </w:r>
            <w:r w:rsidRPr="00497BBC">
              <w:rPr>
                <w:rFonts w:cs="Calibri"/>
                <w:szCs w:val="24"/>
              </w:rPr>
              <w:t xml:space="preserve"> of this RFP Response. Included is a list of emergency contact personnel, contingency operations and locations, business continuity plans for data, networks</w:t>
            </w:r>
            <w:r w:rsidR="005B4C1A" w:rsidRPr="00497BBC">
              <w:rPr>
                <w:rFonts w:cs="Calibri"/>
                <w:szCs w:val="24"/>
              </w:rPr>
              <w:t>,</w:t>
            </w:r>
            <w:r w:rsidRPr="00497BBC">
              <w:rPr>
                <w:rFonts w:cs="Calibri"/>
                <w:szCs w:val="24"/>
              </w:rPr>
              <w:t xml:space="preserve"> and physical IT, as well as equipment and inventory management.</w:t>
            </w:r>
            <w:r w:rsidR="00A71162" w:rsidRPr="00497BBC">
              <w:rPr>
                <w:rFonts w:cs="Calibri"/>
                <w:szCs w:val="24"/>
              </w:rPr>
              <w:t xml:space="preserve"> IHG will work with the State to ensure roles, responsibilities</w:t>
            </w:r>
            <w:r w:rsidR="00DC0A0E" w:rsidRPr="00497BBC">
              <w:rPr>
                <w:rFonts w:cs="Calibri"/>
                <w:szCs w:val="24"/>
              </w:rPr>
              <w:t>,</w:t>
            </w:r>
            <w:r w:rsidR="00A71162" w:rsidRPr="00497BBC">
              <w:rPr>
                <w:rFonts w:cs="Calibri"/>
                <w:szCs w:val="24"/>
              </w:rPr>
              <w:t xml:space="preserve"> and </w:t>
            </w:r>
            <w:r w:rsidR="008F019F" w:rsidRPr="00497BBC">
              <w:rPr>
                <w:rFonts w:cs="Calibri"/>
                <w:szCs w:val="24"/>
              </w:rPr>
              <w:t xml:space="preserve">lines of communication </w:t>
            </w:r>
            <w:r w:rsidR="00025F44" w:rsidRPr="00497BBC">
              <w:rPr>
                <w:rFonts w:cs="Calibri"/>
                <w:szCs w:val="24"/>
              </w:rPr>
              <w:t xml:space="preserve">between IHG and the State </w:t>
            </w:r>
            <w:r w:rsidR="008F019F" w:rsidRPr="00497BBC">
              <w:rPr>
                <w:rFonts w:cs="Calibri"/>
                <w:szCs w:val="24"/>
              </w:rPr>
              <w:t xml:space="preserve">are clearly defined, and the State knows what to expect in the face of a </w:t>
            </w:r>
            <w:r w:rsidR="007549C5" w:rsidRPr="00497BBC">
              <w:rPr>
                <w:rFonts w:cs="Calibri"/>
                <w:szCs w:val="24"/>
              </w:rPr>
              <w:t>particular</w:t>
            </w:r>
            <w:r w:rsidR="008F019F" w:rsidRPr="00497BBC">
              <w:rPr>
                <w:rFonts w:cs="Calibri"/>
                <w:szCs w:val="24"/>
              </w:rPr>
              <w:t xml:space="preserve"> problem</w:t>
            </w:r>
            <w:r w:rsidR="007549C5" w:rsidRPr="00497BBC">
              <w:rPr>
                <w:rFonts w:cs="Calibri"/>
                <w:szCs w:val="24"/>
              </w:rPr>
              <w:t>.</w:t>
            </w:r>
          </w:p>
          <w:p w14:paraId="5B2DB17D" w14:textId="77777777" w:rsidR="00C45A7D" w:rsidRPr="00497BBC" w:rsidRDefault="00C45A7D" w:rsidP="008C57E4">
            <w:pPr>
              <w:spacing w:before="240" w:after="240" w:line="276" w:lineRule="auto"/>
              <w:contextualSpacing/>
              <w:jc w:val="both"/>
              <w:rPr>
                <w:rFonts w:cs="Calibri"/>
                <w:szCs w:val="24"/>
              </w:rPr>
            </w:pPr>
          </w:p>
          <w:p w14:paraId="53505338" w14:textId="1057BA88" w:rsidR="001B3B3A" w:rsidRPr="00497BBC" w:rsidRDefault="00E461B7" w:rsidP="008C57E4">
            <w:pPr>
              <w:spacing w:before="240" w:after="240" w:line="276" w:lineRule="auto"/>
              <w:contextualSpacing/>
              <w:jc w:val="both"/>
              <w:rPr>
                <w:rFonts w:cs="Calibri"/>
                <w:szCs w:val="24"/>
              </w:rPr>
            </w:pPr>
            <w:r w:rsidRPr="00497BBC">
              <w:rPr>
                <w:rFonts w:cs="Calibri"/>
                <w:szCs w:val="24"/>
              </w:rPr>
              <w:t xml:space="preserve">An essential part of every contract is the requirement </w:t>
            </w:r>
            <w:r w:rsidR="00257180" w:rsidRPr="00497BBC">
              <w:rPr>
                <w:rFonts w:cs="Calibri"/>
                <w:szCs w:val="24"/>
              </w:rPr>
              <w:t>for a</w:t>
            </w:r>
            <w:r w:rsidRPr="00497BBC">
              <w:rPr>
                <w:rFonts w:cs="Calibri"/>
                <w:szCs w:val="24"/>
              </w:rPr>
              <w:t xml:space="preserve"> backup</w:t>
            </w:r>
            <w:r w:rsidR="00F80ED0" w:rsidRPr="00497BBC">
              <w:rPr>
                <w:rFonts w:cs="Calibri"/>
                <w:szCs w:val="24"/>
              </w:rPr>
              <w:t xml:space="preserve"> facility </w:t>
            </w:r>
            <w:r w:rsidR="003C34CA" w:rsidRPr="00497BBC">
              <w:rPr>
                <w:rFonts w:cs="Calibri"/>
                <w:szCs w:val="24"/>
              </w:rPr>
              <w:t>(Disaster Recovery Site)</w:t>
            </w:r>
            <w:r w:rsidR="00257180" w:rsidRPr="00497BBC">
              <w:rPr>
                <w:rFonts w:cs="Calibri"/>
                <w:szCs w:val="24"/>
              </w:rPr>
              <w:t xml:space="preserve"> </w:t>
            </w:r>
            <w:r w:rsidRPr="00497BBC">
              <w:rPr>
                <w:rFonts w:cs="Calibri"/>
                <w:szCs w:val="24"/>
              </w:rPr>
              <w:t>capable of producing the same quality of goods with little to no down</w:t>
            </w:r>
            <w:r w:rsidR="00E625C1" w:rsidRPr="00497BBC">
              <w:rPr>
                <w:rFonts w:cs="Calibri"/>
                <w:szCs w:val="24"/>
              </w:rPr>
              <w:t>time</w:t>
            </w:r>
            <w:r w:rsidRPr="00497BBC">
              <w:rPr>
                <w:rFonts w:cs="Calibri"/>
                <w:szCs w:val="24"/>
              </w:rPr>
              <w:t xml:space="preserve"> </w:t>
            </w:r>
            <w:r w:rsidR="00CF7252" w:rsidRPr="00497BBC">
              <w:rPr>
                <w:rFonts w:cs="Calibri"/>
                <w:szCs w:val="24"/>
              </w:rPr>
              <w:t>in between</w:t>
            </w:r>
            <w:r w:rsidRPr="00497BBC">
              <w:rPr>
                <w:rFonts w:cs="Calibri"/>
                <w:szCs w:val="24"/>
              </w:rPr>
              <w:t xml:space="preserve"> shut down </w:t>
            </w:r>
            <w:r w:rsidR="00CF7252" w:rsidRPr="00497BBC">
              <w:rPr>
                <w:rFonts w:cs="Calibri"/>
                <w:szCs w:val="24"/>
              </w:rPr>
              <w:t>a</w:t>
            </w:r>
            <w:r w:rsidRPr="00497BBC">
              <w:rPr>
                <w:rFonts w:cs="Calibri"/>
                <w:szCs w:val="24"/>
              </w:rPr>
              <w:t xml:space="preserve">nd start up. </w:t>
            </w:r>
            <w:r w:rsidR="00CE639F" w:rsidRPr="00497BBC">
              <w:rPr>
                <w:rFonts w:cs="Calibri"/>
                <w:szCs w:val="24"/>
              </w:rPr>
              <w:t xml:space="preserve">Being able to ramp up production in another location </w:t>
            </w:r>
            <w:r w:rsidR="009A72FB" w:rsidRPr="00497BBC">
              <w:rPr>
                <w:rFonts w:cs="Calibri"/>
                <w:szCs w:val="24"/>
              </w:rPr>
              <w:t>with minimal downtime</w:t>
            </w:r>
            <w:r w:rsidR="00CE639F" w:rsidRPr="00497BBC">
              <w:rPr>
                <w:rFonts w:cs="Calibri"/>
                <w:szCs w:val="24"/>
              </w:rPr>
              <w:t xml:space="preserve"> </w:t>
            </w:r>
            <w:r w:rsidRPr="00497BBC">
              <w:rPr>
                <w:rFonts w:cs="Calibri"/>
                <w:szCs w:val="24"/>
              </w:rPr>
              <w:t xml:space="preserve">is essential </w:t>
            </w:r>
            <w:r w:rsidR="005E2E35" w:rsidRPr="00497BBC">
              <w:rPr>
                <w:rFonts w:cs="Calibri"/>
                <w:szCs w:val="24"/>
              </w:rPr>
              <w:t>to</w:t>
            </w:r>
            <w:r w:rsidR="00194D07" w:rsidRPr="00497BBC">
              <w:rPr>
                <w:rFonts w:cs="Calibri"/>
                <w:szCs w:val="24"/>
              </w:rPr>
              <w:t xml:space="preserve"> provid</w:t>
            </w:r>
            <w:r w:rsidR="005E2E35" w:rsidRPr="00497BBC">
              <w:rPr>
                <w:rFonts w:cs="Calibri"/>
                <w:szCs w:val="24"/>
              </w:rPr>
              <w:t>ing</w:t>
            </w:r>
            <w:r w:rsidR="00B72627" w:rsidRPr="00497BBC">
              <w:rPr>
                <w:rFonts w:cs="Calibri"/>
                <w:szCs w:val="24"/>
              </w:rPr>
              <w:t xml:space="preserve"> </w:t>
            </w:r>
            <w:r w:rsidR="00CF5F72" w:rsidRPr="00497BBC">
              <w:rPr>
                <w:rFonts w:cs="Calibri"/>
                <w:szCs w:val="24"/>
              </w:rPr>
              <w:t>a</w:t>
            </w:r>
            <w:r w:rsidR="00852EA3" w:rsidRPr="00497BBC">
              <w:rPr>
                <w:rFonts w:cs="Calibri"/>
                <w:szCs w:val="24"/>
              </w:rPr>
              <w:t xml:space="preserve"> continuous</w:t>
            </w:r>
            <w:r w:rsidRPr="00497BBC">
              <w:rPr>
                <w:rFonts w:cs="Calibri"/>
                <w:szCs w:val="24"/>
              </w:rPr>
              <w:t xml:space="preserve"> supply of plates</w:t>
            </w:r>
            <w:r w:rsidR="00DC4DF7" w:rsidRPr="00497BBC">
              <w:rPr>
                <w:rFonts w:cs="Calibri"/>
                <w:szCs w:val="24"/>
              </w:rPr>
              <w:t xml:space="preserve"> </w:t>
            </w:r>
            <w:r w:rsidR="00A84CAC" w:rsidRPr="00497BBC">
              <w:rPr>
                <w:rFonts w:cs="Calibri"/>
                <w:szCs w:val="24"/>
              </w:rPr>
              <w:t xml:space="preserve">to the </w:t>
            </w:r>
            <w:r w:rsidR="009A72FB" w:rsidRPr="00497BBC">
              <w:rPr>
                <w:rFonts w:cs="Calibri"/>
                <w:szCs w:val="24"/>
              </w:rPr>
              <w:t>State</w:t>
            </w:r>
            <w:r w:rsidR="00A84CAC" w:rsidRPr="00497BBC">
              <w:rPr>
                <w:rFonts w:cs="Calibri"/>
                <w:szCs w:val="24"/>
              </w:rPr>
              <w:t>.</w:t>
            </w:r>
            <w:r w:rsidR="004B521D" w:rsidRPr="00497BBC">
              <w:rPr>
                <w:rFonts w:cs="Calibri"/>
                <w:szCs w:val="24"/>
              </w:rPr>
              <w:t xml:space="preserve"> </w:t>
            </w:r>
            <w:r w:rsidR="0049779B" w:rsidRPr="00497BBC">
              <w:rPr>
                <w:rFonts w:cs="Calibri"/>
                <w:szCs w:val="24"/>
              </w:rPr>
              <w:t xml:space="preserve">IHG’s </w:t>
            </w:r>
            <w:r w:rsidR="00183545" w:rsidRPr="00497BBC">
              <w:rPr>
                <w:rFonts w:cs="Calibri"/>
                <w:szCs w:val="24"/>
              </w:rPr>
              <w:t xml:space="preserve">subcontractor </w:t>
            </w:r>
            <w:r w:rsidR="00AC1AD7" w:rsidRPr="00497BBC">
              <w:rPr>
                <w:rFonts w:cs="Calibri"/>
                <w:szCs w:val="24"/>
              </w:rPr>
              <w:t xml:space="preserve">and </w:t>
            </w:r>
            <w:r w:rsidR="00E675E6" w:rsidRPr="00497BBC">
              <w:rPr>
                <w:rFonts w:cs="Calibri"/>
                <w:szCs w:val="24"/>
              </w:rPr>
              <w:t>sister company</w:t>
            </w:r>
            <w:r w:rsidR="0049779B" w:rsidRPr="00497BBC">
              <w:rPr>
                <w:rFonts w:cs="Calibri"/>
                <w:szCs w:val="24"/>
              </w:rPr>
              <w:t>,</w:t>
            </w:r>
            <w:r w:rsidR="00E675E6" w:rsidRPr="00497BBC">
              <w:rPr>
                <w:rFonts w:cs="Calibri"/>
                <w:szCs w:val="24"/>
              </w:rPr>
              <w:t xml:space="preserve"> Waldale</w:t>
            </w:r>
            <w:r w:rsidR="0049779B" w:rsidRPr="00497BBC">
              <w:rPr>
                <w:rFonts w:cs="Calibri"/>
                <w:szCs w:val="24"/>
              </w:rPr>
              <w:t>,</w:t>
            </w:r>
            <w:r w:rsidR="00A62864" w:rsidRPr="00497BBC">
              <w:rPr>
                <w:rFonts w:cs="Calibri"/>
                <w:szCs w:val="24"/>
              </w:rPr>
              <w:t xml:space="preserve"> is the current Disaster Recovery </w:t>
            </w:r>
            <w:r w:rsidR="0049779B" w:rsidRPr="00497BBC">
              <w:rPr>
                <w:rFonts w:cs="Calibri"/>
                <w:szCs w:val="24"/>
              </w:rPr>
              <w:t>Manufacturing Site for</w:t>
            </w:r>
            <w:r w:rsidR="00545D4A">
              <w:rPr>
                <w:rFonts w:cs="Calibri"/>
                <w:szCs w:val="24"/>
              </w:rPr>
              <w:t xml:space="preserve"> the</w:t>
            </w:r>
            <w:r w:rsidR="0049779B" w:rsidRPr="00497BBC">
              <w:rPr>
                <w:rFonts w:cs="Calibri"/>
                <w:szCs w:val="24"/>
              </w:rPr>
              <w:t xml:space="preserve"> Indiana RFP </w:t>
            </w:r>
            <w:r w:rsidR="00A74032" w:rsidRPr="00497BBC">
              <w:rPr>
                <w:rFonts w:cs="Calibri"/>
                <w:szCs w:val="24"/>
              </w:rPr>
              <w:t xml:space="preserve">14-058 </w:t>
            </w:r>
            <w:r w:rsidR="00CA4E9B" w:rsidRPr="00497BBC">
              <w:rPr>
                <w:rFonts w:cs="Calibri"/>
                <w:szCs w:val="24"/>
              </w:rPr>
              <w:t>contract with ITI</w:t>
            </w:r>
            <w:r w:rsidR="00F4354B" w:rsidRPr="00497BBC">
              <w:rPr>
                <w:rFonts w:cs="Calibri"/>
                <w:szCs w:val="24"/>
              </w:rPr>
              <w:t xml:space="preserve">. </w:t>
            </w:r>
            <w:r w:rsidR="0049779B" w:rsidRPr="00497BBC">
              <w:rPr>
                <w:rFonts w:cs="Calibri"/>
                <w:szCs w:val="24"/>
              </w:rPr>
              <w:t>IHG is pleased to</w:t>
            </w:r>
            <w:r w:rsidR="007B5F22" w:rsidRPr="00497BBC">
              <w:rPr>
                <w:rFonts w:cs="Calibri"/>
                <w:szCs w:val="24"/>
              </w:rPr>
              <w:t xml:space="preserve"> have Waldale</w:t>
            </w:r>
            <w:r w:rsidR="00D4398D" w:rsidRPr="00497BBC">
              <w:rPr>
                <w:rFonts w:cs="Calibri"/>
                <w:szCs w:val="24"/>
              </w:rPr>
              <w:t xml:space="preserve"> </w:t>
            </w:r>
            <w:r w:rsidR="008B75A7" w:rsidRPr="00497BBC">
              <w:rPr>
                <w:rFonts w:cs="Calibri"/>
                <w:szCs w:val="24"/>
              </w:rPr>
              <w:t xml:space="preserve">continue </w:t>
            </w:r>
            <w:r w:rsidR="008B70AA" w:rsidRPr="00497BBC">
              <w:rPr>
                <w:rFonts w:cs="Calibri"/>
                <w:szCs w:val="24"/>
              </w:rPr>
              <w:t xml:space="preserve">to serve </w:t>
            </w:r>
            <w:r w:rsidR="00592DDE" w:rsidRPr="00497BBC">
              <w:rPr>
                <w:rFonts w:cs="Calibri"/>
                <w:szCs w:val="24"/>
              </w:rPr>
              <w:t>as</w:t>
            </w:r>
            <w:r w:rsidR="00ED2902" w:rsidRPr="00497BBC">
              <w:rPr>
                <w:rFonts w:cs="Calibri"/>
                <w:szCs w:val="24"/>
              </w:rPr>
              <w:t xml:space="preserve"> </w:t>
            </w:r>
            <w:r w:rsidR="00194D07" w:rsidRPr="00497BBC">
              <w:rPr>
                <w:rFonts w:cs="Calibri"/>
                <w:szCs w:val="24"/>
              </w:rPr>
              <w:t>the</w:t>
            </w:r>
            <w:r w:rsidR="00ED2902" w:rsidRPr="00497BBC">
              <w:rPr>
                <w:rFonts w:cs="Calibri"/>
                <w:szCs w:val="24"/>
              </w:rPr>
              <w:t xml:space="preserve"> Disaster Recovery </w:t>
            </w:r>
            <w:r w:rsidR="002D5D5B" w:rsidRPr="00497BBC">
              <w:rPr>
                <w:rFonts w:cs="Calibri"/>
                <w:szCs w:val="24"/>
              </w:rPr>
              <w:t>M</w:t>
            </w:r>
            <w:r w:rsidR="00ED2902" w:rsidRPr="00497BBC">
              <w:rPr>
                <w:rFonts w:cs="Calibri"/>
                <w:szCs w:val="24"/>
              </w:rPr>
              <w:t>anufacturing</w:t>
            </w:r>
            <w:r w:rsidR="006E5952" w:rsidRPr="00497BBC">
              <w:rPr>
                <w:rFonts w:cs="Calibri"/>
                <w:szCs w:val="24"/>
              </w:rPr>
              <w:t xml:space="preserve"> </w:t>
            </w:r>
            <w:r w:rsidR="002D5D5B" w:rsidRPr="00497BBC">
              <w:rPr>
                <w:rFonts w:cs="Calibri"/>
                <w:szCs w:val="24"/>
              </w:rPr>
              <w:t>S</w:t>
            </w:r>
            <w:r w:rsidR="006E5952" w:rsidRPr="00497BBC">
              <w:rPr>
                <w:rFonts w:cs="Calibri"/>
                <w:szCs w:val="24"/>
              </w:rPr>
              <w:t>ite</w:t>
            </w:r>
            <w:r w:rsidR="005E2E35" w:rsidRPr="00497BBC">
              <w:rPr>
                <w:rFonts w:cs="Calibri"/>
                <w:szCs w:val="24"/>
              </w:rPr>
              <w:t xml:space="preserve"> for th</w:t>
            </w:r>
            <w:r w:rsidR="008805FF" w:rsidRPr="00497BBC">
              <w:rPr>
                <w:rFonts w:cs="Calibri"/>
                <w:szCs w:val="24"/>
              </w:rPr>
              <w:t>is RFP Response</w:t>
            </w:r>
            <w:r w:rsidR="00D4398D" w:rsidRPr="00497BBC">
              <w:rPr>
                <w:rFonts w:cs="Calibri"/>
                <w:szCs w:val="24"/>
              </w:rPr>
              <w:t xml:space="preserve">. </w:t>
            </w:r>
            <w:r w:rsidR="007C2964" w:rsidRPr="00497BBC">
              <w:rPr>
                <w:rFonts w:cs="Calibri"/>
                <w:szCs w:val="24"/>
              </w:rPr>
              <w:t>Waldale will continue to</w:t>
            </w:r>
            <w:r w:rsidR="0091098E" w:rsidRPr="00497BBC">
              <w:rPr>
                <w:rFonts w:cs="Calibri"/>
                <w:szCs w:val="24"/>
              </w:rPr>
              <w:t xml:space="preserve"> </w:t>
            </w:r>
            <w:r w:rsidR="007C2964" w:rsidRPr="00497BBC">
              <w:rPr>
                <w:rFonts w:cs="Calibri"/>
                <w:szCs w:val="24"/>
              </w:rPr>
              <w:t>provide</w:t>
            </w:r>
            <w:r w:rsidR="0091098E" w:rsidRPr="00497BBC">
              <w:rPr>
                <w:rFonts w:cs="Calibri"/>
                <w:szCs w:val="24"/>
              </w:rPr>
              <w:t xml:space="preserve"> </w:t>
            </w:r>
            <w:r w:rsidR="00702AEE" w:rsidRPr="00497BBC">
              <w:rPr>
                <w:rFonts w:cs="Calibri"/>
                <w:szCs w:val="24"/>
              </w:rPr>
              <w:t xml:space="preserve">this service </w:t>
            </w:r>
            <w:r w:rsidR="007C2964" w:rsidRPr="00497BBC">
              <w:rPr>
                <w:rFonts w:cs="Calibri"/>
                <w:szCs w:val="24"/>
              </w:rPr>
              <w:t xml:space="preserve">to IHG </w:t>
            </w:r>
            <w:r w:rsidR="0096255F" w:rsidRPr="00497BBC">
              <w:rPr>
                <w:rFonts w:cs="Calibri"/>
                <w:szCs w:val="24"/>
              </w:rPr>
              <w:t xml:space="preserve">with the addition of any new </w:t>
            </w:r>
            <w:r w:rsidR="00C87932" w:rsidRPr="00497BBC">
              <w:rPr>
                <w:rFonts w:cs="Calibri"/>
                <w:szCs w:val="24"/>
              </w:rPr>
              <w:t>requirements</w:t>
            </w:r>
            <w:r w:rsidR="0096255F" w:rsidRPr="00497BBC">
              <w:rPr>
                <w:rFonts w:cs="Calibri"/>
                <w:szCs w:val="24"/>
              </w:rPr>
              <w:t xml:space="preserve"> resulting from this RFP.</w:t>
            </w:r>
            <w:r w:rsidR="005D6C6F" w:rsidRPr="00497BBC">
              <w:rPr>
                <w:rFonts w:cs="Calibri"/>
                <w:szCs w:val="24"/>
              </w:rPr>
              <w:t xml:space="preserve"> Subcontractor Waldale will also</w:t>
            </w:r>
            <w:r w:rsidR="00251FF8" w:rsidRPr="00497BBC">
              <w:rPr>
                <w:rFonts w:cs="Calibri"/>
                <w:szCs w:val="24"/>
              </w:rPr>
              <w:t xml:space="preserve"> be involved in strategic areas such as tooling manufacturing, graphic design back-up services, printer/heavy equipment installation and service. </w:t>
            </w:r>
          </w:p>
          <w:p w14:paraId="5E1FB506" w14:textId="77777777" w:rsidR="00DE1B81" w:rsidRPr="00497BBC" w:rsidRDefault="00DE1B81" w:rsidP="008C57E4">
            <w:pPr>
              <w:spacing w:before="240" w:after="240" w:line="276" w:lineRule="auto"/>
              <w:contextualSpacing/>
              <w:jc w:val="both"/>
              <w:rPr>
                <w:rFonts w:cs="Calibri"/>
                <w:szCs w:val="24"/>
              </w:rPr>
            </w:pPr>
          </w:p>
          <w:p w14:paraId="2192D82A" w14:textId="71E444A4" w:rsidR="00C55534" w:rsidRPr="00497BBC" w:rsidRDefault="00885190" w:rsidP="008C57E4">
            <w:pPr>
              <w:spacing w:before="240" w:after="240" w:line="276" w:lineRule="auto"/>
              <w:jc w:val="both"/>
              <w:rPr>
                <w:rFonts w:cs="Calibri"/>
                <w:szCs w:val="24"/>
              </w:rPr>
            </w:pPr>
            <w:r w:rsidRPr="00497BBC">
              <w:rPr>
                <w:rFonts w:cs="Calibri"/>
                <w:szCs w:val="24"/>
              </w:rPr>
              <w:t xml:space="preserve">IHG goes </w:t>
            </w:r>
            <w:r w:rsidR="00F3442F" w:rsidRPr="00497BBC">
              <w:rPr>
                <w:rFonts w:cs="Calibri"/>
                <w:szCs w:val="24"/>
              </w:rPr>
              <w:t xml:space="preserve">through a </w:t>
            </w:r>
            <w:r w:rsidR="00C84EA5" w:rsidRPr="00497BBC">
              <w:rPr>
                <w:rFonts w:cs="Calibri"/>
                <w:szCs w:val="24"/>
              </w:rPr>
              <w:t>thorough</w:t>
            </w:r>
            <w:r w:rsidR="00F3442F" w:rsidRPr="00497BBC">
              <w:rPr>
                <w:rFonts w:cs="Calibri"/>
                <w:szCs w:val="24"/>
              </w:rPr>
              <w:t xml:space="preserve"> approval process to </w:t>
            </w:r>
            <w:r w:rsidR="00DB33DD" w:rsidRPr="00497BBC">
              <w:rPr>
                <w:rFonts w:cs="Calibri"/>
                <w:szCs w:val="24"/>
              </w:rPr>
              <w:t xml:space="preserve">test </w:t>
            </w:r>
            <w:r w:rsidRPr="00497BBC">
              <w:rPr>
                <w:rFonts w:cs="Calibri"/>
                <w:szCs w:val="24"/>
              </w:rPr>
              <w:t>the</w:t>
            </w:r>
            <w:r w:rsidR="00DB33DD" w:rsidRPr="00497BBC">
              <w:rPr>
                <w:rFonts w:cs="Calibri"/>
                <w:szCs w:val="24"/>
              </w:rPr>
              <w:t xml:space="preserve"> total </w:t>
            </w:r>
            <w:r w:rsidR="002E3648" w:rsidRPr="00497BBC">
              <w:rPr>
                <w:rFonts w:cs="Calibri"/>
                <w:szCs w:val="24"/>
              </w:rPr>
              <w:t>capabilities</w:t>
            </w:r>
            <w:r w:rsidR="00DB33DD" w:rsidRPr="00497BBC">
              <w:rPr>
                <w:rFonts w:cs="Calibri"/>
                <w:szCs w:val="24"/>
              </w:rPr>
              <w:t xml:space="preserve"> </w:t>
            </w:r>
            <w:r w:rsidR="002254AE" w:rsidRPr="00497BBC">
              <w:rPr>
                <w:rFonts w:cs="Calibri"/>
                <w:szCs w:val="24"/>
              </w:rPr>
              <w:t xml:space="preserve">of the Disaster </w:t>
            </w:r>
            <w:r w:rsidR="0003334F" w:rsidRPr="00497BBC">
              <w:rPr>
                <w:rFonts w:cs="Calibri"/>
                <w:szCs w:val="24"/>
              </w:rPr>
              <w:t>Recovery</w:t>
            </w:r>
            <w:r w:rsidR="002254AE" w:rsidRPr="00497BBC">
              <w:rPr>
                <w:rFonts w:cs="Calibri"/>
                <w:szCs w:val="24"/>
              </w:rPr>
              <w:t xml:space="preserve"> </w:t>
            </w:r>
            <w:r w:rsidR="002D5D5B" w:rsidRPr="00497BBC">
              <w:rPr>
                <w:rFonts w:cs="Calibri"/>
                <w:szCs w:val="24"/>
              </w:rPr>
              <w:t>M</w:t>
            </w:r>
            <w:r w:rsidR="002254AE" w:rsidRPr="00497BBC">
              <w:rPr>
                <w:rFonts w:cs="Calibri"/>
                <w:szCs w:val="24"/>
              </w:rPr>
              <w:t xml:space="preserve">anufacturing </w:t>
            </w:r>
            <w:r w:rsidR="002D5D5B" w:rsidRPr="00497BBC">
              <w:rPr>
                <w:rFonts w:cs="Calibri"/>
                <w:szCs w:val="24"/>
              </w:rPr>
              <w:t>S</w:t>
            </w:r>
            <w:r w:rsidR="002254AE" w:rsidRPr="00497BBC">
              <w:rPr>
                <w:rFonts w:cs="Calibri"/>
                <w:szCs w:val="24"/>
              </w:rPr>
              <w:t>ite</w:t>
            </w:r>
            <w:r w:rsidR="00282114" w:rsidRPr="00497BBC">
              <w:rPr>
                <w:rFonts w:cs="Calibri"/>
                <w:szCs w:val="24"/>
              </w:rPr>
              <w:t xml:space="preserve"> </w:t>
            </w:r>
            <w:r w:rsidR="00DB33DD" w:rsidRPr="00497BBC">
              <w:rPr>
                <w:rFonts w:cs="Calibri"/>
                <w:szCs w:val="24"/>
              </w:rPr>
              <w:t xml:space="preserve">in producing the exact same </w:t>
            </w:r>
            <w:r w:rsidR="002E3648" w:rsidRPr="00497BBC">
              <w:rPr>
                <w:rFonts w:cs="Calibri"/>
                <w:szCs w:val="24"/>
              </w:rPr>
              <w:t xml:space="preserve">type and quality of </w:t>
            </w:r>
            <w:r w:rsidR="003D5201" w:rsidRPr="00497BBC">
              <w:rPr>
                <w:rFonts w:cs="Calibri"/>
                <w:szCs w:val="24"/>
              </w:rPr>
              <w:t xml:space="preserve">license </w:t>
            </w:r>
            <w:r w:rsidR="002E3648" w:rsidRPr="00497BBC">
              <w:rPr>
                <w:rFonts w:cs="Calibri"/>
                <w:szCs w:val="24"/>
              </w:rPr>
              <w:t>plates</w:t>
            </w:r>
            <w:r w:rsidR="00621057" w:rsidRPr="00497BBC">
              <w:rPr>
                <w:rFonts w:cs="Calibri"/>
                <w:szCs w:val="24"/>
              </w:rPr>
              <w:t xml:space="preserve"> as the current supplier</w:t>
            </w:r>
            <w:r w:rsidR="002E3648" w:rsidRPr="00497BBC">
              <w:rPr>
                <w:rFonts w:cs="Calibri"/>
                <w:szCs w:val="24"/>
              </w:rPr>
              <w:t xml:space="preserve">. </w:t>
            </w:r>
            <w:r w:rsidR="00C84EA5" w:rsidRPr="00497BBC">
              <w:rPr>
                <w:rFonts w:cs="Calibri"/>
                <w:szCs w:val="24"/>
              </w:rPr>
              <w:t>P</w:t>
            </w:r>
            <w:r w:rsidR="00910FEB" w:rsidRPr="00497BBC">
              <w:rPr>
                <w:rFonts w:cs="Calibri"/>
                <w:szCs w:val="24"/>
              </w:rPr>
              <w:t xml:space="preserve">roduction run tests </w:t>
            </w:r>
            <w:r w:rsidR="00C1464E" w:rsidRPr="00497BBC">
              <w:rPr>
                <w:rFonts w:cs="Calibri"/>
                <w:szCs w:val="24"/>
              </w:rPr>
              <w:t>of the approved license plates</w:t>
            </w:r>
            <w:r w:rsidR="002A2BB2" w:rsidRPr="00497BBC">
              <w:rPr>
                <w:rFonts w:cs="Calibri"/>
                <w:szCs w:val="24"/>
              </w:rPr>
              <w:t xml:space="preserve"> and/or registration documents</w:t>
            </w:r>
            <w:r w:rsidR="00F3442F" w:rsidRPr="00497BBC">
              <w:rPr>
                <w:rFonts w:cs="Calibri"/>
                <w:szCs w:val="24"/>
              </w:rPr>
              <w:t xml:space="preserve"> </w:t>
            </w:r>
            <w:r w:rsidR="00A03D96" w:rsidRPr="00497BBC">
              <w:rPr>
                <w:rFonts w:cs="Calibri"/>
                <w:szCs w:val="24"/>
              </w:rPr>
              <w:t>will</w:t>
            </w:r>
            <w:r w:rsidR="005D6C6F" w:rsidRPr="00497BBC">
              <w:rPr>
                <w:rFonts w:cs="Calibri"/>
                <w:szCs w:val="24"/>
              </w:rPr>
              <w:t xml:space="preserve"> </w:t>
            </w:r>
            <w:r w:rsidR="00A03D96" w:rsidRPr="00497BBC">
              <w:rPr>
                <w:rFonts w:cs="Calibri"/>
                <w:szCs w:val="24"/>
              </w:rPr>
              <w:t>be</w:t>
            </w:r>
            <w:r w:rsidR="00910FEB" w:rsidRPr="00497BBC">
              <w:rPr>
                <w:rFonts w:cs="Calibri"/>
                <w:szCs w:val="24"/>
              </w:rPr>
              <w:t xml:space="preserve"> performed </w:t>
            </w:r>
            <w:r w:rsidR="00A03D96" w:rsidRPr="00497BBC">
              <w:rPr>
                <w:rFonts w:cs="Calibri"/>
                <w:szCs w:val="24"/>
              </w:rPr>
              <w:t>periodically</w:t>
            </w:r>
            <w:r w:rsidR="00057A08" w:rsidRPr="00497BBC">
              <w:rPr>
                <w:rFonts w:cs="Calibri"/>
                <w:szCs w:val="24"/>
              </w:rPr>
              <w:t xml:space="preserve"> </w:t>
            </w:r>
            <w:r w:rsidR="00A03D96" w:rsidRPr="00497BBC">
              <w:rPr>
                <w:rFonts w:cs="Calibri"/>
                <w:szCs w:val="24"/>
              </w:rPr>
              <w:t>with</w:t>
            </w:r>
            <w:r w:rsidR="00057A08" w:rsidRPr="00497BBC">
              <w:rPr>
                <w:rFonts w:cs="Calibri"/>
                <w:szCs w:val="24"/>
              </w:rPr>
              <w:t xml:space="preserve"> </w:t>
            </w:r>
            <w:r w:rsidR="00910FEB" w:rsidRPr="00497BBC">
              <w:rPr>
                <w:rFonts w:cs="Calibri"/>
                <w:szCs w:val="24"/>
              </w:rPr>
              <w:t xml:space="preserve">raw material inventory consistently </w:t>
            </w:r>
            <w:r w:rsidR="00D939F0" w:rsidRPr="00497BBC">
              <w:rPr>
                <w:rFonts w:cs="Calibri"/>
                <w:szCs w:val="24"/>
              </w:rPr>
              <w:t>rotated</w:t>
            </w:r>
            <w:r w:rsidR="00412253" w:rsidRPr="00497BBC">
              <w:rPr>
                <w:rFonts w:cs="Calibri"/>
                <w:szCs w:val="24"/>
              </w:rPr>
              <w:t xml:space="preserve"> to </w:t>
            </w:r>
            <w:r w:rsidR="006179F5" w:rsidRPr="00497BBC">
              <w:rPr>
                <w:rFonts w:cs="Calibri"/>
                <w:szCs w:val="24"/>
              </w:rPr>
              <w:t xml:space="preserve">assure </w:t>
            </w:r>
            <w:r w:rsidR="00A83E2D" w:rsidRPr="00497BBC">
              <w:rPr>
                <w:rFonts w:cs="Calibri"/>
                <w:szCs w:val="24"/>
              </w:rPr>
              <w:t xml:space="preserve">proper </w:t>
            </w:r>
            <w:r w:rsidR="00057A08" w:rsidRPr="00497BBC">
              <w:rPr>
                <w:rFonts w:cs="Calibri"/>
                <w:szCs w:val="24"/>
              </w:rPr>
              <w:t>shelf life</w:t>
            </w:r>
            <w:r w:rsidR="00F3442F" w:rsidRPr="00497BBC">
              <w:rPr>
                <w:rFonts w:cs="Calibri"/>
                <w:szCs w:val="24"/>
              </w:rPr>
              <w:t>.</w:t>
            </w:r>
          </w:p>
          <w:p w14:paraId="5147073B" w14:textId="77777777" w:rsidR="00BD6F05" w:rsidRPr="007204F7" w:rsidRDefault="004562BE" w:rsidP="00050CE7">
            <w:pPr>
              <w:jc w:val="both"/>
              <w:rPr>
                <w:b/>
              </w:rPr>
            </w:pPr>
            <w:r w:rsidRPr="007204F7">
              <w:rPr>
                <w:b/>
              </w:rPr>
              <w:t>Materials</w:t>
            </w:r>
            <w:r w:rsidR="009E1BB4" w:rsidRPr="007204F7">
              <w:rPr>
                <w:b/>
              </w:rPr>
              <w:t xml:space="preserve"> </w:t>
            </w:r>
          </w:p>
          <w:p w14:paraId="4BCBD1A8" w14:textId="77777777" w:rsidR="00FF51A0" w:rsidRDefault="00925BF3" w:rsidP="006256AC">
            <w:pPr>
              <w:spacing w:line="276" w:lineRule="auto"/>
              <w:jc w:val="both"/>
            </w:pPr>
            <w:r>
              <w:t>IHG will be u</w:t>
            </w:r>
            <w:r w:rsidR="001C438D">
              <w:t>s</w:t>
            </w:r>
            <w:r>
              <w:t xml:space="preserve">ing materials that </w:t>
            </w:r>
            <w:r w:rsidR="001C438D">
              <w:t xml:space="preserve">are warranted to perform </w:t>
            </w:r>
            <w:r>
              <w:t>to BMV requirements</w:t>
            </w:r>
            <w:r w:rsidR="001C438D">
              <w:t xml:space="preserve">, from </w:t>
            </w:r>
            <w:r w:rsidR="00FF51A0">
              <w:t xml:space="preserve">US </w:t>
            </w:r>
            <w:r w:rsidR="001C438D">
              <w:t xml:space="preserve">suppliers that have a proven track record for supplying </w:t>
            </w:r>
            <w:r w:rsidR="00FF51A0">
              <w:t>quality materials over a long period of time.</w:t>
            </w:r>
          </w:p>
          <w:p w14:paraId="1642AC07" w14:textId="2953BAA3" w:rsidR="00FF51A0" w:rsidRPr="007204F7" w:rsidRDefault="004E7DF9" w:rsidP="00050CE7">
            <w:pPr>
              <w:jc w:val="both"/>
              <w:rPr>
                <w:b/>
              </w:rPr>
            </w:pPr>
            <w:r>
              <w:br/>
            </w:r>
            <w:r w:rsidR="009E1BB4" w:rsidRPr="007204F7">
              <w:rPr>
                <w:b/>
              </w:rPr>
              <w:t>Planning</w:t>
            </w:r>
          </w:p>
          <w:p w14:paraId="2CD9140C" w14:textId="2A0A6401" w:rsidR="003F5749" w:rsidRDefault="00FF51A0" w:rsidP="006256AC">
            <w:pPr>
              <w:spacing w:line="276" w:lineRule="auto"/>
              <w:jc w:val="both"/>
            </w:pPr>
            <w:r>
              <w:t xml:space="preserve">IHG will have three </w:t>
            </w:r>
            <w:r w:rsidR="00FB343D">
              <w:t xml:space="preserve">Project Management Institute PMP qualified </w:t>
            </w:r>
            <w:r w:rsidR="00B25323">
              <w:t>P</w:t>
            </w:r>
            <w:r w:rsidR="00FB343D">
              <w:t>roject Managers</w:t>
            </w:r>
            <w:r w:rsidR="00B25323">
              <w:t xml:space="preserve"> </w:t>
            </w:r>
            <w:r w:rsidR="00E11BCA">
              <w:t>working</w:t>
            </w:r>
            <w:r w:rsidR="00B25323">
              <w:t xml:space="preserve"> on various aspects of the implementation and all other staff </w:t>
            </w:r>
            <w:r w:rsidR="001A1872">
              <w:t xml:space="preserve">bring many years of experience in license plate and </w:t>
            </w:r>
            <w:r w:rsidR="00E622C1">
              <w:t>registration manufacturing</w:t>
            </w:r>
            <w:r w:rsidR="001A1872">
              <w:t xml:space="preserve"> and fulfillment </w:t>
            </w:r>
            <w:r w:rsidR="003F5749">
              <w:t>all with State Government customers.</w:t>
            </w:r>
          </w:p>
          <w:p w14:paraId="67BA4E53" w14:textId="7494AE17" w:rsidR="009E1BB4" w:rsidRPr="00113414" w:rsidRDefault="00113414" w:rsidP="00050CE7">
            <w:pPr>
              <w:jc w:val="both"/>
              <w:rPr>
                <w:rFonts w:cs="Calibri"/>
                <w:b/>
                <w:szCs w:val="24"/>
              </w:rPr>
            </w:pPr>
            <w:r>
              <w:rPr>
                <w:rFonts w:cs="Calibri"/>
                <w:b/>
                <w:szCs w:val="24"/>
              </w:rPr>
              <w:lastRenderedPageBreak/>
              <w:t>Monitoring Controlling and Reporting</w:t>
            </w:r>
          </w:p>
          <w:p w14:paraId="7DF56999" w14:textId="3D4EF699" w:rsidR="003F5749" w:rsidRPr="00497BBC" w:rsidRDefault="003F5749" w:rsidP="006256AC">
            <w:pPr>
              <w:spacing w:line="276" w:lineRule="auto"/>
              <w:jc w:val="both"/>
              <w:rPr>
                <w:rFonts w:cs="Calibri"/>
                <w:szCs w:val="24"/>
              </w:rPr>
            </w:pPr>
            <w:r>
              <w:rPr>
                <w:rFonts w:cs="Calibri"/>
                <w:szCs w:val="24"/>
              </w:rPr>
              <w:t xml:space="preserve">The </w:t>
            </w:r>
            <w:r w:rsidR="00E622C1">
              <w:rPr>
                <w:rFonts w:cs="Calibri"/>
                <w:szCs w:val="24"/>
              </w:rPr>
              <w:t>all-inclusive</w:t>
            </w:r>
            <w:r>
              <w:rPr>
                <w:rFonts w:cs="Calibri"/>
                <w:szCs w:val="24"/>
              </w:rPr>
              <w:t xml:space="preserve"> iPRIME solution</w:t>
            </w:r>
            <w:r w:rsidR="00EA4060">
              <w:rPr>
                <w:rFonts w:cs="Calibri"/>
                <w:szCs w:val="24"/>
              </w:rPr>
              <w:t xml:space="preserve"> will monitor and report on raw material levels, provide status updates </w:t>
            </w:r>
            <w:r w:rsidR="00924488">
              <w:rPr>
                <w:rFonts w:cs="Calibri"/>
                <w:szCs w:val="24"/>
              </w:rPr>
              <w:t xml:space="preserve">in real time </w:t>
            </w:r>
            <w:r w:rsidR="00EA4060">
              <w:rPr>
                <w:rFonts w:cs="Calibri"/>
                <w:szCs w:val="24"/>
              </w:rPr>
              <w:t xml:space="preserve">throughput </w:t>
            </w:r>
            <w:r w:rsidR="00924488">
              <w:rPr>
                <w:rFonts w:cs="Calibri"/>
                <w:szCs w:val="24"/>
              </w:rPr>
              <w:t>production and fulfillment processes</w:t>
            </w:r>
            <w:r w:rsidR="0005336C">
              <w:rPr>
                <w:rFonts w:cs="Calibri"/>
                <w:szCs w:val="24"/>
              </w:rPr>
              <w:t xml:space="preserve">, </w:t>
            </w:r>
            <w:r w:rsidR="00754EE1">
              <w:rPr>
                <w:rFonts w:cs="Calibri"/>
                <w:szCs w:val="24"/>
              </w:rPr>
              <w:t>householding</w:t>
            </w:r>
            <w:r w:rsidR="00DA612B">
              <w:rPr>
                <w:rFonts w:cs="Calibri"/>
                <w:szCs w:val="24"/>
              </w:rPr>
              <w:t xml:space="preserve"> and</w:t>
            </w:r>
            <w:r w:rsidR="00754EE1">
              <w:rPr>
                <w:rFonts w:cs="Calibri"/>
                <w:szCs w:val="24"/>
              </w:rPr>
              <w:t xml:space="preserve"> mail sort functions, </w:t>
            </w:r>
            <w:r w:rsidR="0005336C">
              <w:rPr>
                <w:rFonts w:cs="Calibri"/>
                <w:szCs w:val="24"/>
              </w:rPr>
              <w:t xml:space="preserve">reporting services to operators and managers, and a suite of off the shelf and </w:t>
            </w:r>
            <w:r w:rsidR="00E11BCA">
              <w:rPr>
                <w:rFonts w:cs="Calibri"/>
                <w:szCs w:val="24"/>
              </w:rPr>
              <w:t>customer</w:t>
            </w:r>
            <w:r w:rsidR="0005336C">
              <w:rPr>
                <w:rFonts w:cs="Calibri"/>
                <w:szCs w:val="24"/>
              </w:rPr>
              <w:t xml:space="preserve"> reports for BMV via </w:t>
            </w:r>
            <w:r w:rsidR="00E11BCA">
              <w:rPr>
                <w:rFonts w:cs="Calibri"/>
                <w:szCs w:val="24"/>
              </w:rPr>
              <w:t>web portal</w:t>
            </w:r>
            <w:r w:rsidR="0005336C">
              <w:rPr>
                <w:rFonts w:cs="Calibri"/>
                <w:szCs w:val="24"/>
              </w:rPr>
              <w:t xml:space="preserve"> or other integration as required</w:t>
            </w:r>
            <w:r w:rsidR="00DA612B">
              <w:rPr>
                <w:rFonts w:cs="Calibri"/>
                <w:szCs w:val="24"/>
              </w:rPr>
              <w:t>.</w:t>
            </w:r>
          </w:p>
          <w:p w14:paraId="4E40CE51" w14:textId="77777777" w:rsidR="00B06C33" w:rsidRPr="00497BBC" w:rsidRDefault="00B06C33" w:rsidP="006256AC">
            <w:pPr>
              <w:spacing w:before="240" w:after="240" w:line="276" w:lineRule="auto"/>
              <w:contextualSpacing/>
              <w:jc w:val="both"/>
              <w:rPr>
                <w:rFonts w:cs="Calibri"/>
                <w:szCs w:val="24"/>
              </w:rPr>
            </w:pPr>
          </w:p>
          <w:p w14:paraId="46B2733D" w14:textId="071CB5CB" w:rsidR="0009502C" w:rsidRPr="003431C7" w:rsidRDefault="00B06C33" w:rsidP="006256AC">
            <w:pPr>
              <w:spacing w:line="276" w:lineRule="auto"/>
              <w:jc w:val="both"/>
              <w:rPr>
                <w:rFonts w:asciiTheme="minorHAnsi" w:hAnsiTheme="minorHAnsi" w:cstheme="minorHAnsi"/>
              </w:rPr>
            </w:pPr>
            <w:r w:rsidRPr="00497BBC">
              <w:rPr>
                <w:rFonts w:cs="Calibri"/>
                <w:szCs w:val="24"/>
              </w:rPr>
              <w:t xml:space="preserve">IHG has read and thoroughly understands the requirements of the RFP </w:t>
            </w:r>
            <w:r w:rsidR="00B93921" w:rsidRPr="00497BBC">
              <w:rPr>
                <w:rFonts w:cs="Calibri"/>
                <w:szCs w:val="24"/>
              </w:rPr>
              <w:t>and looks forward to earning your business</w:t>
            </w:r>
            <w:r w:rsidR="00012CBC" w:rsidRPr="00497BBC">
              <w:rPr>
                <w:rFonts w:cs="Calibri"/>
                <w:szCs w:val="24"/>
              </w:rPr>
              <w:t>.</w:t>
            </w:r>
          </w:p>
        </w:tc>
      </w:tr>
    </w:tbl>
    <w:p w14:paraId="44AD1811" w14:textId="77777777" w:rsidR="0009502C" w:rsidRPr="00480672" w:rsidRDefault="0009502C" w:rsidP="0009502C">
      <w:pPr>
        <w:rPr>
          <w:rFonts w:ascii="Garamond" w:hAnsi="Garamond"/>
          <w:szCs w:val="24"/>
        </w:rPr>
      </w:pPr>
    </w:p>
    <w:p w14:paraId="3F8124E9" w14:textId="462320FC" w:rsidR="0009502C" w:rsidRDefault="0009502C" w:rsidP="008413B2">
      <w:pPr>
        <w:widowControl/>
        <w:numPr>
          <w:ilvl w:val="2"/>
          <w:numId w:val="2"/>
        </w:numPr>
        <w:jc w:val="both"/>
        <w:rPr>
          <w:rFonts w:ascii="Garamond" w:hAnsi="Garamond"/>
          <w:szCs w:val="24"/>
        </w:rPr>
      </w:pPr>
      <w:r w:rsidRPr="00480672">
        <w:rPr>
          <w:rFonts w:ascii="Garamond" w:hAnsi="Garamond"/>
          <w:b/>
          <w:szCs w:val="24"/>
        </w:rPr>
        <w:t xml:space="preserve">Respondent’s Company Structure </w:t>
      </w:r>
      <w:r w:rsidRPr="00480672">
        <w:rPr>
          <w:rFonts w:ascii="Garamond" w:hAnsi="Garamond"/>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p w14:paraId="23C37DF3" w14:textId="3F452F6F" w:rsidR="52F9AEB1" w:rsidRDefault="52F9AEB1" w:rsidP="52F9AE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1FA81FF5" w14:textId="77777777" w:rsidTr="003E2336">
        <w:tc>
          <w:tcPr>
            <w:tcW w:w="8630" w:type="dxa"/>
            <w:shd w:val="clear" w:color="auto" w:fill="FFFF99"/>
          </w:tcPr>
          <w:p w14:paraId="19BDB5AA" w14:textId="5C80DD23" w:rsidR="00FC272A" w:rsidRPr="00636F10" w:rsidRDefault="00003B92" w:rsidP="004A55D7">
            <w:pPr>
              <w:spacing w:line="276" w:lineRule="auto"/>
              <w:jc w:val="both"/>
              <w:rPr>
                <w:szCs w:val="23"/>
              </w:rPr>
            </w:pPr>
            <w:r w:rsidRPr="00636F10">
              <w:rPr>
                <w:szCs w:val="23"/>
              </w:rPr>
              <w:t>The</w:t>
            </w:r>
            <w:r w:rsidR="00FC272A" w:rsidRPr="00636F10">
              <w:rPr>
                <w:szCs w:val="23"/>
              </w:rPr>
              <w:t xml:space="preserve"> </w:t>
            </w:r>
            <w:r w:rsidR="00C45D47" w:rsidRPr="00636F10" w:rsidDel="00F14F2E">
              <w:rPr>
                <w:szCs w:val="23"/>
              </w:rPr>
              <w:t>Irwin Hodson</w:t>
            </w:r>
            <w:r w:rsidR="00151C49" w:rsidRPr="00636F10" w:rsidDel="00F14F2E">
              <w:rPr>
                <w:szCs w:val="23"/>
              </w:rPr>
              <w:t xml:space="preserve"> Group Indiana LLC</w:t>
            </w:r>
            <w:r w:rsidR="00D40382" w:rsidRPr="00636F10">
              <w:rPr>
                <w:szCs w:val="23"/>
              </w:rPr>
              <w:t xml:space="preserve"> </w:t>
            </w:r>
            <w:r w:rsidR="0087286C" w:rsidRPr="007014EA">
              <w:rPr>
                <w:szCs w:val="23"/>
              </w:rPr>
              <w:t>(</w:t>
            </w:r>
            <w:r w:rsidR="00EB36F2" w:rsidRPr="007014EA">
              <w:rPr>
                <w:szCs w:val="23"/>
              </w:rPr>
              <w:t>R</w:t>
            </w:r>
            <w:r w:rsidR="0087286C" w:rsidRPr="007014EA">
              <w:rPr>
                <w:szCs w:val="23"/>
              </w:rPr>
              <w:t>espondent)</w:t>
            </w:r>
            <w:r w:rsidR="00D40382" w:rsidRPr="0085345E">
              <w:rPr>
                <w:szCs w:val="23"/>
              </w:rPr>
              <w:t xml:space="preserve"> </w:t>
            </w:r>
            <w:r w:rsidR="002E6EF6" w:rsidRPr="0085345E">
              <w:rPr>
                <w:szCs w:val="23"/>
              </w:rPr>
              <w:t xml:space="preserve">is a </w:t>
            </w:r>
            <w:r w:rsidR="00DB617B" w:rsidRPr="0085345E">
              <w:rPr>
                <w:szCs w:val="23"/>
              </w:rPr>
              <w:t xml:space="preserve">domestic </w:t>
            </w:r>
            <w:r w:rsidR="002E6EF6" w:rsidRPr="0085345E">
              <w:rPr>
                <w:szCs w:val="23"/>
              </w:rPr>
              <w:t xml:space="preserve">limited liability company </w:t>
            </w:r>
            <w:r w:rsidR="00966619" w:rsidRPr="0085345E">
              <w:rPr>
                <w:szCs w:val="23"/>
              </w:rPr>
              <w:t xml:space="preserve">formed </w:t>
            </w:r>
            <w:r w:rsidR="000B0137" w:rsidRPr="0085345E">
              <w:rPr>
                <w:szCs w:val="23"/>
              </w:rPr>
              <w:t>in</w:t>
            </w:r>
            <w:r w:rsidR="000B0137" w:rsidRPr="00636F10">
              <w:rPr>
                <w:szCs w:val="23"/>
              </w:rPr>
              <w:t xml:space="preserve"> 2015, </w:t>
            </w:r>
            <w:r w:rsidR="002E6EF6" w:rsidRPr="00636F10">
              <w:rPr>
                <w:szCs w:val="23"/>
              </w:rPr>
              <w:t xml:space="preserve">whose </w:t>
            </w:r>
            <w:r w:rsidR="00FC272A" w:rsidRPr="00636F10">
              <w:rPr>
                <w:szCs w:val="23"/>
              </w:rPr>
              <w:t xml:space="preserve">principal place of business is </w:t>
            </w:r>
            <w:r w:rsidR="00F1511E" w:rsidRPr="00636F10">
              <w:rPr>
                <w:szCs w:val="23"/>
              </w:rPr>
              <w:t>located at</w:t>
            </w:r>
            <w:r w:rsidR="00F20FC0" w:rsidRPr="00636F10">
              <w:rPr>
                <w:szCs w:val="23"/>
              </w:rPr>
              <w:t xml:space="preserve"> </w:t>
            </w:r>
            <w:r w:rsidR="00FC272A" w:rsidRPr="007014EA">
              <w:rPr>
                <w:szCs w:val="23"/>
              </w:rPr>
              <w:t xml:space="preserve">2980 East Coliseum Blvd., </w:t>
            </w:r>
            <w:r w:rsidR="00ED5172" w:rsidRPr="0085345E">
              <w:rPr>
                <w:szCs w:val="23"/>
              </w:rPr>
              <w:t>Suite 102</w:t>
            </w:r>
            <w:r w:rsidR="00FC272A" w:rsidRPr="0085345E">
              <w:rPr>
                <w:szCs w:val="23"/>
              </w:rPr>
              <w:t>, Fort Wayne, Indiana</w:t>
            </w:r>
            <w:r w:rsidR="00B65C27" w:rsidRPr="0085345E">
              <w:rPr>
                <w:szCs w:val="23"/>
              </w:rPr>
              <w:t>,</w:t>
            </w:r>
            <w:r w:rsidR="00FC272A" w:rsidRPr="0085345E">
              <w:rPr>
                <w:szCs w:val="23"/>
              </w:rPr>
              <w:t xml:space="preserve"> 46805. I</w:t>
            </w:r>
            <w:r w:rsidR="002954EF" w:rsidRPr="0085345E">
              <w:rPr>
                <w:szCs w:val="23"/>
              </w:rPr>
              <w:t xml:space="preserve">rwin </w:t>
            </w:r>
            <w:r w:rsidR="00F932C9" w:rsidRPr="0085345E">
              <w:rPr>
                <w:szCs w:val="23"/>
              </w:rPr>
              <w:t xml:space="preserve">Hodson Group Indiana </w:t>
            </w:r>
            <w:r w:rsidR="00EF4FD1" w:rsidRPr="0085345E">
              <w:rPr>
                <w:szCs w:val="23"/>
              </w:rPr>
              <w:t>LLC</w:t>
            </w:r>
            <w:r w:rsidR="00FC272A" w:rsidRPr="0085345E">
              <w:rPr>
                <w:szCs w:val="23"/>
              </w:rPr>
              <w:t xml:space="preserve"> continues to make investments in </w:t>
            </w:r>
            <w:r w:rsidR="00932575" w:rsidRPr="007D4C27">
              <w:rPr>
                <w:szCs w:val="23"/>
              </w:rPr>
              <w:t>the</w:t>
            </w:r>
            <w:r w:rsidR="00FC272A" w:rsidRPr="007D4C27">
              <w:rPr>
                <w:szCs w:val="23"/>
              </w:rPr>
              <w:t xml:space="preserve"> Indiana operations, </w:t>
            </w:r>
            <w:r w:rsidR="00E622C1" w:rsidRPr="007D4C27">
              <w:rPr>
                <w:szCs w:val="23"/>
              </w:rPr>
              <w:t>staff,</w:t>
            </w:r>
            <w:r w:rsidR="00FC272A" w:rsidRPr="007D4C27">
              <w:rPr>
                <w:szCs w:val="23"/>
              </w:rPr>
              <w:t xml:space="preserve"> and facility. </w:t>
            </w:r>
            <w:r w:rsidR="000B6BE5" w:rsidRPr="007D4C27">
              <w:rPr>
                <w:szCs w:val="23"/>
              </w:rPr>
              <w:t xml:space="preserve">A Certificate of </w:t>
            </w:r>
            <w:r w:rsidR="00084824" w:rsidRPr="007D4C27">
              <w:rPr>
                <w:szCs w:val="23"/>
              </w:rPr>
              <w:t>Existence</w:t>
            </w:r>
            <w:r w:rsidR="00DB617B" w:rsidRPr="007D4C27">
              <w:rPr>
                <w:szCs w:val="23"/>
              </w:rPr>
              <w:t xml:space="preserve"> </w:t>
            </w:r>
            <w:r w:rsidR="00756633" w:rsidRPr="007D4C27">
              <w:rPr>
                <w:szCs w:val="23"/>
              </w:rPr>
              <w:t xml:space="preserve">from the State of Indiana can be found on page </w:t>
            </w:r>
            <w:r w:rsidR="00F4316B">
              <w:rPr>
                <w:szCs w:val="23"/>
              </w:rPr>
              <w:t>3</w:t>
            </w:r>
            <w:r w:rsidR="00F4316B" w:rsidRPr="007D4C27">
              <w:rPr>
                <w:szCs w:val="23"/>
              </w:rPr>
              <w:t xml:space="preserve"> </w:t>
            </w:r>
            <w:r w:rsidR="00756633" w:rsidRPr="00636F10">
              <w:rPr>
                <w:szCs w:val="23"/>
              </w:rPr>
              <w:t xml:space="preserve">of </w:t>
            </w:r>
            <w:r w:rsidR="00DB617B" w:rsidRPr="00636F10">
              <w:rPr>
                <w:szCs w:val="23"/>
              </w:rPr>
              <w:t xml:space="preserve">Appendix 1. </w:t>
            </w:r>
            <w:r w:rsidR="00FC272A" w:rsidRPr="00636F10">
              <w:rPr>
                <w:szCs w:val="23"/>
              </w:rPr>
              <w:t>A</w:t>
            </w:r>
            <w:r w:rsidR="00FD5534" w:rsidRPr="00636F10">
              <w:rPr>
                <w:szCs w:val="23"/>
              </w:rPr>
              <w:t>n email</w:t>
            </w:r>
            <w:r w:rsidR="00FC272A" w:rsidRPr="00636F10">
              <w:rPr>
                <w:szCs w:val="23"/>
              </w:rPr>
              <w:t xml:space="preserve"> confirming I</w:t>
            </w:r>
            <w:r w:rsidR="00EF4FD1" w:rsidRPr="007014EA">
              <w:rPr>
                <w:szCs w:val="23"/>
              </w:rPr>
              <w:t>rwin Hodson Group Indiana LLC</w:t>
            </w:r>
            <w:r w:rsidR="00FC272A" w:rsidRPr="0085345E">
              <w:rPr>
                <w:szCs w:val="23"/>
              </w:rPr>
              <w:t xml:space="preserve"> has qualified for the Buy Indiana </w:t>
            </w:r>
            <w:r w:rsidR="005B28CA" w:rsidRPr="0085345E">
              <w:rPr>
                <w:szCs w:val="23"/>
              </w:rPr>
              <w:t>I</w:t>
            </w:r>
            <w:r w:rsidR="00FC272A" w:rsidRPr="0085345E">
              <w:rPr>
                <w:szCs w:val="23"/>
              </w:rPr>
              <w:t>nitiative</w:t>
            </w:r>
            <w:r w:rsidR="005B28CA" w:rsidRPr="0085345E">
              <w:rPr>
                <w:szCs w:val="23"/>
              </w:rPr>
              <w:t>,</w:t>
            </w:r>
            <w:r w:rsidR="00FC272A" w:rsidRPr="0085345E">
              <w:rPr>
                <w:szCs w:val="23"/>
              </w:rPr>
              <w:t xml:space="preserve"> based on </w:t>
            </w:r>
            <w:r w:rsidR="0074342D" w:rsidRPr="0085345E">
              <w:rPr>
                <w:szCs w:val="23"/>
              </w:rPr>
              <w:t>P</w:t>
            </w:r>
            <w:r w:rsidR="00FC272A" w:rsidRPr="0085345E">
              <w:rPr>
                <w:szCs w:val="23"/>
              </w:rPr>
              <w:t xml:space="preserve">reference </w:t>
            </w:r>
            <w:r w:rsidR="0074342D" w:rsidRPr="0085345E">
              <w:rPr>
                <w:szCs w:val="23"/>
              </w:rPr>
              <w:t>1</w:t>
            </w:r>
            <w:r w:rsidR="00FC272A" w:rsidRPr="0085345E">
              <w:rPr>
                <w:szCs w:val="23"/>
              </w:rPr>
              <w:t xml:space="preserve">, a business whose principal place of business is located in Indiana, can be found on page </w:t>
            </w:r>
            <w:r w:rsidR="00656F74">
              <w:rPr>
                <w:szCs w:val="23"/>
              </w:rPr>
              <w:t>35</w:t>
            </w:r>
            <w:r w:rsidR="00656F74" w:rsidRPr="0085345E">
              <w:rPr>
                <w:szCs w:val="23"/>
              </w:rPr>
              <w:t xml:space="preserve"> </w:t>
            </w:r>
            <w:r w:rsidR="00FC272A" w:rsidRPr="00636F10">
              <w:rPr>
                <w:szCs w:val="23"/>
              </w:rPr>
              <w:t xml:space="preserve">of </w:t>
            </w:r>
            <w:r w:rsidR="006A0737" w:rsidRPr="00636F10">
              <w:rPr>
                <w:szCs w:val="23"/>
              </w:rPr>
              <w:t xml:space="preserve">Appendix 1 to </w:t>
            </w:r>
            <w:r w:rsidR="00FC272A" w:rsidRPr="00636F10">
              <w:rPr>
                <w:szCs w:val="23"/>
              </w:rPr>
              <w:t xml:space="preserve">this RFP Response. </w:t>
            </w:r>
          </w:p>
          <w:p w14:paraId="01A2F642" w14:textId="77777777" w:rsidR="00FC272A" w:rsidRPr="0085345E" w:rsidRDefault="00FC272A" w:rsidP="004A55D7">
            <w:pPr>
              <w:spacing w:line="276" w:lineRule="auto"/>
              <w:jc w:val="both"/>
              <w:rPr>
                <w:szCs w:val="23"/>
              </w:rPr>
            </w:pPr>
          </w:p>
          <w:p w14:paraId="74274DA6" w14:textId="5857B7D7" w:rsidR="0009502C" w:rsidRPr="00636F10" w:rsidRDefault="1A09B803" w:rsidP="004A55D7">
            <w:pPr>
              <w:spacing w:line="276" w:lineRule="auto"/>
              <w:jc w:val="both"/>
              <w:rPr>
                <w:szCs w:val="23"/>
              </w:rPr>
            </w:pPr>
            <w:r w:rsidRPr="007D4C27">
              <w:rPr>
                <w:szCs w:val="23"/>
              </w:rPr>
              <w:t xml:space="preserve">The Irwin Hodson Group </w:t>
            </w:r>
            <w:r w:rsidR="00C60160" w:rsidRPr="007D4C27">
              <w:rPr>
                <w:szCs w:val="23"/>
              </w:rPr>
              <w:t xml:space="preserve">Indiana </w:t>
            </w:r>
            <w:r w:rsidRPr="007D4C27">
              <w:rPr>
                <w:szCs w:val="23"/>
              </w:rPr>
              <w:t xml:space="preserve">LLC </w:t>
            </w:r>
            <w:r w:rsidR="00FC66F5" w:rsidRPr="007D4C27">
              <w:rPr>
                <w:szCs w:val="23"/>
              </w:rPr>
              <w:t xml:space="preserve">is a </w:t>
            </w:r>
            <w:r w:rsidR="00C60160" w:rsidRPr="007D4C27">
              <w:rPr>
                <w:szCs w:val="23"/>
              </w:rPr>
              <w:t xml:space="preserve">subsidiary of </w:t>
            </w:r>
            <w:r w:rsidR="00E83600" w:rsidRPr="007D4C27">
              <w:rPr>
                <w:szCs w:val="23"/>
              </w:rPr>
              <w:t>the Irwin</w:t>
            </w:r>
            <w:r w:rsidRPr="007D4C27">
              <w:rPr>
                <w:szCs w:val="23"/>
              </w:rPr>
              <w:t xml:space="preserve"> Hodson Group</w:t>
            </w:r>
            <w:r w:rsidR="00F31F20" w:rsidRPr="007D4C27">
              <w:rPr>
                <w:szCs w:val="23"/>
              </w:rPr>
              <w:t xml:space="preserve"> LLC.</w:t>
            </w:r>
            <w:r w:rsidR="002519A8" w:rsidRPr="007D4C27">
              <w:rPr>
                <w:szCs w:val="23"/>
              </w:rPr>
              <w:t xml:space="preserve"> </w:t>
            </w:r>
            <w:r w:rsidR="00440C24" w:rsidRPr="007D4C27">
              <w:rPr>
                <w:szCs w:val="23"/>
              </w:rPr>
              <w:t xml:space="preserve">For the purposes of this RFP, </w:t>
            </w:r>
            <w:r w:rsidR="002741C1" w:rsidRPr="007D4C27">
              <w:rPr>
                <w:szCs w:val="23"/>
              </w:rPr>
              <w:t xml:space="preserve">the Irwin </w:t>
            </w:r>
            <w:r w:rsidR="00B06952" w:rsidRPr="007D4C27">
              <w:rPr>
                <w:szCs w:val="23"/>
              </w:rPr>
              <w:t>Hodson Group</w:t>
            </w:r>
            <w:r w:rsidR="00C25002" w:rsidRPr="007D4C27">
              <w:rPr>
                <w:szCs w:val="23"/>
              </w:rPr>
              <w:t xml:space="preserve"> </w:t>
            </w:r>
            <w:r w:rsidR="00FC66F5" w:rsidRPr="007D4C27">
              <w:rPr>
                <w:szCs w:val="23"/>
              </w:rPr>
              <w:t xml:space="preserve">is </w:t>
            </w:r>
            <w:r w:rsidR="00B06952" w:rsidRPr="007D4C27">
              <w:rPr>
                <w:szCs w:val="23"/>
              </w:rPr>
              <w:t xml:space="preserve">acting as a </w:t>
            </w:r>
            <w:r w:rsidR="00FC66F5" w:rsidRPr="007D4C27">
              <w:rPr>
                <w:szCs w:val="23"/>
              </w:rPr>
              <w:t xml:space="preserve">subcontractor </w:t>
            </w:r>
            <w:r w:rsidR="00B51AD5" w:rsidRPr="007D4C27">
              <w:rPr>
                <w:szCs w:val="23"/>
              </w:rPr>
              <w:t>to the Irwin Hodson Group Indiana.</w:t>
            </w:r>
            <w:r w:rsidR="00FC66F5" w:rsidRPr="007D4C27">
              <w:rPr>
                <w:szCs w:val="23"/>
              </w:rPr>
              <w:t xml:space="preserve"> The Irwin Hodson Group </w:t>
            </w:r>
            <w:r w:rsidRPr="007D4C27">
              <w:rPr>
                <w:szCs w:val="23"/>
              </w:rPr>
              <w:t xml:space="preserve">is a limited liability company, incorporated in </w:t>
            </w:r>
            <w:r w:rsidR="005B5CBA" w:rsidRPr="007D4C27">
              <w:rPr>
                <w:szCs w:val="23"/>
              </w:rPr>
              <w:t>Oregon</w:t>
            </w:r>
            <w:r w:rsidR="004A1489" w:rsidRPr="007D4C27">
              <w:rPr>
                <w:szCs w:val="23"/>
              </w:rPr>
              <w:t xml:space="preserve">, and </w:t>
            </w:r>
            <w:r w:rsidR="00D07DC9" w:rsidRPr="007D4C27">
              <w:rPr>
                <w:szCs w:val="23"/>
              </w:rPr>
              <w:t xml:space="preserve">whose principal place of business </w:t>
            </w:r>
            <w:r w:rsidR="00C47DB7" w:rsidRPr="007D4C27">
              <w:rPr>
                <w:szCs w:val="23"/>
              </w:rPr>
              <w:t>is</w:t>
            </w:r>
            <w:r w:rsidR="004A1489" w:rsidRPr="007D4C27">
              <w:rPr>
                <w:szCs w:val="23"/>
              </w:rPr>
              <w:t xml:space="preserve"> </w:t>
            </w:r>
            <w:r w:rsidRPr="007D4C27">
              <w:rPr>
                <w:szCs w:val="23"/>
              </w:rPr>
              <w:t xml:space="preserve">at 12067 NE Glenn Widing Drive, Building #2, Suite 103, Portland, Oregon, 97220. The Irwin Hodson Group </w:t>
            </w:r>
            <w:r w:rsidR="00E65F1B" w:rsidRPr="007D4C27">
              <w:rPr>
                <w:szCs w:val="23"/>
              </w:rPr>
              <w:t>Indiana</w:t>
            </w:r>
            <w:r w:rsidR="006B4CB8" w:rsidRPr="007D4C27">
              <w:rPr>
                <w:szCs w:val="23"/>
              </w:rPr>
              <w:t xml:space="preserve"> </w:t>
            </w:r>
            <w:r w:rsidRPr="007D4C27">
              <w:rPr>
                <w:szCs w:val="23"/>
              </w:rPr>
              <w:t xml:space="preserve">LLC and the Irwin Hodson Group LLC are collectively referred to </w:t>
            </w:r>
            <w:r w:rsidR="00432302" w:rsidRPr="007D4C27">
              <w:rPr>
                <w:szCs w:val="23"/>
              </w:rPr>
              <w:t xml:space="preserve">as </w:t>
            </w:r>
            <w:r w:rsidR="00EB27F6" w:rsidRPr="007D4C27">
              <w:rPr>
                <w:szCs w:val="23"/>
              </w:rPr>
              <w:t>“</w:t>
            </w:r>
            <w:r w:rsidR="00432302" w:rsidRPr="007D4C27">
              <w:rPr>
                <w:szCs w:val="23"/>
              </w:rPr>
              <w:t>IHG</w:t>
            </w:r>
            <w:r w:rsidR="00EB27F6" w:rsidRPr="007D4C27">
              <w:rPr>
                <w:szCs w:val="23"/>
              </w:rPr>
              <w:t>”</w:t>
            </w:r>
            <w:r w:rsidR="00EB27F6" w:rsidRPr="007D4C27">
              <w:rPr>
                <w:szCs w:val="23"/>
              </w:rPr>
              <w:br/>
            </w:r>
            <w:r w:rsidR="006B4CB8" w:rsidRPr="007D4C27">
              <w:rPr>
                <w:szCs w:val="23"/>
              </w:rPr>
              <w:t>throughout th</w:t>
            </w:r>
            <w:r w:rsidR="00D07DC9" w:rsidRPr="007D4C27">
              <w:rPr>
                <w:szCs w:val="23"/>
              </w:rPr>
              <w:t>is RFP Response</w:t>
            </w:r>
            <w:r w:rsidRPr="007D4C27">
              <w:rPr>
                <w:szCs w:val="23"/>
              </w:rPr>
              <w:t xml:space="preserve">. </w:t>
            </w:r>
            <w:r w:rsidR="004E7DF9" w:rsidRPr="007D4C27">
              <w:rPr>
                <w:szCs w:val="23"/>
              </w:rPr>
              <w:t xml:space="preserve">IHG’s Corporate Organizational Chart can be found on page </w:t>
            </w:r>
            <w:r w:rsidR="00656F74">
              <w:rPr>
                <w:szCs w:val="23"/>
              </w:rPr>
              <w:t>4</w:t>
            </w:r>
            <w:r w:rsidR="004E7DF9" w:rsidRPr="00636F10">
              <w:rPr>
                <w:szCs w:val="23"/>
              </w:rPr>
              <w:t xml:space="preserve"> of Appendix</w:t>
            </w:r>
            <w:r w:rsidR="00BF235A" w:rsidRPr="00636F10">
              <w:rPr>
                <w:szCs w:val="23"/>
              </w:rPr>
              <w:t xml:space="preserve"> 1</w:t>
            </w:r>
            <w:r w:rsidR="005D0EAF" w:rsidRPr="00636F10">
              <w:rPr>
                <w:szCs w:val="23"/>
              </w:rPr>
              <w:t>.</w:t>
            </w:r>
          </w:p>
          <w:p w14:paraId="013C0B9E" w14:textId="4F408966" w:rsidR="1A09B803" w:rsidRPr="00066084" w:rsidRDefault="1A09B803" w:rsidP="004A55D7">
            <w:pPr>
              <w:spacing w:line="276" w:lineRule="auto"/>
              <w:jc w:val="both"/>
              <w:rPr>
                <w:szCs w:val="24"/>
              </w:rPr>
            </w:pPr>
          </w:p>
          <w:p w14:paraId="3DB765B4" w14:textId="6303D0ED" w:rsidR="00344571" w:rsidRDefault="1A09B803" w:rsidP="004A55D7">
            <w:pPr>
              <w:spacing w:line="276" w:lineRule="auto"/>
              <w:jc w:val="both"/>
              <w:rPr>
                <w:szCs w:val="24"/>
              </w:rPr>
            </w:pPr>
            <w:r w:rsidRPr="00066084">
              <w:rPr>
                <w:szCs w:val="24"/>
              </w:rPr>
              <w:t>Sharing the same executive management team, IHG and its North American sister facilities</w:t>
            </w:r>
            <w:r w:rsidR="00FD688F">
              <w:rPr>
                <w:szCs w:val="24"/>
              </w:rPr>
              <w:t xml:space="preserve"> Waldale and Relief Design,</w:t>
            </w:r>
            <w:r w:rsidRPr="00066084">
              <w:rPr>
                <w:szCs w:val="24"/>
              </w:rPr>
              <w:t xml:space="preserve"> employ approximately 100 </w:t>
            </w:r>
            <w:r w:rsidR="00611AD2" w:rsidRPr="00066084">
              <w:rPr>
                <w:szCs w:val="24"/>
              </w:rPr>
              <w:t xml:space="preserve">dedicated </w:t>
            </w:r>
            <w:r w:rsidR="002B716B" w:rsidRPr="00066084">
              <w:rPr>
                <w:szCs w:val="24"/>
              </w:rPr>
              <w:t>staff</w:t>
            </w:r>
            <w:r w:rsidRPr="00066084">
              <w:rPr>
                <w:szCs w:val="24"/>
              </w:rPr>
              <w:t xml:space="preserve">. </w:t>
            </w:r>
            <w:r w:rsidR="00A875A9" w:rsidRPr="00066084">
              <w:rPr>
                <w:szCs w:val="24"/>
              </w:rPr>
              <w:t xml:space="preserve">IHG currently employs </w:t>
            </w:r>
            <w:r w:rsidR="004240AE">
              <w:rPr>
                <w:szCs w:val="24"/>
              </w:rPr>
              <w:t xml:space="preserve">9.5 </w:t>
            </w:r>
            <w:r w:rsidR="004A55D7">
              <w:rPr>
                <w:szCs w:val="24"/>
              </w:rPr>
              <w:t>full-time staff</w:t>
            </w:r>
            <w:r w:rsidR="004A55D7" w:rsidRPr="00066084">
              <w:rPr>
                <w:szCs w:val="24"/>
              </w:rPr>
              <w:t xml:space="preserve"> </w:t>
            </w:r>
            <w:r w:rsidR="00DE5AE1" w:rsidRPr="00066084">
              <w:rPr>
                <w:szCs w:val="24"/>
              </w:rPr>
              <w:t>at its Indiana facilit</w:t>
            </w:r>
            <w:r w:rsidR="000B730B" w:rsidRPr="00066084">
              <w:rPr>
                <w:szCs w:val="24"/>
              </w:rPr>
              <w:t xml:space="preserve">y. If </w:t>
            </w:r>
            <w:r w:rsidR="00EA3441" w:rsidRPr="00066084">
              <w:rPr>
                <w:szCs w:val="24"/>
              </w:rPr>
              <w:t xml:space="preserve">successful with this RFP </w:t>
            </w:r>
            <w:r w:rsidR="00DB617B">
              <w:rPr>
                <w:szCs w:val="24"/>
              </w:rPr>
              <w:t>R</w:t>
            </w:r>
            <w:r w:rsidR="00EA3441" w:rsidRPr="00066084">
              <w:rPr>
                <w:szCs w:val="24"/>
              </w:rPr>
              <w:t>e</w:t>
            </w:r>
            <w:r w:rsidR="00382C0B" w:rsidRPr="00066084">
              <w:rPr>
                <w:szCs w:val="24"/>
              </w:rPr>
              <w:t>sponse</w:t>
            </w:r>
            <w:r w:rsidR="00DB617B">
              <w:rPr>
                <w:szCs w:val="24"/>
              </w:rPr>
              <w:t>,</w:t>
            </w:r>
            <w:r w:rsidR="0002022D" w:rsidRPr="00066084">
              <w:rPr>
                <w:szCs w:val="24"/>
              </w:rPr>
              <w:t xml:space="preserve"> IHG will be adding </w:t>
            </w:r>
            <w:r w:rsidR="00787586">
              <w:rPr>
                <w:szCs w:val="24"/>
              </w:rPr>
              <w:t>12</w:t>
            </w:r>
            <w:r w:rsidR="00EA3441" w:rsidRPr="00066084">
              <w:rPr>
                <w:szCs w:val="24"/>
              </w:rPr>
              <w:t xml:space="preserve"> staff to its </w:t>
            </w:r>
            <w:r w:rsidR="008100CE" w:rsidRPr="00066084">
              <w:rPr>
                <w:szCs w:val="24"/>
              </w:rPr>
              <w:t>F</w:t>
            </w:r>
            <w:r w:rsidR="001E1F57" w:rsidRPr="00066084">
              <w:rPr>
                <w:szCs w:val="24"/>
              </w:rPr>
              <w:t xml:space="preserve">ort Wayne </w:t>
            </w:r>
            <w:r w:rsidR="00EA3441" w:rsidRPr="00E90DFF">
              <w:rPr>
                <w:szCs w:val="24"/>
              </w:rPr>
              <w:t>team</w:t>
            </w:r>
            <w:r w:rsidR="00344571">
              <w:rPr>
                <w:szCs w:val="24"/>
              </w:rPr>
              <w:t>.</w:t>
            </w:r>
          </w:p>
          <w:p w14:paraId="743FEE4D" w14:textId="77777777" w:rsidR="00DB617B" w:rsidRDefault="00DB617B" w:rsidP="004A55D7">
            <w:pPr>
              <w:spacing w:line="276" w:lineRule="auto"/>
              <w:jc w:val="both"/>
              <w:rPr>
                <w:szCs w:val="24"/>
              </w:rPr>
            </w:pPr>
          </w:p>
          <w:p w14:paraId="5871C53A" w14:textId="5633DF30" w:rsidR="00841B51" w:rsidRPr="00480672" w:rsidRDefault="0091498B" w:rsidP="004A55D7">
            <w:pPr>
              <w:spacing w:line="276" w:lineRule="auto"/>
              <w:jc w:val="both"/>
              <w:rPr>
                <w:rFonts w:ascii="Garamond" w:hAnsi="Garamond"/>
                <w:szCs w:val="24"/>
              </w:rPr>
            </w:pPr>
            <w:r w:rsidRPr="00913982">
              <w:rPr>
                <w:szCs w:val="24"/>
              </w:rPr>
              <w:t xml:space="preserve">IHG only </w:t>
            </w:r>
            <w:r w:rsidR="00193B8F" w:rsidRPr="00913982">
              <w:rPr>
                <w:szCs w:val="24"/>
              </w:rPr>
              <w:t xml:space="preserve">has </w:t>
            </w:r>
            <w:r w:rsidR="00893602" w:rsidRPr="00913982">
              <w:rPr>
                <w:szCs w:val="24"/>
              </w:rPr>
              <w:t xml:space="preserve">one </w:t>
            </w:r>
            <w:r w:rsidRPr="00913982">
              <w:rPr>
                <w:szCs w:val="24"/>
              </w:rPr>
              <w:t>product</w:t>
            </w:r>
            <w:r w:rsidR="00CB024F" w:rsidRPr="00913982">
              <w:rPr>
                <w:szCs w:val="24"/>
              </w:rPr>
              <w:t xml:space="preserve"> division</w:t>
            </w:r>
            <w:r w:rsidR="00344712">
              <w:rPr>
                <w:szCs w:val="24"/>
              </w:rPr>
              <w:t xml:space="preserve"> which </w:t>
            </w:r>
            <w:r w:rsidR="00250575" w:rsidRPr="00913982">
              <w:rPr>
                <w:szCs w:val="24"/>
              </w:rPr>
              <w:t>revolve</w:t>
            </w:r>
            <w:r w:rsidR="00344712">
              <w:rPr>
                <w:szCs w:val="24"/>
              </w:rPr>
              <w:t>s 100%</w:t>
            </w:r>
            <w:r w:rsidR="00250575" w:rsidRPr="00913982">
              <w:rPr>
                <w:szCs w:val="24"/>
              </w:rPr>
              <w:t xml:space="preserve"> around the central mission of </w:t>
            </w:r>
            <w:r w:rsidR="392F9B18" w:rsidRPr="00913982">
              <w:rPr>
                <w:szCs w:val="24"/>
              </w:rPr>
              <w:lastRenderedPageBreak/>
              <w:t>manufacturing</w:t>
            </w:r>
            <w:r w:rsidR="00250575" w:rsidRPr="00913982">
              <w:rPr>
                <w:szCs w:val="24"/>
              </w:rPr>
              <w:t xml:space="preserve"> and fulfilling license plates</w:t>
            </w:r>
            <w:r w:rsidR="392F9B18" w:rsidRPr="00913982">
              <w:rPr>
                <w:szCs w:val="24"/>
              </w:rPr>
              <w:t xml:space="preserve"> and related services</w:t>
            </w:r>
            <w:r w:rsidR="00250575" w:rsidRPr="00913982">
              <w:rPr>
                <w:szCs w:val="24"/>
              </w:rPr>
              <w:t>.</w:t>
            </w:r>
            <w:r w:rsidR="005C48E2" w:rsidRPr="00913982">
              <w:rPr>
                <w:szCs w:val="24"/>
              </w:rPr>
              <w:t xml:space="preserve"> The products within th</w:t>
            </w:r>
            <w:r w:rsidR="006C4974" w:rsidRPr="00913982">
              <w:rPr>
                <w:szCs w:val="24"/>
              </w:rPr>
              <w:t>e</w:t>
            </w:r>
            <w:r w:rsidR="005C48E2" w:rsidRPr="00913982">
              <w:rPr>
                <w:szCs w:val="24"/>
              </w:rPr>
              <w:t xml:space="preserve"> division are</w:t>
            </w:r>
            <w:r w:rsidR="00890A33" w:rsidRPr="00913982">
              <w:rPr>
                <w:szCs w:val="24"/>
              </w:rPr>
              <w:t xml:space="preserve"> </w:t>
            </w:r>
            <w:r w:rsidR="0068335E" w:rsidRPr="00913982">
              <w:rPr>
                <w:szCs w:val="24"/>
              </w:rPr>
              <w:t xml:space="preserve">license </w:t>
            </w:r>
            <w:r w:rsidR="005C48E2" w:rsidRPr="00913982">
              <w:rPr>
                <w:szCs w:val="24"/>
              </w:rPr>
              <w:t>plate</w:t>
            </w:r>
            <w:r w:rsidR="004B303C" w:rsidRPr="00913982">
              <w:rPr>
                <w:szCs w:val="24"/>
              </w:rPr>
              <w:t>s</w:t>
            </w:r>
            <w:r w:rsidR="005C48E2" w:rsidRPr="00913982">
              <w:rPr>
                <w:szCs w:val="24"/>
              </w:rPr>
              <w:t xml:space="preserve">, vehicle </w:t>
            </w:r>
            <w:r w:rsidR="00893602" w:rsidRPr="00913982">
              <w:rPr>
                <w:szCs w:val="24"/>
              </w:rPr>
              <w:t>registration</w:t>
            </w:r>
            <w:r w:rsidR="004B303C" w:rsidRPr="00913982">
              <w:rPr>
                <w:szCs w:val="24"/>
              </w:rPr>
              <w:t>s</w:t>
            </w:r>
            <w:r w:rsidR="005C48E2" w:rsidRPr="00913982">
              <w:rPr>
                <w:szCs w:val="24"/>
              </w:rPr>
              <w:t xml:space="preserve"> and/or</w:t>
            </w:r>
            <w:r w:rsidR="00454CFE" w:rsidRPr="00913982">
              <w:rPr>
                <w:szCs w:val="24"/>
              </w:rPr>
              <w:t xml:space="preserve"> </w:t>
            </w:r>
            <w:r w:rsidR="00893602" w:rsidRPr="00913982" w:rsidDel="00454CFE">
              <w:rPr>
                <w:szCs w:val="24"/>
              </w:rPr>
              <w:t>de</w:t>
            </w:r>
            <w:r w:rsidR="00893602" w:rsidRPr="00913982">
              <w:rPr>
                <w:szCs w:val="24"/>
              </w:rPr>
              <w:t>cal</w:t>
            </w:r>
            <w:r w:rsidR="004B303C" w:rsidRPr="00913982">
              <w:rPr>
                <w:szCs w:val="24"/>
              </w:rPr>
              <w:t>s</w:t>
            </w:r>
            <w:r w:rsidR="00893602" w:rsidRPr="00913982">
              <w:rPr>
                <w:szCs w:val="24"/>
              </w:rPr>
              <w:t>, and temporary plates</w:t>
            </w:r>
            <w:r w:rsidR="000137F5" w:rsidRPr="00913982">
              <w:rPr>
                <w:szCs w:val="24"/>
              </w:rPr>
              <w:t xml:space="preserve">. Under this same division </w:t>
            </w:r>
            <w:r w:rsidR="00E002CC">
              <w:rPr>
                <w:szCs w:val="24"/>
              </w:rPr>
              <w:t xml:space="preserve">IHG </w:t>
            </w:r>
            <w:r w:rsidR="00E622C1">
              <w:rPr>
                <w:szCs w:val="24"/>
              </w:rPr>
              <w:t xml:space="preserve">has </w:t>
            </w:r>
            <w:r w:rsidR="00E622C1" w:rsidRPr="00913982">
              <w:rPr>
                <w:szCs w:val="24"/>
              </w:rPr>
              <w:t>additional</w:t>
            </w:r>
            <w:r w:rsidR="000137F5" w:rsidRPr="00913982">
              <w:rPr>
                <w:szCs w:val="24"/>
              </w:rPr>
              <w:t xml:space="preserve"> service offerings pertaining to the </w:t>
            </w:r>
            <w:r w:rsidR="001A05B8" w:rsidRPr="00913982">
              <w:rPr>
                <w:szCs w:val="24"/>
              </w:rPr>
              <w:t>direct</w:t>
            </w:r>
            <w:r w:rsidR="005B1B90" w:rsidRPr="00913982">
              <w:rPr>
                <w:szCs w:val="24"/>
              </w:rPr>
              <w:t xml:space="preserve"> distribution </w:t>
            </w:r>
            <w:r w:rsidR="000137F5" w:rsidRPr="00913982">
              <w:rPr>
                <w:szCs w:val="24"/>
              </w:rPr>
              <w:t>and</w:t>
            </w:r>
            <w:r w:rsidR="005B1B90" w:rsidRPr="00913982">
              <w:rPr>
                <w:szCs w:val="24"/>
              </w:rPr>
              <w:t xml:space="preserve"> fulfillment </w:t>
            </w:r>
            <w:r w:rsidR="000137F5" w:rsidRPr="00913982">
              <w:rPr>
                <w:szCs w:val="24"/>
              </w:rPr>
              <w:t xml:space="preserve">of the plates and registrations as well as on-site </w:t>
            </w:r>
            <w:r w:rsidR="005B1B90" w:rsidRPr="00913982">
              <w:rPr>
                <w:szCs w:val="24"/>
              </w:rPr>
              <w:t>warehous</w:t>
            </w:r>
            <w:r w:rsidR="002C544F" w:rsidRPr="00913982">
              <w:rPr>
                <w:szCs w:val="24"/>
              </w:rPr>
              <w:t>ing</w:t>
            </w:r>
            <w:r w:rsidR="000137F5" w:rsidRPr="00913982">
              <w:rPr>
                <w:szCs w:val="24"/>
              </w:rPr>
              <w:t xml:space="preserve"> and inventory management</w:t>
            </w:r>
            <w:r w:rsidR="002C544F" w:rsidRPr="00913982">
              <w:rPr>
                <w:szCs w:val="24"/>
              </w:rPr>
              <w:t xml:space="preserve">. </w:t>
            </w:r>
            <w:r w:rsidR="001D07AF" w:rsidRPr="00913982">
              <w:rPr>
                <w:szCs w:val="24"/>
              </w:rPr>
              <w:t xml:space="preserve">The </w:t>
            </w:r>
            <w:r w:rsidR="00E71CCE" w:rsidRPr="00913982">
              <w:rPr>
                <w:szCs w:val="24"/>
              </w:rPr>
              <w:t xml:space="preserve">entire </w:t>
            </w:r>
            <w:r w:rsidR="007314A4" w:rsidRPr="00913982">
              <w:rPr>
                <w:szCs w:val="24"/>
              </w:rPr>
              <w:t>team</w:t>
            </w:r>
            <w:r w:rsidR="00E71CCE" w:rsidRPr="00913982">
              <w:rPr>
                <w:szCs w:val="24"/>
              </w:rPr>
              <w:t xml:space="preserve"> is </w:t>
            </w:r>
            <w:r w:rsidR="001D07AF" w:rsidRPr="00913982">
              <w:rPr>
                <w:szCs w:val="24"/>
              </w:rPr>
              <w:t xml:space="preserve">responsible for the </w:t>
            </w:r>
            <w:r w:rsidR="00743CAB" w:rsidRPr="00913982">
              <w:rPr>
                <w:szCs w:val="24"/>
              </w:rPr>
              <w:t>development and marketing o</w:t>
            </w:r>
            <w:r w:rsidR="00E71CCE" w:rsidRPr="00913982">
              <w:rPr>
                <w:szCs w:val="24"/>
              </w:rPr>
              <w:t>f</w:t>
            </w:r>
            <w:r w:rsidR="00743CAB" w:rsidRPr="00913982">
              <w:rPr>
                <w:szCs w:val="24"/>
              </w:rPr>
              <w:t xml:space="preserve"> the requested </w:t>
            </w:r>
            <w:r w:rsidR="00944AE3" w:rsidRPr="00913982">
              <w:rPr>
                <w:szCs w:val="24"/>
              </w:rPr>
              <w:t xml:space="preserve">license plate and registration </w:t>
            </w:r>
            <w:r w:rsidR="00743CAB" w:rsidRPr="00913982">
              <w:rPr>
                <w:szCs w:val="24"/>
              </w:rPr>
              <w:t xml:space="preserve">products and services </w:t>
            </w:r>
            <w:r w:rsidR="009E3700" w:rsidRPr="00913982">
              <w:rPr>
                <w:szCs w:val="24"/>
              </w:rPr>
              <w:t>in th</w:t>
            </w:r>
            <w:r w:rsidR="00944AE3" w:rsidRPr="00913982">
              <w:rPr>
                <w:szCs w:val="24"/>
              </w:rPr>
              <w:t xml:space="preserve">e </w:t>
            </w:r>
            <w:r w:rsidR="009E3700" w:rsidRPr="00913982">
              <w:rPr>
                <w:szCs w:val="24"/>
              </w:rPr>
              <w:t>United State</w:t>
            </w:r>
            <w:r w:rsidR="002E38AE" w:rsidRPr="00913982">
              <w:rPr>
                <w:szCs w:val="24"/>
              </w:rPr>
              <w:t xml:space="preserve">s. </w:t>
            </w:r>
          </w:p>
        </w:tc>
      </w:tr>
    </w:tbl>
    <w:p w14:paraId="0FDEC456" w14:textId="5F6564FE" w:rsidR="0009502C" w:rsidRPr="00480672" w:rsidRDefault="0009502C" w:rsidP="0009502C">
      <w:pPr>
        <w:rPr>
          <w:rFonts w:ascii="Garamond" w:hAnsi="Garamond"/>
          <w:szCs w:val="24"/>
        </w:rPr>
      </w:pPr>
    </w:p>
    <w:p w14:paraId="701ED1E9" w14:textId="4B52C6CA" w:rsidR="007A445A" w:rsidRPr="007A445A" w:rsidRDefault="0009502C" w:rsidP="008413B2">
      <w:pPr>
        <w:widowControl/>
        <w:numPr>
          <w:ilvl w:val="2"/>
          <w:numId w:val="2"/>
        </w:numPr>
        <w:jc w:val="both"/>
        <w:rPr>
          <w:rFonts w:ascii="Garamond" w:hAnsi="Garamond"/>
          <w:szCs w:val="24"/>
        </w:rPr>
      </w:pPr>
      <w:r w:rsidRPr="00480672">
        <w:rPr>
          <w:rFonts w:ascii="Garamond" w:hAnsi="Garamond"/>
          <w:b/>
          <w:szCs w:val="24"/>
        </w:rPr>
        <w:t>Company Financial Information</w:t>
      </w:r>
      <w:r w:rsidR="006122B8" w:rsidRPr="00480672">
        <w:rPr>
          <w:rFonts w:ascii="Garamond" w:hAnsi="Garamond"/>
          <w:b/>
          <w:szCs w:val="24"/>
        </w:rPr>
        <w:t xml:space="preserve"> </w:t>
      </w:r>
      <w:r w:rsidRPr="00480672">
        <w:rPr>
          <w:rFonts w:ascii="Garamond" w:hAnsi="Garamond"/>
          <w:szCs w:val="24"/>
        </w:rPr>
        <w:t xml:space="preserve">- </w:t>
      </w:r>
      <w:r w:rsidR="007A445A" w:rsidRPr="007A445A">
        <w:rPr>
          <w:rFonts w:ascii="Garamond" w:hAnsi="Garamond"/>
          <w:szCs w:val="24"/>
        </w:rPr>
        <w:t xml:space="preserve">This section must include documents to demonstrate the Respondent’s financial stability.  Examples of acceptable documents include: most recent Dunn &amp; Bradstreet Business Report (preferred) or audited financial statements for the two (2) most recently completed fiscal years. If neither of these can be provided, explain </w:t>
      </w:r>
      <w:r w:rsidR="005B4C1A" w:rsidRPr="007A445A">
        <w:rPr>
          <w:rFonts w:ascii="Garamond" w:hAnsi="Garamond"/>
          <w:szCs w:val="24"/>
        </w:rPr>
        <w:t>why,</w:t>
      </w:r>
      <w:r w:rsidR="007A445A" w:rsidRPr="007A445A">
        <w:rPr>
          <w:rFonts w:ascii="Garamond" w:hAnsi="Garamond"/>
          <w:szCs w:val="24"/>
        </w:rPr>
        <w:t xml:space="preserve"> and include an income statement and balance sheet, for each of the two most recently completed fiscal years. </w:t>
      </w:r>
    </w:p>
    <w:p w14:paraId="6967BA19" w14:textId="77777777" w:rsidR="007A445A" w:rsidRPr="007A445A" w:rsidRDefault="007A445A" w:rsidP="007A445A">
      <w:pPr>
        <w:widowControl/>
        <w:ind w:left="720"/>
        <w:jc w:val="both"/>
        <w:rPr>
          <w:rFonts w:ascii="Garamond" w:hAnsi="Garamond"/>
          <w:szCs w:val="24"/>
        </w:rPr>
      </w:pPr>
    </w:p>
    <w:p w14:paraId="4B5B44FF" w14:textId="77777777" w:rsidR="0009502C" w:rsidRDefault="007A445A" w:rsidP="007A445A">
      <w:pPr>
        <w:widowControl/>
        <w:ind w:left="720"/>
        <w:jc w:val="both"/>
        <w:rPr>
          <w:rFonts w:ascii="Garamond" w:hAnsi="Garamond"/>
          <w:szCs w:val="24"/>
        </w:rPr>
      </w:pPr>
      <w:r w:rsidRPr="007A445A">
        <w:rPr>
          <w:rFonts w:ascii="Garamond" w:hAnsi="Garamond"/>
          <w:szCs w:val="24"/>
        </w:rPr>
        <w:t>If the documents being provided by the Respondent are those of a parent or holding company, additional information should be provided for the entity/organization directly responding to this RFP.  That additional information should explain the business relationship between the entities and demonstrate the financial stability of the entity/organization which is directly responding to this RFP.</w:t>
      </w:r>
    </w:p>
    <w:p w14:paraId="4E3F8D3C" w14:textId="392312B9" w:rsidR="00A47C2D" w:rsidRPr="00480672" w:rsidRDefault="00A47C2D" w:rsidP="007A445A">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58E56E1F" w14:textId="77777777" w:rsidTr="756784C4">
        <w:tc>
          <w:tcPr>
            <w:tcW w:w="8856" w:type="dxa"/>
            <w:shd w:val="clear" w:color="auto" w:fill="FFFF99"/>
          </w:tcPr>
          <w:p w14:paraId="17AF18C8" w14:textId="14FD1079" w:rsidR="00B74B78" w:rsidRPr="00BA66BD" w:rsidRDefault="756784C4" w:rsidP="00DB617B">
            <w:pPr>
              <w:spacing w:line="276" w:lineRule="auto"/>
              <w:jc w:val="both"/>
              <w:rPr>
                <w:szCs w:val="24"/>
              </w:rPr>
            </w:pPr>
            <w:r w:rsidRPr="00BA66BD">
              <w:rPr>
                <w:szCs w:val="24"/>
              </w:rPr>
              <w:t>IHG has submitted with this RFP Response</w:t>
            </w:r>
            <w:r w:rsidR="0059797E" w:rsidRPr="00BA66BD">
              <w:rPr>
                <w:szCs w:val="24"/>
              </w:rPr>
              <w:t>,</w:t>
            </w:r>
            <w:r w:rsidRPr="00BA66BD">
              <w:rPr>
                <w:szCs w:val="24"/>
              </w:rPr>
              <w:t xml:space="preserve"> a separate sealed envelope labeled “</w:t>
            </w:r>
            <w:r w:rsidR="008E592E">
              <w:rPr>
                <w:szCs w:val="24"/>
              </w:rPr>
              <w:t xml:space="preserve">Appendix 1a </w:t>
            </w:r>
            <w:r w:rsidRPr="00BA66BD">
              <w:rPr>
                <w:szCs w:val="24"/>
              </w:rPr>
              <w:t xml:space="preserve">Confidential Information”. This envelope contains </w:t>
            </w:r>
            <w:r w:rsidR="00F35251" w:rsidRPr="00BA66BD">
              <w:rPr>
                <w:szCs w:val="24"/>
              </w:rPr>
              <w:t xml:space="preserve">the following </w:t>
            </w:r>
            <w:r w:rsidRPr="00BA66BD">
              <w:rPr>
                <w:szCs w:val="24"/>
              </w:rPr>
              <w:t>financial information</w:t>
            </w:r>
            <w:r w:rsidR="00A660F4">
              <w:rPr>
                <w:szCs w:val="24"/>
              </w:rPr>
              <w:t xml:space="preserve"> to demonstrate financial </w:t>
            </w:r>
            <w:r w:rsidR="00F1642F">
              <w:rPr>
                <w:szCs w:val="24"/>
              </w:rPr>
              <w:t>stability</w:t>
            </w:r>
            <w:r w:rsidR="00D80253" w:rsidRPr="00BA66BD">
              <w:rPr>
                <w:szCs w:val="24"/>
              </w:rPr>
              <w:t>:</w:t>
            </w:r>
            <w:r w:rsidRPr="00BA66BD">
              <w:rPr>
                <w:szCs w:val="24"/>
              </w:rPr>
              <w:t xml:space="preserve">  </w:t>
            </w:r>
          </w:p>
          <w:p w14:paraId="0B7AC488" w14:textId="77777777" w:rsidR="002F4408" w:rsidRPr="00BA66BD" w:rsidRDefault="00F14BD0" w:rsidP="00DB617B">
            <w:pPr>
              <w:pStyle w:val="ListParagraph"/>
              <w:numPr>
                <w:ilvl w:val="0"/>
                <w:numId w:val="5"/>
              </w:numPr>
              <w:spacing w:line="276" w:lineRule="auto"/>
              <w:jc w:val="both"/>
              <w:rPr>
                <w:rFonts w:eastAsia="Garamond" w:cs="Garamond"/>
                <w:szCs w:val="24"/>
              </w:rPr>
            </w:pPr>
            <w:r w:rsidRPr="00BA66BD">
              <w:rPr>
                <w:szCs w:val="24"/>
              </w:rPr>
              <w:t xml:space="preserve">The two most recent </w:t>
            </w:r>
            <w:r w:rsidR="000B5C69" w:rsidRPr="00BA66BD">
              <w:rPr>
                <w:szCs w:val="24"/>
              </w:rPr>
              <w:t xml:space="preserve">years of </w:t>
            </w:r>
            <w:r w:rsidR="00F35251" w:rsidRPr="00BA66BD">
              <w:rPr>
                <w:szCs w:val="24"/>
              </w:rPr>
              <w:t>Audited Financial Statements for Irwin Hodson Group</w:t>
            </w:r>
            <w:r w:rsidR="00F224A2" w:rsidRPr="00BA66BD">
              <w:rPr>
                <w:szCs w:val="24"/>
              </w:rPr>
              <w:t xml:space="preserve"> Indiana, LLC.</w:t>
            </w:r>
            <w:r w:rsidR="00F35251" w:rsidRPr="00BA66BD">
              <w:rPr>
                <w:szCs w:val="24"/>
              </w:rPr>
              <w:t xml:space="preserve"> </w:t>
            </w:r>
          </w:p>
          <w:p w14:paraId="02F5239B" w14:textId="7A383377" w:rsidR="002F4408" w:rsidRPr="00BA66BD" w:rsidRDefault="002F4408" w:rsidP="00DB617B">
            <w:pPr>
              <w:pStyle w:val="ListParagraph"/>
              <w:numPr>
                <w:ilvl w:val="0"/>
                <w:numId w:val="5"/>
              </w:numPr>
              <w:spacing w:line="276" w:lineRule="auto"/>
              <w:jc w:val="both"/>
              <w:rPr>
                <w:rFonts w:eastAsia="Garamond" w:cs="Garamond"/>
                <w:szCs w:val="24"/>
              </w:rPr>
            </w:pPr>
            <w:r w:rsidRPr="00BA66BD">
              <w:rPr>
                <w:szCs w:val="24"/>
              </w:rPr>
              <w:t xml:space="preserve">The two most recent years of Audited Financial Statements for Irwin Hodson Group, LLC. </w:t>
            </w:r>
          </w:p>
          <w:p w14:paraId="7785C31A" w14:textId="2CD88602" w:rsidR="00085A44" w:rsidRPr="00BA66BD" w:rsidRDefault="008928F2" w:rsidP="00DB617B">
            <w:pPr>
              <w:pStyle w:val="ListParagraph"/>
              <w:numPr>
                <w:ilvl w:val="0"/>
                <w:numId w:val="5"/>
              </w:numPr>
              <w:spacing w:line="276" w:lineRule="auto"/>
              <w:jc w:val="both"/>
              <w:rPr>
                <w:rFonts w:eastAsia="Garamond" w:cs="Garamond"/>
                <w:szCs w:val="24"/>
              </w:rPr>
            </w:pPr>
            <w:r w:rsidRPr="00BA66BD">
              <w:rPr>
                <w:rFonts w:eastAsia="Garamond" w:cs="Garamond"/>
                <w:szCs w:val="24"/>
              </w:rPr>
              <w:t>A</w:t>
            </w:r>
            <w:r w:rsidR="002554CE" w:rsidRPr="00BA66BD">
              <w:rPr>
                <w:rFonts w:eastAsia="Garamond" w:cs="Garamond"/>
                <w:szCs w:val="24"/>
              </w:rPr>
              <w:t xml:space="preserve">udited </w:t>
            </w:r>
            <w:r w:rsidR="756784C4" w:rsidRPr="00BA66BD">
              <w:rPr>
                <w:rFonts w:eastAsia="Garamond" w:cs="Garamond"/>
                <w:szCs w:val="24"/>
              </w:rPr>
              <w:t>fin</w:t>
            </w:r>
            <w:r w:rsidR="00054782" w:rsidRPr="00BA66BD">
              <w:rPr>
                <w:rFonts w:eastAsia="Garamond" w:cs="Garamond"/>
                <w:szCs w:val="24"/>
              </w:rPr>
              <w:t>an</w:t>
            </w:r>
            <w:r w:rsidR="756784C4" w:rsidRPr="00BA66BD">
              <w:rPr>
                <w:rFonts w:eastAsia="Garamond" w:cs="Garamond"/>
                <w:szCs w:val="24"/>
              </w:rPr>
              <w:t>c</w:t>
            </w:r>
            <w:r w:rsidR="00054782" w:rsidRPr="00BA66BD">
              <w:rPr>
                <w:rFonts w:eastAsia="Garamond" w:cs="Garamond"/>
                <w:szCs w:val="24"/>
              </w:rPr>
              <w:t>i</w:t>
            </w:r>
            <w:r w:rsidR="756784C4" w:rsidRPr="00BA66BD">
              <w:rPr>
                <w:rFonts w:eastAsia="Garamond" w:cs="Garamond"/>
                <w:szCs w:val="24"/>
              </w:rPr>
              <w:t>al information from IHG’s parent company Tönnjes</w:t>
            </w:r>
            <w:r w:rsidR="007A6FB3" w:rsidRPr="00BA66BD">
              <w:rPr>
                <w:rFonts w:eastAsia="Garamond" w:cs="Garamond"/>
                <w:szCs w:val="24"/>
              </w:rPr>
              <w:t xml:space="preserve"> International</w:t>
            </w:r>
            <w:r w:rsidRPr="00BA66BD">
              <w:rPr>
                <w:rFonts w:eastAsia="Garamond" w:cs="Garamond"/>
                <w:szCs w:val="24"/>
              </w:rPr>
              <w:t xml:space="preserve"> for 20</w:t>
            </w:r>
            <w:r w:rsidR="00085A44" w:rsidRPr="00BA66BD">
              <w:rPr>
                <w:rFonts w:eastAsia="Garamond" w:cs="Garamond"/>
                <w:szCs w:val="24"/>
              </w:rPr>
              <w:t>1</w:t>
            </w:r>
            <w:r w:rsidRPr="00BA66BD">
              <w:rPr>
                <w:rFonts w:eastAsia="Garamond" w:cs="Garamond"/>
                <w:szCs w:val="24"/>
              </w:rPr>
              <w:t>7 and 201</w:t>
            </w:r>
            <w:r w:rsidR="00085A44" w:rsidRPr="00BA66BD">
              <w:rPr>
                <w:rFonts w:eastAsia="Garamond" w:cs="Garamond"/>
                <w:szCs w:val="24"/>
              </w:rPr>
              <w:t>8</w:t>
            </w:r>
            <w:r w:rsidRPr="00BA66BD">
              <w:rPr>
                <w:rFonts w:eastAsia="Garamond" w:cs="Garamond"/>
                <w:szCs w:val="24"/>
              </w:rPr>
              <w:t>.  The</w:t>
            </w:r>
            <w:r w:rsidR="00085A44" w:rsidRPr="00BA66BD">
              <w:rPr>
                <w:rFonts w:eastAsia="Garamond" w:cs="Garamond"/>
                <w:szCs w:val="24"/>
              </w:rPr>
              <w:t xml:space="preserve"> 2019 audited financial statements are not yet available for submission.</w:t>
            </w:r>
          </w:p>
          <w:p w14:paraId="0D26043C" w14:textId="0999C12A" w:rsidR="00087C8F" w:rsidRPr="00BA66BD" w:rsidRDefault="008164D0" w:rsidP="00DB617B">
            <w:pPr>
              <w:pStyle w:val="ListParagraph"/>
              <w:numPr>
                <w:ilvl w:val="0"/>
                <w:numId w:val="5"/>
              </w:numPr>
              <w:spacing w:line="276" w:lineRule="auto"/>
              <w:jc w:val="both"/>
              <w:rPr>
                <w:rFonts w:eastAsia="Garamond" w:cs="Garamond"/>
                <w:szCs w:val="24"/>
              </w:rPr>
            </w:pPr>
            <w:r w:rsidRPr="00BA66BD">
              <w:rPr>
                <w:rFonts w:eastAsia="Garamond" w:cs="Garamond"/>
                <w:szCs w:val="24"/>
              </w:rPr>
              <w:t xml:space="preserve">Two years of audited financial statements for </w:t>
            </w:r>
            <w:r w:rsidR="0047253C" w:rsidRPr="00BA66BD">
              <w:rPr>
                <w:rFonts w:eastAsia="Garamond" w:cs="Garamond"/>
                <w:szCs w:val="24"/>
              </w:rPr>
              <w:t>IHG’s subcontractor and sister company</w:t>
            </w:r>
            <w:r w:rsidR="00087C8F" w:rsidRPr="00BA66BD">
              <w:rPr>
                <w:rFonts w:eastAsia="Garamond" w:cs="Garamond"/>
                <w:szCs w:val="24"/>
              </w:rPr>
              <w:t>,</w:t>
            </w:r>
            <w:r w:rsidR="0047253C" w:rsidRPr="00BA66BD">
              <w:rPr>
                <w:rFonts w:eastAsia="Garamond" w:cs="Garamond"/>
                <w:szCs w:val="24"/>
              </w:rPr>
              <w:t xml:space="preserve"> Waldale Manufacturing</w:t>
            </w:r>
            <w:r w:rsidR="00087C8F" w:rsidRPr="00BA66BD">
              <w:rPr>
                <w:rFonts w:eastAsia="Garamond" w:cs="Garamond"/>
                <w:szCs w:val="24"/>
              </w:rPr>
              <w:t xml:space="preserve"> Limited.</w:t>
            </w:r>
          </w:p>
          <w:p w14:paraId="0772C468" w14:textId="5634D56B" w:rsidR="0009502C" w:rsidRPr="00D10F81" w:rsidRDefault="00087C8F" w:rsidP="00DB617B">
            <w:pPr>
              <w:pStyle w:val="ListParagraph"/>
              <w:numPr>
                <w:ilvl w:val="0"/>
                <w:numId w:val="5"/>
              </w:numPr>
              <w:spacing w:line="276" w:lineRule="auto"/>
              <w:jc w:val="both"/>
              <w:rPr>
                <w:rFonts w:eastAsia="Garamond" w:cs="Garamond"/>
                <w:szCs w:val="24"/>
              </w:rPr>
            </w:pPr>
            <w:r w:rsidRPr="00BA66BD">
              <w:rPr>
                <w:rFonts w:eastAsia="Garamond" w:cs="Garamond"/>
                <w:szCs w:val="24"/>
              </w:rPr>
              <w:t xml:space="preserve">Unaudited financial statements for </w:t>
            </w:r>
            <w:r w:rsidR="00A102CD" w:rsidRPr="00BA66BD">
              <w:rPr>
                <w:rFonts w:eastAsia="Garamond" w:cs="Garamond"/>
                <w:szCs w:val="24"/>
              </w:rPr>
              <w:t xml:space="preserve">2018 and 2019 for </w:t>
            </w:r>
            <w:r w:rsidR="0047253C" w:rsidRPr="00BA66BD">
              <w:rPr>
                <w:rFonts w:eastAsia="Garamond" w:cs="Garamond"/>
                <w:szCs w:val="24"/>
              </w:rPr>
              <w:t>IHG’s subcontractor</w:t>
            </w:r>
            <w:r w:rsidR="756784C4" w:rsidRPr="00BA66BD">
              <w:rPr>
                <w:rFonts w:eastAsia="Garamond" w:cs="Garamond"/>
                <w:szCs w:val="24"/>
              </w:rPr>
              <w:t xml:space="preserve"> </w:t>
            </w:r>
            <w:r w:rsidR="0047253C" w:rsidRPr="00BA66BD">
              <w:rPr>
                <w:rFonts w:eastAsia="Garamond" w:cs="Garamond"/>
                <w:szCs w:val="24"/>
              </w:rPr>
              <w:t>Business Information Systems</w:t>
            </w:r>
            <w:r w:rsidR="0077587A">
              <w:rPr>
                <w:rFonts w:eastAsia="Garamond" w:cs="Garamond"/>
                <w:szCs w:val="24"/>
              </w:rPr>
              <w:t xml:space="preserve"> and BIS</w:t>
            </w:r>
            <w:r w:rsidR="00D10F81">
              <w:rPr>
                <w:rFonts w:eastAsia="Garamond" w:cs="Garamond"/>
                <w:szCs w:val="24"/>
              </w:rPr>
              <w:t>.</w:t>
            </w:r>
          </w:p>
        </w:tc>
      </w:tr>
    </w:tbl>
    <w:p w14:paraId="74BE78C5" w14:textId="77777777" w:rsidR="0009502C" w:rsidRPr="00480672" w:rsidRDefault="0009502C" w:rsidP="0009502C">
      <w:pPr>
        <w:rPr>
          <w:rFonts w:ascii="Garamond" w:hAnsi="Garamond"/>
          <w:szCs w:val="24"/>
        </w:rPr>
      </w:pPr>
    </w:p>
    <w:p w14:paraId="4A2C11C8" w14:textId="77777777" w:rsidR="0009502C" w:rsidRPr="002036BB" w:rsidRDefault="09B5C8F6" w:rsidP="008413B2">
      <w:pPr>
        <w:widowControl/>
        <w:numPr>
          <w:ilvl w:val="2"/>
          <w:numId w:val="2"/>
        </w:numPr>
        <w:jc w:val="both"/>
        <w:rPr>
          <w:rFonts w:ascii="Garamond" w:hAnsi="Garamond"/>
        </w:rPr>
      </w:pPr>
      <w:r w:rsidRPr="09B5C8F6">
        <w:rPr>
          <w:rFonts w:ascii="Garamond" w:hAnsi="Garamond"/>
          <w:b/>
          <w:bCs/>
        </w:rPr>
        <w:t xml:space="preserve">Integrity of Company Structure and Financial Reporting </w:t>
      </w:r>
      <w:r w:rsidRPr="09B5C8F6">
        <w:rPr>
          <w:rFonts w:ascii="Garamond" w:hAnsi="Garamond"/>
        </w:rPr>
        <w:t>- This section must include a statement indicating that the CEO and/or CFO, of the responding entity/organization, has taken personal responsibility for the thoroughness and correctness of any/all financial information supplied with this proposal.  The particular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p w14:paraId="3EC4D297" w14:textId="33874596" w:rsidR="09B5C8F6" w:rsidRDefault="09B5C8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476E0EEA" w14:textId="77777777" w:rsidTr="09B5C8F6">
        <w:tc>
          <w:tcPr>
            <w:tcW w:w="8856" w:type="dxa"/>
            <w:shd w:val="clear" w:color="auto" w:fill="FFFF99"/>
          </w:tcPr>
          <w:p w14:paraId="17B2F502" w14:textId="5309BCAF" w:rsidR="0009502C" w:rsidRPr="00E22B43" w:rsidRDefault="09B5C8F6" w:rsidP="005210E3">
            <w:pPr>
              <w:spacing w:line="276" w:lineRule="auto"/>
              <w:jc w:val="both"/>
            </w:pPr>
            <w:r w:rsidRPr="00E22B43">
              <w:t xml:space="preserve">IHG’s </w:t>
            </w:r>
            <w:r w:rsidR="00A13308" w:rsidRPr="00E22B43">
              <w:t xml:space="preserve">President &amp; </w:t>
            </w:r>
            <w:r w:rsidRPr="00E22B43">
              <w:t>CEO</w:t>
            </w:r>
            <w:r w:rsidR="00A13308" w:rsidRPr="00E22B43">
              <w:t>,</w:t>
            </w:r>
            <w:r w:rsidRPr="00E22B43">
              <w:t xml:space="preserve"> Todd Lawrence</w:t>
            </w:r>
            <w:r w:rsidR="00A13308" w:rsidRPr="00E22B43">
              <w:t>,</w:t>
            </w:r>
            <w:r w:rsidRPr="00E22B43">
              <w:t xml:space="preserve"> takes personal responsibility for the thoroughness and correctness of all financial information supplied as part this RFP </w:t>
            </w:r>
            <w:r w:rsidR="00AC5A0D" w:rsidRPr="00E22B43">
              <w:t>R</w:t>
            </w:r>
            <w:r w:rsidRPr="00E22B43">
              <w:t xml:space="preserve">esponse. The financial statements from </w:t>
            </w:r>
            <w:r w:rsidR="002722E4" w:rsidRPr="00E22B43">
              <w:t xml:space="preserve">Irwin Hodson Group </w:t>
            </w:r>
            <w:r w:rsidR="001D1A78" w:rsidRPr="00E22B43">
              <w:t>Indiana</w:t>
            </w:r>
            <w:r w:rsidR="00590FCB" w:rsidRPr="00E22B43">
              <w:t xml:space="preserve"> LLC</w:t>
            </w:r>
            <w:r w:rsidR="001D1A78" w:rsidRPr="00E22B43">
              <w:t>, I</w:t>
            </w:r>
            <w:r w:rsidR="002722E4" w:rsidRPr="00E22B43">
              <w:t xml:space="preserve">rwin Hodson Group LLC, </w:t>
            </w:r>
            <w:r w:rsidR="006650D8" w:rsidRPr="00E22B43">
              <w:t xml:space="preserve">Waldale Manufacturing Limited, </w:t>
            </w:r>
            <w:r w:rsidRPr="00E22B43">
              <w:t>T</w:t>
            </w:r>
            <w:r w:rsidRPr="00E22B43">
              <w:rPr>
                <w:rFonts w:eastAsia="Garamond" w:cs="Garamond"/>
                <w:szCs w:val="24"/>
              </w:rPr>
              <w:t>önnjes</w:t>
            </w:r>
            <w:r w:rsidR="006650D8" w:rsidRPr="00E22B43">
              <w:rPr>
                <w:rFonts w:eastAsia="Garamond" w:cs="Garamond"/>
                <w:szCs w:val="24"/>
              </w:rPr>
              <w:t xml:space="preserve"> International </w:t>
            </w:r>
            <w:r w:rsidR="00590FCB" w:rsidRPr="00E22B43">
              <w:rPr>
                <w:rFonts w:eastAsia="Garamond" w:cs="Garamond"/>
                <w:szCs w:val="24"/>
              </w:rPr>
              <w:t>GmbH</w:t>
            </w:r>
            <w:r w:rsidRPr="00E22B43">
              <w:rPr>
                <w:rFonts w:eastAsia="Garamond" w:cs="Garamond"/>
                <w:szCs w:val="24"/>
              </w:rPr>
              <w:t>,</w:t>
            </w:r>
            <w:r w:rsidR="00126640" w:rsidRPr="00E22B43">
              <w:rPr>
                <w:rFonts w:eastAsia="Garamond" w:cs="Garamond"/>
                <w:szCs w:val="24"/>
              </w:rPr>
              <w:t xml:space="preserve"> and Business Information Systems</w:t>
            </w:r>
            <w:r w:rsidR="000F1921" w:rsidRPr="00E22B43">
              <w:rPr>
                <w:rFonts w:eastAsia="Garamond" w:cs="Garamond"/>
                <w:szCs w:val="24"/>
              </w:rPr>
              <w:t xml:space="preserve">, </w:t>
            </w:r>
            <w:r w:rsidRPr="00E22B43">
              <w:rPr>
                <w:rFonts w:eastAsia="Garamond" w:cs="Garamond"/>
                <w:szCs w:val="24"/>
              </w:rPr>
              <w:t xml:space="preserve">included </w:t>
            </w:r>
            <w:r w:rsidRPr="00E22B43">
              <w:t xml:space="preserve">in the separate </w:t>
            </w:r>
            <w:r w:rsidR="00E35385">
              <w:t>sealed envelope</w:t>
            </w:r>
            <w:r w:rsidR="00E35385" w:rsidRPr="00E22B43">
              <w:t xml:space="preserve"> </w:t>
            </w:r>
            <w:r w:rsidRPr="00E22B43">
              <w:t>marked “</w:t>
            </w:r>
            <w:r w:rsidR="00E35385">
              <w:t xml:space="preserve">Appendix 1a </w:t>
            </w:r>
            <w:r w:rsidRPr="00E22B43">
              <w:t>Confidential Information”</w:t>
            </w:r>
            <w:r w:rsidRPr="00E22B43">
              <w:rPr>
                <w:rFonts w:eastAsia="Garamond" w:cs="Garamond"/>
                <w:szCs w:val="24"/>
              </w:rPr>
              <w:t xml:space="preserve"> demonstrate the separation of audit functions from corporate boards and board members</w:t>
            </w:r>
            <w:r w:rsidR="008C39E1" w:rsidRPr="00E22B43">
              <w:rPr>
                <w:rFonts w:eastAsia="Garamond" w:cs="Garamond"/>
                <w:szCs w:val="24"/>
              </w:rPr>
              <w:t xml:space="preserve">, in a manner </w:t>
            </w:r>
            <w:r w:rsidR="00EB1CFD" w:rsidRPr="00E22B43">
              <w:rPr>
                <w:rFonts w:eastAsia="Garamond" w:cs="Garamond"/>
                <w:szCs w:val="24"/>
              </w:rPr>
              <w:t>that</w:t>
            </w:r>
            <w:r w:rsidR="00AD6710" w:rsidRPr="00E22B43">
              <w:rPr>
                <w:rFonts w:eastAsia="Garamond" w:cs="Garamond"/>
                <w:szCs w:val="24"/>
              </w:rPr>
              <w:t xml:space="preserve"> assures board </w:t>
            </w:r>
            <w:r w:rsidR="00D35E1F" w:rsidRPr="00E22B43">
              <w:rPr>
                <w:rFonts w:eastAsia="Garamond" w:cs="Garamond"/>
                <w:szCs w:val="24"/>
              </w:rPr>
              <w:t>integrity</w:t>
            </w:r>
            <w:r w:rsidRPr="00E22B43">
              <w:rPr>
                <w:rFonts w:eastAsia="Garamond" w:cs="Garamond"/>
                <w:szCs w:val="24"/>
              </w:rPr>
              <w:t>.</w:t>
            </w:r>
            <w:r w:rsidR="00CC1A7D" w:rsidRPr="00E22B43">
              <w:rPr>
                <w:rFonts w:eastAsia="Garamond" w:cs="Garamond"/>
                <w:szCs w:val="24"/>
              </w:rPr>
              <w:t xml:space="preserve"> </w:t>
            </w:r>
            <w:r w:rsidR="004E418B" w:rsidRPr="00E22B43">
              <w:rPr>
                <w:rFonts w:eastAsia="Garamond" w:cs="Garamond"/>
                <w:szCs w:val="24"/>
              </w:rPr>
              <w:t xml:space="preserve">IHG has also included a letter </w:t>
            </w:r>
            <w:r w:rsidR="00222965" w:rsidRPr="00E22B43">
              <w:rPr>
                <w:rFonts w:eastAsia="Garamond" w:cs="Garamond"/>
                <w:szCs w:val="24"/>
              </w:rPr>
              <w:t xml:space="preserve">in </w:t>
            </w:r>
            <w:r w:rsidR="00BD5B5A" w:rsidRPr="00E22B43">
              <w:rPr>
                <w:rFonts w:eastAsia="Garamond" w:cs="Garamond"/>
                <w:szCs w:val="24"/>
              </w:rPr>
              <w:t xml:space="preserve">Appendix </w:t>
            </w:r>
            <w:r w:rsidR="00703942">
              <w:rPr>
                <w:rFonts w:eastAsia="Garamond" w:cs="Garamond"/>
                <w:szCs w:val="24"/>
              </w:rPr>
              <w:t>1a</w:t>
            </w:r>
            <w:r w:rsidR="00BD5B5A" w:rsidRPr="00E22B43">
              <w:rPr>
                <w:rFonts w:eastAsia="Garamond" w:cs="Garamond"/>
                <w:szCs w:val="24"/>
              </w:rPr>
              <w:t xml:space="preserve"> </w:t>
            </w:r>
            <w:r w:rsidR="004E418B" w:rsidRPr="00E22B43">
              <w:rPr>
                <w:rFonts w:eastAsia="Garamond" w:cs="Garamond"/>
                <w:szCs w:val="24"/>
              </w:rPr>
              <w:t xml:space="preserve">from Grant </w:t>
            </w:r>
            <w:r w:rsidR="00D96195" w:rsidRPr="00E22B43">
              <w:rPr>
                <w:rFonts w:eastAsia="Garamond" w:cs="Garamond"/>
                <w:szCs w:val="24"/>
              </w:rPr>
              <w:t>Thornton</w:t>
            </w:r>
            <w:r w:rsidR="00966810" w:rsidRPr="00E22B43">
              <w:rPr>
                <w:rFonts w:eastAsia="Garamond" w:cs="Garamond"/>
                <w:szCs w:val="24"/>
              </w:rPr>
              <w:t xml:space="preserve"> which</w:t>
            </w:r>
            <w:r w:rsidR="00D959C9" w:rsidRPr="00E22B43">
              <w:rPr>
                <w:rFonts w:eastAsia="Garamond" w:cs="Garamond"/>
                <w:szCs w:val="24"/>
              </w:rPr>
              <w:t xml:space="preserve"> </w:t>
            </w:r>
            <w:r w:rsidR="00C477D2" w:rsidRPr="00E22B43">
              <w:rPr>
                <w:rFonts w:eastAsia="Garamond" w:cs="Garamond"/>
                <w:szCs w:val="24"/>
              </w:rPr>
              <w:t xml:space="preserve">provides greater detail on the </w:t>
            </w:r>
            <w:r w:rsidR="00750329" w:rsidRPr="00E22B43">
              <w:rPr>
                <w:rFonts w:eastAsia="Garamond" w:cs="Garamond"/>
                <w:szCs w:val="24"/>
              </w:rPr>
              <w:t xml:space="preserve">separation of audit functions from </w:t>
            </w:r>
            <w:r w:rsidR="00A57BDA" w:rsidRPr="00E22B43">
              <w:rPr>
                <w:rFonts w:eastAsia="Garamond" w:cs="Garamond"/>
                <w:szCs w:val="24"/>
              </w:rPr>
              <w:t xml:space="preserve">the </w:t>
            </w:r>
            <w:r w:rsidR="00750329" w:rsidRPr="00E22B43">
              <w:rPr>
                <w:rFonts w:eastAsia="Garamond" w:cs="Garamond"/>
                <w:szCs w:val="24"/>
              </w:rPr>
              <w:t>board</w:t>
            </w:r>
            <w:r w:rsidR="009F7ECF" w:rsidRPr="00E22B43">
              <w:rPr>
                <w:rFonts w:eastAsia="Garamond" w:cs="Garamond"/>
                <w:szCs w:val="24"/>
              </w:rPr>
              <w:t>,</w:t>
            </w:r>
            <w:r w:rsidR="00773725" w:rsidRPr="00E22B43">
              <w:rPr>
                <w:rFonts w:eastAsia="Garamond" w:cs="Garamond"/>
                <w:szCs w:val="24"/>
              </w:rPr>
              <w:t xml:space="preserve"> and how </w:t>
            </w:r>
            <w:r w:rsidR="003751EB" w:rsidRPr="00E22B43">
              <w:rPr>
                <w:rFonts w:eastAsia="Garamond" w:cs="Garamond"/>
                <w:szCs w:val="24"/>
              </w:rPr>
              <w:t>the IHG assures board integrity</w:t>
            </w:r>
            <w:r w:rsidR="009F7ECF" w:rsidRPr="00E22B43">
              <w:rPr>
                <w:rFonts w:eastAsia="Garamond" w:cs="Garamond"/>
                <w:szCs w:val="24"/>
              </w:rPr>
              <w:t>,</w:t>
            </w:r>
            <w:r w:rsidR="003751EB" w:rsidRPr="00E22B43">
              <w:rPr>
                <w:rFonts w:eastAsia="Garamond" w:cs="Garamond"/>
                <w:szCs w:val="24"/>
              </w:rPr>
              <w:t xml:space="preserve"> and the separation of audit functions and consulting services.</w:t>
            </w:r>
            <w:r w:rsidR="00966810" w:rsidRPr="00E22B43">
              <w:rPr>
                <w:rFonts w:eastAsia="Garamond" w:cs="Garamond"/>
                <w:szCs w:val="24"/>
              </w:rPr>
              <w:t xml:space="preserve"> </w:t>
            </w:r>
            <w:r w:rsidRPr="00E22B43">
              <w:rPr>
                <w:rFonts w:eastAsia="Garamond" w:cs="Garamond"/>
                <w:szCs w:val="24"/>
              </w:rPr>
              <w:t>IHG’s audited financial statements were prepared by independent Certified Public Accountants</w:t>
            </w:r>
            <w:r w:rsidR="00E35385">
              <w:rPr>
                <w:rFonts w:eastAsia="Garamond" w:cs="Garamond"/>
                <w:szCs w:val="24"/>
              </w:rPr>
              <w:t>,</w:t>
            </w:r>
            <w:r w:rsidRPr="00E22B43">
              <w:rPr>
                <w:rFonts w:eastAsia="Garamond" w:cs="Garamond"/>
                <w:szCs w:val="24"/>
              </w:rPr>
              <w:t xml:space="preserve"> </w:t>
            </w:r>
            <w:r w:rsidR="009C0F9E" w:rsidRPr="00E22B43">
              <w:rPr>
                <w:rFonts w:eastAsia="Garamond" w:cs="Garamond"/>
                <w:szCs w:val="24"/>
              </w:rPr>
              <w:t xml:space="preserve">Grant </w:t>
            </w:r>
            <w:r w:rsidR="00D96195" w:rsidRPr="00E22B43">
              <w:rPr>
                <w:rFonts w:eastAsia="Garamond" w:cs="Garamond"/>
                <w:szCs w:val="24"/>
              </w:rPr>
              <w:t>Thornton</w:t>
            </w:r>
            <w:r w:rsidRPr="00E22B43">
              <w:rPr>
                <w:rFonts w:eastAsia="Garamond" w:cs="Garamond"/>
                <w:szCs w:val="24"/>
              </w:rPr>
              <w:t>.</w:t>
            </w:r>
            <w:r w:rsidR="00C23DA3" w:rsidRPr="00E22B43">
              <w:rPr>
                <w:rFonts w:eastAsia="Garamond" w:cs="Garamond"/>
                <w:szCs w:val="24"/>
              </w:rPr>
              <w:t xml:space="preserve"> </w:t>
            </w:r>
            <w:r w:rsidR="0018690C" w:rsidRPr="00E22B43">
              <w:rPr>
                <w:rFonts w:eastAsia="Garamond" w:cs="Garamond"/>
                <w:szCs w:val="24"/>
              </w:rPr>
              <w:t>IHG understands that the S</w:t>
            </w:r>
            <w:r w:rsidR="002365EE" w:rsidRPr="00E22B43">
              <w:rPr>
                <w:rFonts w:eastAsia="Garamond" w:cs="Garamond"/>
                <w:szCs w:val="24"/>
              </w:rPr>
              <w:t xml:space="preserve">tate </w:t>
            </w:r>
            <w:r w:rsidR="00BF32E1" w:rsidRPr="00E22B43">
              <w:rPr>
                <w:rFonts w:eastAsia="Garamond" w:cs="Garamond"/>
                <w:szCs w:val="24"/>
              </w:rPr>
              <w:t>will</w:t>
            </w:r>
            <w:r w:rsidR="006E6DF2" w:rsidRPr="00E22B43">
              <w:rPr>
                <w:rFonts w:eastAsia="Garamond" w:cs="Garamond"/>
                <w:szCs w:val="24"/>
              </w:rPr>
              <w:t xml:space="preserve"> consider</w:t>
            </w:r>
            <w:r w:rsidR="002365EE" w:rsidRPr="00E22B43">
              <w:rPr>
                <w:rFonts w:eastAsia="Garamond" w:cs="Garamond"/>
                <w:szCs w:val="24"/>
              </w:rPr>
              <w:t xml:space="preserve"> this information to determine </w:t>
            </w:r>
            <w:r w:rsidR="008A6DD9" w:rsidRPr="00E22B43">
              <w:rPr>
                <w:rFonts w:eastAsia="Garamond" w:cs="Garamond"/>
                <w:szCs w:val="24"/>
              </w:rPr>
              <w:t>the responsibility of IHG under IC 5-</w:t>
            </w:r>
            <w:r w:rsidR="006E6DF2" w:rsidRPr="00E22B43">
              <w:rPr>
                <w:rFonts w:eastAsia="Garamond" w:cs="Garamond"/>
                <w:szCs w:val="24"/>
              </w:rPr>
              <w:t>22</w:t>
            </w:r>
            <w:r w:rsidR="008A6DD9" w:rsidRPr="00E22B43">
              <w:rPr>
                <w:rFonts w:eastAsia="Garamond" w:cs="Garamond"/>
                <w:szCs w:val="24"/>
              </w:rPr>
              <w:t>-</w:t>
            </w:r>
            <w:r w:rsidR="006E6DF2" w:rsidRPr="00E22B43">
              <w:rPr>
                <w:rFonts w:eastAsia="Garamond" w:cs="Garamond"/>
                <w:szCs w:val="24"/>
              </w:rPr>
              <w:t>1</w:t>
            </w:r>
            <w:r w:rsidR="008A6DD9" w:rsidRPr="00E22B43">
              <w:rPr>
                <w:rFonts w:eastAsia="Garamond" w:cs="Garamond"/>
                <w:szCs w:val="24"/>
              </w:rPr>
              <w:t>6-1(d).</w:t>
            </w:r>
            <w:r w:rsidRPr="00E22B43">
              <w:rPr>
                <w:rFonts w:eastAsia="Garamond" w:cs="Garamond"/>
                <w:szCs w:val="24"/>
              </w:rPr>
              <w:t xml:space="preserve">  </w:t>
            </w:r>
          </w:p>
        </w:tc>
      </w:tr>
    </w:tbl>
    <w:p w14:paraId="643F01E5" w14:textId="77777777" w:rsidR="006405E9" w:rsidRPr="00480672" w:rsidRDefault="006405E9" w:rsidP="0009502C">
      <w:pPr>
        <w:rPr>
          <w:rFonts w:ascii="Garamond" w:hAnsi="Garamond"/>
          <w:szCs w:val="24"/>
        </w:rPr>
      </w:pPr>
    </w:p>
    <w:p w14:paraId="603894B1" w14:textId="77777777" w:rsidR="007F1B85" w:rsidRPr="00480672" w:rsidRDefault="0009502C" w:rsidP="008413B2">
      <w:pPr>
        <w:widowControl/>
        <w:numPr>
          <w:ilvl w:val="2"/>
          <w:numId w:val="2"/>
        </w:numPr>
        <w:rPr>
          <w:rFonts w:ascii="Garamond" w:hAnsi="Garamond"/>
          <w:szCs w:val="24"/>
        </w:rPr>
      </w:pPr>
      <w:r w:rsidRPr="00480672">
        <w:rPr>
          <w:rFonts w:ascii="Garamond" w:hAnsi="Garamond"/>
          <w:b/>
          <w:szCs w:val="24"/>
        </w:rPr>
        <w:t xml:space="preserve">Contract Terms/Clauses </w:t>
      </w:r>
      <w:r w:rsidRPr="00480672">
        <w:rPr>
          <w:rFonts w:ascii="Garamond" w:hAnsi="Garamond"/>
          <w:szCs w:val="24"/>
        </w:rPr>
        <w:t xml:space="preserve">- </w:t>
      </w:r>
      <w:r w:rsidR="00FD5220" w:rsidRPr="00480672">
        <w:rPr>
          <w:rFonts w:ascii="Garamond" w:hAnsi="Garamond"/>
          <w:szCs w:val="24"/>
        </w:rPr>
        <w:t>Please provide the requested information in RFP Section 2.3.5.</w:t>
      </w:r>
    </w:p>
    <w:p w14:paraId="75AD36B8" w14:textId="77777777" w:rsidR="0009502C" w:rsidRPr="00480672" w:rsidRDefault="0009502C" w:rsidP="001B0764">
      <w:pPr>
        <w:widowControl/>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0D87162D" w14:textId="77777777" w:rsidTr="3B6E2DC1">
        <w:tc>
          <w:tcPr>
            <w:tcW w:w="8856" w:type="dxa"/>
            <w:shd w:val="clear" w:color="auto" w:fill="FFFF99"/>
          </w:tcPr>
          <w:p w14:paraId="11192AAE" w14:textId="277FB977" w:rsidR="0009502C" w:rsidRPr="00E22B43" w:rsidRDefault="3B6E2DC1" w:rsidP="005210E3">
            <w:pPr>
              <w:spacing w:line="276" w:lineRule="auto"/>
              <w:jc w:val="both"/>
              <w:rPr>
                <w:highlight w:val="yellow"/>
              </w:rPr>
            </w:pPr>
            <w:r w:rsidRPr="00E22B43">
              <w:t xml:space="preserve">IHG </w:t>
            </w:r>
            <w:r w:rsidR="004A4BED" w:rsidRPr="00E22B43">
              <w:t xml:space="preserve">accepts and </w:t>
            </w:r>
            <w:r w:rsidRPr="00E22B43">
              <w:t xml:space="preserve">agrees to be bound by the </w:t>
            </w:r>
            <w:r w:rsidR="003C5838" w:rsidRPr="00E22B43">
              <w:t xml:space="preserve">mandatory and non-mandatory </w:t>
            </w:r>
            <w:r w:rsidR="003225FE" w:rsidRPr="00E22B43">
              <w:t>clauses</w:t>
            </w:r>
            <w:r w:rsidRPr="00E22B43">
              <w:t xml:space="preserve"> </w:t>
            </w:r>
            <w:r w:rsidR="009623F7" w:rsidRPr="00E22B43">
              <w:t>as contained</w:t>
            </w:r>
            <w:r w:rsidR="00361D26" w:rsidRPr="00E22B43">
              <w:t xml:space="preserve"> in </w:t>
            </w:r>
            <w:r w:rsidRPr="00E22B43">
              <w:t>the Sample Contract supplied as Attachment B of the RFP. IHG</w:t>
            </w:r>
            <w:r w:rsidR="000C1E3A" w:rsidRPr="00E22B43">
              <w:t xml:space="preserve"> </w:t>
            </w:r>
            <w:r w:rsidR="009623F7" w:rsidRPr="00E22B43">
              <w:t>acknowledges</w:t>
            </w:r>
            <w:r w:rsidR="007470AA" w:rsidRPr="00E22B43">
              <w:t xml:space="preserve"> the State</w:t>
            </w:r>
            <w:r w:rsidR="00C21D33">
              <w:t>’</w:t>
            </w:r>
            <w:r w:rsidR="007470AA" w:rsidRPr="00E22B43">
              <w:t xml:space="preserve">s </w:t>
            </w:r>
            <w:r w:rsidR="00F854F2" w:rsidRPr="00E22B43">
              <w:t xml:space="preserve">strong </w:t>
            </w:r>
            <w:r w:rsidR="007470AA" w:rsidRPr="00E22B43">
              <w:t xml:space="preserve">desire </w:t>
            </w:r>
            <w:r w:rsidR="0065128F" w:rsidRPr="00E22B43">
              <w:t>to not</w:t>
            </w:r>
            <w:r w:rsidR="007470AA" w:rsidRPr="00E22B43">
              <w:t xml:space="preserve"> deviate from the Sample Contract, and </w:t>
            </w:r>
            <w:r w:rsidR="0065128F" w:rsidRPr="00E22B43">
              <w:t xml:space="preserve">as </w:t>
            </w:r>
            <w:r w:rsidR="007470AA" w:rsidRPr="00E22B43">
              <w:t xml:space="preserve">IHG </w:t>
            </w:r>
            <w:r w:rsidR="000A0A0F" w:rsidRPr="00E22B43">
              <w:t xml:space="preserve">accepts and agrees to the contract clauses as is, </w:t>
            </w:r>
            <w:r w:rsidR="00C90D18" w:rsidRPr="00E22B43">
              <w:t xml:space="preserve">IHG </w:t>
            </w:r>
            <w:r w:rsidR="0074480E" w:rsidRPr="00E22B43">
              <w:t>requi</w:t>
            </w:r>
            <w:r w:rsidR="00465FA5" w:rsidRPr="00E22B43">
              <w:t>res no additional contract terms or</w:t>
            </w:r>
            <w:r w:rsidR="000F2EFD" w:rsidRPr="00E22B43">
              <w:t xml:space="preserve"> request</w:t>
            </w:r>
            <w:r w:rsidR="007875AF" w:rsidRPr="00E22B43">
              <w:t xml:space="preserve">ed </w:t>
            </w:r>
            <w:r w:rsidR="000F2EFD" w:rsidRPr="00E22B43">
              <w:t>changes</w:t>
            </w:r>
            <w:r w:rsidR="007875AF" w:rsidRPr="00E22B43">
              <w:t>.</w:t>
            </w:r>
          </w:p>
        </w:tc>
      </w:tr>
    </w:tbl>
    <w:p w14:paraId="126A8255" w14:textId="77777777" w:rsidR="0009502C" w:rsidRPr="00480672" w:rsidRDefault="0009502C" w:rsidP="0009502C">
      <w:pPr>
        <w:rPr>
          <w:rFonts w:ascii="Garamond" w:hAnsi="Garamond"/>
          <w:szCs w:val="24"/>
        </w:rPr>
      </w:pPr>
    </w:p>
    <w:p w14:paraId="1B16C362" w14:textId="06553023" w:rsidR="0009502C" w:rsidRPr="00480672" w:rsidRDefault="006405E9" w:rsidP="008413B2">
      <w:pPr>
        <w:widowControl/>
        <w:numPr>
          <w:ilvl w:val="2"/>
          <w:numId w:val="2"/>
        </w:numPr>
        <w:jc w:val="both"/>
        <w:rPr>
          <w:rFonts w:ascii="Garamond" w:hAnsi="Garamond"/>
          <w:bCs/>
          <w:szCs w:val="24"/>
        </w:rPr>
      </w:pPr>
      <w:r w:rsidRPr="00480672">
        <w:rPr>
          <w:rFonts w:ascii="Garamond" w:hAnsi="Garamond"/>
          <w:b/>
          <w:szCs w:val="24"/>
        </w:rPr>
        <w:t>References</w:t>
      </w:r>
      <w:r w:rsidR="0009502C" w:rsidRPr="00480672">
        <w:rPr>
          <w:rFonts w:ascii="Garamond" w:hAnsi="Garamond"/>
          <w:b/>
          <w:szCs w:val="24"/>
        </w:rPr>
        <w:t xml:space="preserve"> </w:t>
      </w:r>
      <w:r w:rsidR="0009502C" w:rsidRPr="00480672">
        <w:rPr>
          <w:rFonts w:ascii="Garamond" w:hAnsi="Garamond"/>
          <w:szCs w:val="24"/>
        </w:rPr>
        <w:t xml:space="preserve">- </w:t>
      </w:r>
      <w:r w:rsidR="006676D8" w:rsidRPr="006676D8">
        <w:rPr>
          <w:rFonts w:ascii="Garamond" w:hAnsi="Garamond"/>
          <w:bCs/>
          <w:szCs w:val="24"/>
        </w:rPr>
        <w:t xml:space="preserve">Reference information is captured </w:t>
      </w:r>
      <w:r w:rsidR="006676D8" w:rsidRPr="00A81ACD">
        <w:rPr>
          <w:rFonts w:ascii="Garamond" w:hAnsi="Garamond"/>
          <w:bCs/>
          <w:szCs w:val="24"/>
        </w:rPr>
        <w:t xml:space="preserve">on ATTACHMENT </w:t>
      </w:r>
      <w:r w:rsidR="00A81ACD" w:rsidRPr="00A81ACD">
        <w:rPr>
          <w:rFonts w:ascii="Garamond" w:hAnsi="Garamond"/>
          <w:bCs/>
          <w:szCs w:val="24"/>
        </w:rPr>
        <w:t>H.</w:t>
      </w:r>
      <w:r w:rsidR="006676D8" w:rsidRPr="00A81ACD">
        <w:rPr>
          <w:rFonts w:ascii="Garamond" w:hAnsi="Garamond"/>
          <w:bCs/>
          <w:szCs w:val="24"/>
        </w:rPr>
        <w:t xml:space="preserve">  Respondent should complete the reference information portion of the ATTACHMENT </w:t>
      </w:r>
      <w:r w:rsidR="00A81ACD" w:rsidRPr="00A81ACD">
        <w:rPr>
          <w:rFonts w:ascii="Garamond" w:hAnsi="Garamond"/>
          <w:bCs/>
          <w:szCs w:val="24"/>
        </w:rPr>
        <w:t>H</w:t>
      </w:r>
      <w:r w:rsidR="006676D8" w:rsidRPr="00A81ACD">
        <w:rPr>
          <w:rFonts w:ascii="Garamond" w:hAnsi="Garamond"/>
          <w:bCs/>
          <w:szCs w:val="24"/>
        </w:rPr>
        <w:t xml:space="preserve"> which includes the name, address, and telephone number of the client facility and the name, title, and phone/fax numbers of a person who may be contacted for further information if the State elects to do so. The rest of ATTACHMENT </w:t>
      </w:r>
      <w:r w:rsidR="00A81ACD" w:rsidRPr="00A81ACD">
        <w:rPr>
          <w:rFonts w:ascii="Garamond" w:hAnsi="Garamond"/>
          <w:bCs/>
          <w:szCs w:val="24"/>
        </w:rPr>
        <w:t>H</w:t>
      </w:r>
      <w:r w:rsidR="006676D8" w:rsidRPr="00A81ACD">
        <w:rPr>
          <w:rFonts w:ascii="Garamond" w:hAnsi="Garamond"/>
          <w:bCs/>
          <w:szCs w:val="24"/>
        </w:rPr>
        <w:t xml:space="preserve"> should be completed by the reference and either </w:t>
      </w:r>
      <w:r w:rsidR="006676D8" w:rsidRPr="00A81ACD">
        <w:rPr>
          <w:rFonts w:ascii="Garamond" w:hAnsi="Garamond"/>
          <w:b/>
          <w:bCs/>
          <w:szCs w:val="24"/>
          <w:u w:val="single"/>
        </w:rPr>
        <w:t xml:space="preserve">mailed or emailed DIRECTLY </w:t>
      </w:r>
      <w:r w:rsidR="006676D8" w:rsidRPr="00A81ACD">
        <w:rPr>
          <w:rFonts w:ascii="Garamond" w:hAnsi="Garamond"/>
          <w:bCs/>
          <w:szCs w:val="24"/>
        </w:rPr>
        <w:t xml:space="preserve">to the State.   The State should receive </w:t>
      </w:r>
      <w:r w:rsidR="00A81ACD" w:rsidRPr="00A81ACD">
        <w:rPr>
          <w:rFonts w:ascii="Garamond" w:hAnsi="Garamond"/>
          <w:bCs/>
          <w:szCs w:val="24"/>
        </w:rPr>
        <w:t>three</w:t>
      </w:r>
      <w:r w:rsidR="006676D8" w:rsidRPr="00A81ACD">
        <w:rPr>
          <w:rFonts w:ascii="Garamond" w:hAnsi="Garamond"/>
          <w:bCs/>
          <w:szCs w:val="24"/>
        </w:rPr>
        <w:t xml:space="preserve"> (</w:t>
      </w:r>
      <w:r w:rsidR="00A81ACD" w:rsidRPr="00A81ACD">
        <w:rPr>
          <w:rFonts w:ascii="Garamond" w:hAnsi="Garamond"/>
          <w:bCs/>
          <w:szCs w:val="24"/>
        </w:rPr>
        <w:t>3</w:t>
      </w:r>
      <w:r w:rsidR="006676D8" w:rsidRPr="00A81ACD">
        <w:rPr>
          <w:rFonts w:ascii="Garamond" w:hAnsi="Garamond"/>
          <w:bCs/>
          <w:szCs w:val="24"/>
        </w:rPr>
        <w:t xml:space="preserve">) ATTACHMENT </w:t>
      </w:r>
      <w:r w:rsidR="00A81ACD" w:rsidRPr="00A81ACD">
        <w:rPr>
          <w:rFonts w:ascii="Garamond" w:hAnsi="Garamond"/>
          <w:bCs/>
          <w:szCs w:val="24"/>
        </w:rPr>
        <w:t>H</w:t>
      </w:r>
      <w:r w:rsidR="006676D8" w:rsidRPr="00A81ACD">
        <w:rPr>
          <w:rFonts w:ascii="Garamond" w:hAnsi="Garamond"/>
          <w:bCs/>
          <w:szCs w:val="24"/>
        </w:rPr>
        <w:t>s from clients for whom the Respondent has provided products and/or services that are the same or similar to those products and/or services requested in this RFP.</w:t>
      </w:r>
      <w:r w:rsidR="003B7A2F" w:rsidRPr="00A81ACD">
        <w:rPr>
          <w:rFonts w:ascii="Garamond" w:hAnsi="Garamond"/>
          <w:bCs/>
          <w:szCs w:val="24"/>
        </w:rPr>
        <w:t xml:space="preserve"> ATTACHMENT </w:t>
      </w:r>
      <w:r w:rsidR="00A81ACD" w:rsidRPr="00A81ACD">
        <w:rPr>
          <w:rFonts w:ascii="Garamond" w:hAnsi="Garamond"/>
          <w:bCs/>
          <w:szCs w:val="24"/>
        </w:rPr>
        <w:t>H</w:t>
      </w:r>
      <w:r w:rsidR="003B7A2F" w:rsidRPr="00A81ACD">
        <w:rPr>
          <w:rFonts w:ascii="Garamond" w:hAnsi="Garamond"/>
          <w:bCs/>
          <w:szCs w:val="24"/>
        </w:rPr>
        <w:t xml:space="preserve"> </w:t>
      </w:r>
      <w:r w:rsidR="003B7A2F">
        <w:rPr>
          <w:rFonts w:ascii="Garamond" w:hAnsi="Garamond"/>
          <w:bCs/>
          <w:szCs w:val="24"/>
        </w:rPr>
        <w:t xml:space="preserve">should be submitted to </w:t>
      </w:r>
      <w:hyperlink r:id="rId11" w:history="1">
        <w:r w:rsidR="008F4E85" w:rsidRPr="008F4E85">
          <w:rPr>
            <w:rStyle w:val="Hyperlink"/>
            <w:rFonts w:ascii="Garamond" w:hAnsi="Garamond"/>
            <w:bCs/>
            <w:szCs w:val="24"/>
          </w:rPr>
          <w:t>idoareferences@idoa.in.gov</w:t>
        </w:r>
      </w:hyperlink>
      <w:r w:rsidR="008F4E85">
        <w:rPr>
          <w:rStyle w:val="CommentReference"/>
        </w:rPr>
        <w:t xml:space="preserve"> </w:t>
      </w:r>
      <w:r w:rsidR="008F4E85" w:rsidRPr="008F4E85">
        <w:rPr>
          <w:rStyle w:val="CommentReference"/>
          <w:rFonts w:ascii="Garamond" w:hAnsi="Garamond"/>
          <w:sz w:val="24"/>
          <w:szCs w:val="24"/>
        </w:rPr>
        <w:t xml:space="preserve">or mailed to the address listed in section 1.8 of the </w:t>
      </w:r>
      <w:r w:rsidR="008F4E85" w:rsidRPr="00A81ACD">
        <w:rPr>
          <w:rStyle w:val="CommentReference"/>
          <w:rFonts w:ascii="Garamond" w:hAnsi="Garamond"/>
          <w:sz w:val="24"/>
          <w:szCs w:val="24"/>
        </w:rPr>
        <w:t xml:space="preserve">RFP. Attachment </w:t>
      </w:r>
      <w:r w:rsidR="00A81ACD" w:rsidRPr="00A81ACD">
        <w:rPr>
          <w:rStyle w:val="CommentReference"/>
          <w:rFonts w:ascii="Garamond" w:hAnsi="Garamond"/>
          <w:sz w:val="24"/>
          <w:szCs w:val="24"/>
        </w:rPr>
        <w:t>H</w:t>
      </w:r>
      <w:r w:rsidR="008F4E85" w:rsidRPr="00A81ACD">
        <w:rPr>
          <w:rStyle w:val="CommentReference"/>
          <w:rFonts w:ascii="Garamond" w:hAnsi="Garamond"/>
          <w:sz w:val="24"/>
          <w:szCs w:val="24"/>
        </w:rPr>
        <w:t xml:space="preserve"> </w:t>
      </w:r>
      <w:r w:rsidR="008F4E85" w:rsidRPr="008F4E85">
        <w:rPr>
          <w:rStyle w:val="CommentReference"/>
          <w:rFonts w:ascii="Garamond" w:hAnsi="Garamond"/>
          <w:sz w:val="24"/>
          <w:szCs w:val="24"/>
        </w:rPr>
        <w:t>should be submitted</w:t>
      </w:r>
      <w:r w:rsidR="003B7A2F" w:rsidRPr="008F4E85">
        <w:rPr>
          <w:rFonts w:ascii="Garamond" w:hAnsi="Garamond"/>
          <w:bCs/>
          <w:szCs w:val="24"/>
        </w:rPr>
        <w:t xml:space="preserve"> </w:t>
      </w:r>
      <w:r w:rsidR="003B7A2F">
        <w:rPr>
          <w:rFonts w:ascii="Garamond" w:hAnsi="Garamond"/>
          <w:bCs/>
          <w:szCs w:val="24"/>
        </w:rPr>
        <w:t>no more than ten (10)</w:t>
      </w:r>
      <w:r w:rsidR="008F4E85">
        <w:rPr>
          <w:rFonts w:ascii="Garamond" w:hAnsi="Garamond"/>
          <w:bCs/>
          <w:szCs w:val="24"/>
        </w:rPr>
        <w:t xml:space="preserve"> business</w:t>
      </w:r>
      <w:r w:rsidR="003B7A2F">
        <w:rPr>
          <w:rFonts w:ascii="Garamond" w:hAnsi="Garamond"/>
          <w:bCs/>
          <w:szCs w:val="24"/>
        </w:rPr>
        <w:t xml:space="preserve"> days after the </w:t>
      </w:r>
      <w:r w:rsidR="00BF4E0C">
        <w:rPr>
          <w:rFonts w:ascii="Garamond" w:hAnsi="Garamond"/>
          <w:bCs/>
          <w:szCs w:val="24"/>
        </w:rPr>
        <w:t>p</w:t>
      </w:r>
      <w:r w:rsidR="003B7A2F">
        <w:rPr>
          <w:rFonts w:ascii="Garamond" w:hAnsi="Garamond"/>
          <w:bCs/>
          <w:szCs w:val="24"/>
        </w:rPr>
        <w:t>roposal</w:t>
      </w:r>
      <w:r w:rsidR="00BF4E0C">
        <w:rPr>
          <w:rFonts w:ascii="Garamond" w:hAnsi="Garamond"/>
          <w:bCs/>
          <w:szCs w:val="24"/>
        </w:rPr>
        <w:t xml:space="preserve"> submission</w:t>
      </w:r>
      <w:r w:rsidR="003B7A2F">
        <w:rPr>
          <w:rFonts w:ascii="Garamond" w:hAnsi="Garamond"/>
          <w:bCs/>
          <w:szCs w:val="24"/>
        </w:rPr>
        <w:t xml:space="preserve"> due date listed in Section 1.24 of the RFP.</w:t>
      </w:r>
      <w:r w:rsidR="006676D8">
        <w:rPr>
          <w:rFonts w:ascii="Garamond" w:hAnsi="Garamond"/>
          <w:bCs/>
          <w:szCs w:val="24"/>
        </w:rPr>
        <w:t xml:space="preserve"> Please provide the customer information for each reference.</w:t>
      </w:r>
    </w:p>
    <w:p w14:paraId="53524B89" w14:textId="77777777" w:rsidR="00B31295" w:rsidRPr="00480672" w:rsidRDefault="00B31295" w:rsidP="00B31295">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6"/>
        <w:gridCol w:w="5804"/>
      </w:tblGrid>
      <w:tr w:rsidR="0009502C" w:rsidRPr="00480672" w14:paraId="0318FD3D" w14:textId="77777777" w:rsidTr="00CD6FB1">
        <w:tc>
          <w:tcPr>
            <w:tcW w:w="2826" w:type="dxa"/>
            <w:shd w:val="clear" w:color="auto" w:fill="B3B3B3"/>
            <w:vAlign w:val="center"/>
          </w:tcPr>
          <w:p w14:paraId="1728A4CF" w14:textId="77777777" w:rsidR="0009502C" w:rsidRPr="00480672" w:rsidRDefault="0009502C" w:rsidP="0009502C">
            <w:pPr>
              <w:rPr>
                <w:rFonts w:ascii="Garamond" w:hAnsi="Garamond"/>
                <w:b/>
                <w:bCs/>
                <w:szCs w:val="24"/>
              </w:rPr>
            </w:pPr>
            <w:r w:rsidRPr="00480672">
              <w:rPr>
                <w:rFonts w:ascii="Garamond" w:hAnsi="Garamond"/>
                <w:b/>
                <w:bCs/>
                <w:szCs w:val="24"/>
              </w:rPr>
              <w:t>Customer 1</w:t>
            </w:r>
          </w:p>
        </w:tc>
        <w:tc>
          <w:tcPr>
            <w:tcW w:w="5804" w:type="dxa"/>
            <w:tcBorders>
              <w:bottom w:val="single" w:sz="4" w:space="0" w:color="auto"/>
            </w:tcBorders>
            <w:shd w:val="clear" w:color="auto" w:fill="B3B3B3"/>
            <w:vAlign w:val="center"/>
          </w:tcPr>
          <w:p w14:paraId="0D474B1B" w14:textId="77777777" w:rsidR="0009502C" w:rsidRPr="00480672" w:rsidRDefault="0009502C" w:rsidP="0009502C">
            <w:pPr>
              <w:rPr>
                <w:rFonts w:ascii="Garamond" w:hAnsi="Garamond"/>
                <w:szCs w:val="24"/>
              </w:rPr>
            </w:pPr>
          </w:p>
        </w:tc>
      </w:tr>
      <w:tr w:rsidR="0009502C" w:rsidRPr="00480672" w14:paraId="4051EF31" w14:textId="77777777" w:rsidTr="00CD6FB1">
        <w:tc>
          <w:tcPr>
            <w:tcW w:w="2826" w:type="dxa"/>
            <w:vAlign w:val="center"/>
          </w:tcPr>
          <w:p w14:paraId="70B7CA00" w14:textId="77777777" w:rsidR="0009502C" w:rsidRPr="00480672" w:rsidRDefault="0009502C" w:rsidP="0009502C">
            <w:pPr>
              <w:rPr>
                <w:rFonts w:ascii="Garamond" w:hAnsi="Garamond"/>
                <w:szCs w:val="24"/>
              </w:rPr>
            </w:pPr>
            <w:r w:rsidRPr="00480672">
              <w:rPr>
                <w:rFonts w:ascii="Garamond" w:hAnsi="Garamond"/>
                <w:szCs w:val="24"/>
              </w:rPr>
              <w:t>Legal Name of Company or Governmental Entity</w:t>
            </w:r>
          </w:p>
        </w:tc>
        <w:tc>
          <w:tcPr>
            <w:tcW w:w="5804" w:type="dxa"/>
            <w:shd w:val="clear" w:color="auto" w:fill="FFFF99"/>
            <w:vAlign w:val="center"/>
          </w:tcPr>
          <w:p w14:paraId="55CD4EB9" w14:textId="46B63824" w:rsidR="0009502C" w:rsidRPr="00DE5104" w:rsidRDefault="756784C4" w:rsidP="756784C4">
            <w:pPr>
              <w:rPr>
                <w:rFonts w:cs="Calibri"/>
              </w:rPr>
            </w:pPr>
            <w:r w:rsidRPr="00DE5104">
              <w:rPr>
                <w:rFonts w:cs="Calibri"/>
              </w:rPr>
              <w:t>State of Oregon, Driver and Motor Vehicle Services</w:t>
            </w:r>
            <w:r w:rsidR="00C62E10" w:rsidRPr="00DE5104">
              <w:rPr>
                <w:rFonts w:cs="Calibri"/>
              </w:rPr>
              <w:t xml:space="preserve"> on </w:t>
            </w:r>
            <w:r w:rsidR="003D3AFA" w:rsidRPr="00DE5104">
              <w:rPr>
                <w:rFonts w:cs="Calibri"/>
              </w:rPr>
              <w:t>be</w:t>
            </w:r>
            <w:r w:rsidR="00C62E10" w:rsidRPr="00DE5104">
              <w:rPr>
                <w:rFonts w:cs="Calibri"/>
              </w:rPr>
              <w:t>half of IHG</w:t>
            </w:r>
          </w:p>
        </w:tc>
      </w:tr>
      <w:tr w:rsidR="0009502C" w:rsidRPr="00480672" w14:paraId="492DD976" w14:textId="77777777" w:rsidTr="00CD6FB1">
        <w:tc>
          <w:tcPr>
            <w:tcW w:w="2826" w:type="dxa"/>
            <w:vAlign w:val="center"/>
          </w:tcPr>
          <w:p w14:paraId="2251F86E" w14:textId="77777777" w:rsidR="0009502C" w:rsidRPr="00480672" w:rsidRDefault="0009502C" w:rsidP="0009502C">
            <w:pPr>
              <w:rPr>
                <w:rFonts w:ascii="Garamond" w:hAnsi="Garamond"/>
                <w:szCs w:val="24"/>
              </w:rPr>
            </w:pPr>
            <w:r w:rsidRPr="00480672">
              <w:rPr>
                <w:rFonts w:ascii="Garamond" w:hAnsi="Garamond"/>
                <w:szCs w:val="24"/>
              </w:rPr>
              <w:t>Company Mailing Address</w:t>
            </w:r>
          </w:p>
        </w:tc>
        <w:tc>
          <w:tcPr>
            <w:tcW w:w="5804" w:type="dxa"/>
            <w:shd w:val="clear" w:color="auto" w:fill="FFFF99"/>
            <w:vAlign w:val="center"/>
          </w:tcPr>
          <w:p w14:paraId="3DB44E55" w14:textId="48033EAC" w:rsidR="0009502C" w:rsidRPr="00DE5104" w:rsidRDefault="756784C4" w:rsidP="756784C4">
            <w:pPr>
              <w:spacing w:line="259" w:lineRule="auto"/>
              <w:rPr>
                <w:rFonts w:cs="Calibri"/>
              </w:rPr>
            </w:pPr>
            <w:r w:rsidRPr="00DE5104">
              <w:rPr>
                <w:rFonts w:cs="Calibri"/>
              </w:rPr>
              <w:t>1905 Lana Avenue NE</w:t>
            </w:r>
          </w:p>
        </w:tc>
      </w:tr>
      <w:tr w:rsidR="0009502C" w:rsidRPr="00480672" w14:paraId="110E1716" w14:textId="77777777" w:rsidTr="00CD6FB1">
        <w:tc>
          <w:tcPr>
            <w:tcW w:w="2826" w:type="dxa"/>
            <w:vAlign w:val="center"/>
          </w:tcPr>
          <w:p w14:paraId="7EFC61C0" w14:textId="77777777" w:rsidR="0009502C" w:rsidRPr="00480672" w:rsidRDefault="0009502C" w:rsidP="0009502C">
            <w:pPr>
              <w:rPr>
                <w:rFonts w:ascii="Garamond" w:hAnsi="Garamond"/>
                <w:szCs w:val="24"/>
              </w:rPr>
            </w:pPr>
            <w:r w:rsidRPr="00480672">
              <w:rPr>
                <w:rFonts w:ascii="Garamond" w:hAnsi="Garamond"/>
                <w:szCs w:val="24"/>
              </w:rPr>
              <w:t>Company City, State, Zip</w:t>
            </w:r>
          </w:p>
        </w:tc>
        <w:tc>
          <w:tcPr>
            <w:tcW w:w="5804" w:type="dxa"/>
            <w:shd w:val="clear" w:color="auto" w:fill="FFFF99"/>
            <w:vAlign w:val="center"/>
          </w:tcPr>
          <w:p w14:paraId="333EF371" w14:textId="7EF19DF3" w:rsidR="0009502C" w:rsidRPr="00DE5104" w:rsidRDefault="756784C4" w:rsidP="756784C4">
            <w:pPr>
              <w:rPr>
                <w:rFonts w:cs="Calibri"/>
              </w:rPr>
            </w:pPr>
            <w:r w:rsidRPr="00DE5104">
              <w:rPr>
                <w:rFonts w:cs="Calibri"/>
              </w:rPr>
              <w:t>Salem, OR 97314</w:t>
            </w:r>
          </w:p>
        </w:tc>
      </w:tr>
      <w:tr w:rsidR="0009502C" w:rsidRPr="00480672" w14:paraId="2D67BE85" w14:textId="77777777" w:rsidTr="00CD6FB1">
        <w:tc>
          <w:tcPr>
            <w:tcW w:w="2826" w:type="dxa"/>
            <w:vAlign w:val="center"/>
          </w:tcPr>
          <w:p w14:paraId="64986315" w14:textId="77777777" w:rsidR="0009502C" w:rsidRPr="00480672" w:rsidRDefault="0009502C" w:rsidP="0009502C">
            <w:pPr>
              <w:rPr>
                <w:rFonts w:ascii="Garamond" w:hAnsi="Garamond"/>
                <w:szCs w:val="24"/>
              </w:rPr>
            </w:pPr>
            <w:r w:rsidRPr="00480672">
              <w:rPr>
                <w:rFonts w:ascii="Garamond" w:hAnsi="Garamond"/>
                <w:szCs w:val="24"/>
              </w:rPr>
              <w:t>Company Website Address</w:t>
            </w:r>
          </w:p>
        </w:tc>
        <w:tc>
          <w:tcPr>
            <w:tcW w:w="5804" w:type="dxa"/>
            <w:shd w:val="clear" w:color="auto" w:fill="FFFF99"/>
            <w:vAlign w:val="center"/>
          </w:tcPr>
          <w:p w14:paraId="451E1065" w14:textId="2FD033FC" w:rsidR="0009502C" w:rsidRPr="00DE5104" w:rsidRDefault="00A17EB5" w:rsidP="756784C4">
            <w:pPr>
              <w:rPr>
                <w:rFonts w:cs="Calibri"/>
              </w:rPr>
            </w:pPr>
            <w:r w:rsidRPr="00DE5104">
              <w:rPr>
                <w:rFonts w:eastAsia="Garamond" w:cs="Calibri"/>
                <w:szCs w:val="24"/>
              </w:rPr>
              <w:t>https://www.oregon.gov/ODOT/DMV/Pages/index.aspx</w:t>
            </w:r>
          </w:p>
        </w:tc>
      </w:tr>
      <w:tr w:rsidR="0009502C" w:rsidRPr="00480672" w14:paraId="5C57E457" w14:textId="77777777" w:rsidTr="00CD6FB1">
        <w:tc>
          <w:tcPr>
            <w:tcW w:w="2826" w:type="dxa"/>
            <w:vAlign w:val="center"/>
          </w:tcPr>
          <w:p w14:paraId="0004C744" w14:textId="77777777" w:rsidR="0009502C" w:rsidRPr="00480672" w:rsidRDefault="0009502C" w:rsidP="0009502C">
            <w:pPr>
              <w:rPr>
                <w:rFonts w:ascii="Garamond" w:hAnsi="Garamond"/>
                <w:szCs w:val="24"/>
              </w:rPr>
            </w:pPr>
            <w:r w:rsidRPr="00480672">
              <w:rPr>
                <w:rFonts w:ascii="Garamond" w:hAnsi="Garamond"/>
                <w:szCs w:val="24"/>
              </w:rPr>
              <w:t>Contact Person</w:t>
            </w:r>
          </w:p>
        </w:tc>
        <w:tc>
          <w:tcPr>
            <w:tcW w:w="5804" w:type="dxa"/>
            <w:shd w:val="clear" w:color="auto" w:fill="FFFF99"/>
            <w:vAlign w:val="center"/>
          </w:tcPr>
          <w:p w14:paraId="525D321A" w14:textId="4FC10119" w:rsidR="0009502C" w:rsidRPr="00DE5104" w:rsidRDefault="756784C4" w:rsidP="756784C4">
            <w:pPr>
              <w:rPr>
                <w:rFonts w:cs="Calibri"/>
              </w:rPr>
            </w:pPr>
            <w:r w:rsidRPr="00DE5104">
              <w:rPr>
                <w:rFonts w:cs="Calibri"/>
              </w:rPr>
              <w:t>Valerie Schoenfeldt</w:t>
            </w:r>
          </w:p>
        </w:tc>
      </w:tr>
      <w:tr w:rsidR="008F4E85" w:rsidRPr="00480672" w14:paraId="4549D602" w14:textId="77777777" w:rsidTr="00CD6FB1">
        <w:tc>
          <w:tcPr>
            <w:tcW w:w="2826" w:type="dxa"/>
            <w:vAlign w:val="center"/>
          </w:tcPr>
          <w:p w14:paraId="4EF92ACE" w14:textId="61E469AB" w:rsidR="008F4E85" w:rsidRPr="00480672" w:rsidRDefault="008F4E85" w:rsidP="0009502C">
            <w:pPr>
              <w:rPr>
                <w:rFonts w:ascii="Garamond" w:hAnsi="Garamond"/>
                <w:szCs w:val="24"/>
              </w:rPr>
            </w:pPr>
            <w:r>
              <w:rPr>
                <w:rFonts w:ascii="Garamond" w:hAnsi="Garamond"/>
                <w:szCs w:val="24"/>
              </w:rPr>
              <w:t>Contact Title</w:t>
            </w:r>
          </w:p>
        </w:tc>
        <w:tc>
          <w:tcPr>
            <w:tcW w:w="5804" w:type="dxa"/>
            <w:shd w:val="clear" w:color="auto" w:fill="FFFF99"/>
            <w:vAlign w:val="center"/>
          </w:tcPr>
          <w:p w14:paraId="47EC0A09" w14:textId="136382EA" w:rsidR="008F4E85" w:rsidRPr="00DE5104" w:rsidRDefault="756784C4" w:rsidP="756784C4">
            <w:pPr>
              <w:rPr>
                <w:rFonts w:cs="Calibri"/>
              </w:rPr>
            </w:pPr>
            <w:r w:rsidRPr="00DE5104">
              <w:rPr>
                <w:rFonts w:cs="Calibri"/>
              </w:rPr>
              <w:t xml:space="preserve">Senior Legislative Analyst </w:t>
            </w:r>
          </w:p>
        </w:tc>
      </w:tr>
      <w:tr w:rsidR="0009502C" w:rsidRPr="00480672" w14:paraId="5C86AA6A" w14:textId="77777777" w:rsidTr="00CD6FB1">
        <w:tc>
          <w:tcPr>
            <w:tcW w:w="2826" w:type="dxa"/>
            <w:vAlign w:val="center"/>
          </w:tcPr>
          <w:p w14:paraId="32DFBD97" w14:textId="77777777" w:rsidR="0009502C" w:rsidRPr="00480672" w:rsidRDefault="0009502C" w:rsidP="0009502C">
            <w:pPr>
              <w:rPr>
                <w:rFonts w:ascii="Garamond" w:hAnsi="Garamond"/>
                <w:szCs w:val="24"/>
              </w:rPr>
            </w:pPr>
            <w:r w:rsidRPr="00480672">
              <w:rPr>
                <w:rFonts w:ascii="Garamond" w:hAnsi="Garamond"/>
                <w:szCs w:val="24"/>
              </w:rPr>
              <w:t>Company Telephone Number</w:t>
            </w:r>
          </w:p>
        </w:tc>
        <w:tc>
          <w:tcPr>
            <w:tcW w:w="5804" w:type="dxa"/>
            <w:shd w:val="clear" w:color="auto" w:fill="FFFF99"/>
            <w:vAlign w:val="center"/>
          </w:tcPr>
          <w:p w14:paraId="4C79177B" w14:textId="4E210BA9" w:rsidR="0009502C" w:rsidRPr="00DE5104" w:rsidRDefault="756784C4" w:rsidP="756784C4">
            <w:pPr>
              <w:spacing w:line="259" w:lineRule="auto"/>
              <w:rPr>
                <w:rFonts w:cs="Calibri"/>
              </w:rPr>
            </w:pPr>
            <w:r w:rsidRPr="00DE5104">
              <w:rPr>
                <w:rFonts w:cs="Calibri"/>
              </w:rPr>
              <w:t>(503) 945-5242</w:t>
            </w:r>
          </w:p>
        </w:tc>
      </w:tr>
      <w:tr w:rsidR="0009502C" w:rsidRPr="00480672" w14:paraId="136DEFE0" w14:textId="77777777" w:rsidTr="00CD6FB1">
        <w:tc>
          <w:tcPr>
            <w:tcW w:w="2826" w:type="dxa"/>
            <w:vAlign w:val="center"/>
          </w:tcPr>
          <w:p w14:paraId="35449174" w14:textId="77777777" w:rsidR="0009502C" w:rsidRPr="00480672" w:rsidRDefault="0009502C" w:rsidP="0009502C">
            <w:pPr>
              <w:rPr>
                <w:rFonts w:ascii="Garamond" w:hAnsi="Garamond"/>
                <w:szCs w:val="24"/>
              </w:rPr>
            </w:pPr>
            <w:r w:rsidRPr="00480672">
              <w:rPr>
                <w:rFonts w:ascii="Garamond" w:hAnsi="Garamond"/>
                <w:szCs w:val="24"/>
              </w:rPr>
              <w:t>Company Fax Number</w:t>
            </w:r>
          </w:p>
        </w:tc>
        <w:tc>
          <w:tcPr>
            <w:tcW w:w="5804" w:type="dxa"/>
            <w:shd w:val="clear" w:color="auto" w:fill="FFFF99"/>
            <w:vAlign w:val="center"/>
          </w:tcPr>
          <w:p w14:paraId="228CED07" w14:textId="1533A70B" w:rsidR="0009502C" w:rsidRPr="00DE5104" w:rsidRDefault="756784C4" w:rsidP="756784C4">
            <w:pPr>
              <w:rPr>
                <w:rFonts w:cs="Calibri"/>
              </w:rPr>
            </w:pPr>
            <w:r w:rsidRPr="00DE5104">
              <w:rPr>
                <w:rFonts w:cs="Calibri"/>
              </w:rPr>
              <w:t>(503) 945-5497</w:t>
            </w:r>
          </w:p>
        </w:tc>
      </w:tr>
      <w:tr w:rsidR="0009502C" w:rsidRPr="00480672" w14:paraId="11E8EEB2" w14:textId="77777777" w:rsidTr="00CD6FB1">
        <w:tc>
          <w:tcPr>
            <w:tcW w:w="2826" w:type="dxa"/>
            <w:vAlign w:val="center"/>
          </w:tcPr>
          <w:p w14:paraId="7B981F0A" w14:textId="77777777" w:rsidR="0009502C" w:rsidRPr="00480672" w:rsidRDefault="0009502C" w:rsidP="0009502C">
            <w:pPr>
              <w:rPr>
                <w:rFonts w:ascii="Garamond" w:hAnsi="Garamond"/>
                <w:szCs w:val="24"/>
              </w:rPr>
            </w:pPr>
            <w:r w:rsidRPr="00480672">
              <w:rPr>
                <w:rFonts w:ascii="Garamond" w:hAnsi="Garamond"/>
                <w:szCs w:val="24"/>
              </w:rPr>
              <w:t>Contact E-mail</w:t>
            </w:r>
          </w:p>
        </w:tc>
        <w:tc>
          <w:tcPr>
            <w:tcW w:w="5804" w:type="dxa"/>
            <w:shd w:val="clear" w:color="auto" w:fill="FFFF99"/>
            <w:vAlign w:val="center"/>
          </w:tcPr>
          <w:p w14:paraId="15EBCB74" w14:textId="0D4773EA" w:rsidR="0009502C" w:rsidRPr="00DE5104" w:rsidRDefault="00A17EB5" w:rsidP="756784C4">
            <w:pPr>
              <w:rPr>
                <w:rFonts w:cs="Calibri"/>
              </w:rPr>
            </w:pPr>
            <w:r w:rsidRPr="00DE5104">
              <w:rPr>
                <w:rFonts w:cs="Calibri"/>
              </w:rPr>
              <w:t>Valerie.E.Schoenfeldt@odot.state.or.us</w:t>
            </w:r>
            <w:r w:rsidR="756784C4" w:rsidRPr="00DE5104">
              <w:rPr>
                <w:rFonts w:cs="Calibri"/>
              </w:rPr>
              <w:t xml:space="preserve"> </w:t>
            </w:r>
          </w:p>
        </w:tc>
      </w:tr>
      <w:tr w:rsidR="0009502C" w:rsidRPr="00480672" w14:paraId="37CBD940" w14:textId="77777777" w:rsidTr="00CD6FB1">
        <w:tc>
          <w:tcPr>
            <w:tcW w:w="2826" w:type="dxa"/>
            <w:tcBorders>
              <w:bottom w:val="single" w:sz="4" w:space="0" w:color="auto"/>
            </w:tcBorders>
            <w:vAlign w:val="center"/>
          </w:tcPr>
          <w:p w14:paraId="3019D611" w14:textId="77777777" w:rsidR="0009502C" w:rsidRPr="00480672" w:rsidRDefault="0009502C" w:rsidP="0009502C">
            <w:pPr>
              <w:rPr>
                <w:rFonts w:ascii="Garamond" w:hAnsi="Garamond"/>
                <w:szCs w:val="24"/>
              </w:rPr>
            </w:pPr>
            <w:r w:rsidRPr="00480672">
              <w:rPr>
                <w:rFonts w:ascii="Garamond" w:hAnsi="Garamond"/>
                <w:szCs w:val="24"/>
              </w:rPr>
              <w:t>Industry of Company</w:t>
            </w:r>
          </w:p>
        </w:tc>
        <w:tc>
          <w:tcPr>
            <w:tcW w:w="5804" w:type="dxa"/>
            <w:tcBorders>
              <w:bottom w:val="single" w:sz="4" w:space="0" w:color="auto"/>
            </w:tcBorders>
            <w:shd w:val="clear" w:color="auto" w:fill="FFFF99"/>
            <w:vAlign w:val="center"/>
          </w:tcPr>
          <w:p w14:paraId="6A3614E1" w14:textId="3EBCCA11" w:rsidR="0009502C" w:rsidRPr="00DE5104" w:rsidRDefault="756784C4" w:rsidP="756784C4">
            <w:pPr>
              <w:rPr>
                <w:rFonts w:cs="Calibri"/>
              </w:rPr>
            </w:pPr>
            <w:r w:rsidRPr="00DE5104">
              <w:rPr>
                <w:rFonts w:cs="Calibri"/>
              </w:rPr>
              <w:t>State Government</w:t>
            </w:r>
          </w:p>
        </w:tc>
      </w:tr>
      <w:tr w:rsidR="0009502C" w:rsidRPr="00480672" w14:paraId="469B616D" w14:textId="77777777" w:rsidTr="00CD6FB1">
        <w:tc>
          <w:tcPr>
            <w:tcW w:w="2826" w:type="dxa"/>
            <w:shd w:val="clear" w:color="auto" w:fill="B3B3B3"/>
            <w:vAlign w:val="center"/>
          </w:tcPr>
          <w:p w14:paraId="225A3A1A" w14:textId="77777777" w:rsidR="0009502C" w:rsidRPr="00480672" w:rsidRDefault="0009502C" w:rsidP="0009502C">
            <w:pPr>
              <w:rPr>
                <w:rFonts w:ascii="Garamond" w:hAnsi="Garamond"/>
                <w:b/>
                <w:bCs/>
                <w:szCs w:val="24"/>
              </w:rPr>
            </w:pPr>
            <w:r w:rsidRPr="00480672">
              <w:rPr>
                <w:rFonts w:ascii="Garamond" w:hAnsi="Garamond"/>
                <w:b/>
                <w:bCs/>
                <w:szCs w:val="24"/>
              </w:rPr>
              <w:t>Customer 2</w:t>
            </w:r>
          </w:p>
        </w:tc>
        <w:tc>
          <w:tcPr>
            <w:tcW w:w="5804" w:type="dxa"/>
            <w:tcBorders>
              <w:bottom w:val="single" w:sz="4" w:space="0" w:color="auto"/>
            </w:tcBorders>
            <w:shd w:val="clear" w:color="auto" w:fill="B3B3B3"/>
            <w:vAlign w:val="center"/>
          </w:tcPr>
          <w:p w14:paraId="7A73C6B7" w14:textId="77777777" w:rsidR="0009502C" w:rsidRPr="00DE5104" w:rsidRDefault="0009502C" w:rsidP="0009502C">
            <w:pPr>
              <w:rPr>
                <w:rFonts w:cs="Calibri"/>
                <w:szCs w:val="24"/>
              </w:rPr>
            </w:pPr>
          </w:p>
        </w:tc>
      </w:tr>
      <w:tr w:rsidR="0009502C" w:rsidRPr="00480672" w14:paraId="1F665529" w14:textId="77777777" w:rsidTr="00CD6FB1">
        <w:tc>
          <w:tcPr>
            <w:tcW w:w="2826" w:type="dxa"/>
            <w:vAlign w:val="center"/>
          </w:tcPr>
          <w:p w14:paraId="51F571AE" w14:textId="77777777" w:rsidR="0009502C" w:rsidRPr="00480672" w:rsidRDefault="0009502C" w:rsidP="0009502C">
            <w:pPr>
              <w:rPr>
                <w:rFonts w:ascii="Garamond" w:hAnsi="Garamond"/>
                <w:szCs w:val="24"/>
              </w:rPr>
            </w:pPr>
            <w:r w:rsidRPr="00480672">
              <w:rPr>
                <w:rFonts w:ascii="Garamond" w:hAnsi="Garamond"/>
                <w:szCs w:val="24"/>
              </w:rPr>
              <w:t>Legal Name of Company or Governmental Entity</w:t>
            </w:r>
          </w:p>
        </w:tc>
        <w:tc>
          <w:tcPr>
            <w:tcW w:w="5804" w:type="dxa"/>
            <w:shd w:val="clear" w:color="auto" w:fill="FFFF99"/>
            <w:vAlign w:val="center"/>
          </w:tcPr>
          <w:p w14:paraId="50170D4E" w14:textId="2EEA5C6A" w:rsidR="0009502C" w:rsidRPr="00DE5104" w:rsidRDefault="1A09B803" w:rsidP="1A09B803">
            <w:pPr>
              <w:rPr>
                <w:rFonts w:cs="Calibri"/>
              </w:rPr>
            </w:pPr>
            <w:r w:rsidRPr="00DE5104">
              <w:rPr>
                <w:rFonts w:cs="Calibri"/>
              </w:rPr>
              <w:t>3M Company</w:t>
            </w:r>
            <w:r w:rsidR="00870DE9" w:rsidRPr="00DE5104">
              <w:rPr>
                <w:rFonts w:cs="Calibri"/>
              </w:rPr>
              <w:t xml:space="preserve"> on behalf of IHG</w:t>
            </w:r>
          </w:p>
        </w:tc>
      </w:tr>
      <w:tr w:rsidR="0009502C" w:rsidRPr="00480672" w14:paraId="6949E424" w14:textId="77777777" w:rsidTr="00CD6FB1">
        <w:tc>
          <w:tcPr>
            <w:tcW w:w="2826" w:type="dxa"/>
            <w:vAlign w:val="center"/>
          </w:tcPr>
          <w:p w14:paraId="33DDC7FB" w14:textId="77777777" w:rsidR="0009502C" w:rsidRPr="00480672" w:rsidRDefault="0009502C" w:rsidP="0009502C">
            <w:pPr>
              <w:rPr>
                <w:rFonts w:ascii="Garamond" w:hAnsi="Garamond"/>
                <w:szCs w:val="24"/>
              </w:rPr>
            </w:pPr>
            <w:r w:rsidRPr="00480672">
              <w:rPr>
                <w:rFonts w:ascii="Garamond" w:hAnsi="Garamond"/>
                <w:szCs w:val="24"/>
              </w:rPr>
              <w:t>Company Mailing Address</w:t>
            </w:r>
          </w:p>
        </w:tc>
        <w:tc>
          <w:tcPr>
            <w:tcW w:w="5804" w:type="dxa"/>
            <w:shd w:val="clear" w:color="auto" w:fill="FFFF99"/>
            <w:vAlign w:val="center"/>
          </w:tcPr>
          <w:p w14:paraId="5E4DC9F7" w14:textId="18AEC5D8" w:rsidR="0009502C" w:rsidRPr="00DE5104" w:rsidRDefault="00147A1E" w:rsidP="0009502C">
            <w:pPr>
              <w:rPr>
                <w:rFonts w:cs="Calibri"/>
                <w:szCs w:val="24"/>
              </w:rPr>
            </w:pPr>
            <w:r w:rsidRPr="00DE5104">
              <w:rPr>
                <w:rFonts w:cs="Calibri"/>
                <w:szCs w:val="24"/>
              </w:rPr>
              <w:t>3M Center, 225-4N-14</w:t>
            </w:r>
          </w:p>
        </w:tc>
      </w:tr>
      <w:tr w:rsidR="0009502C" w:rsidRPr="00480672" w14:paraId="79394CB5" w14:textId="77777777" w:rsidTr="00CD6FB1">
        <w:tc>
          <w:tcPr>
            <w:tcW w:w="2826" w:type="dxa"/>
            <w:vAlign w:val="center"/>
          </w:tcPr>
          <w:p w14:paraId="52C229FF" w14:textId="77777777" w:rsidR="0009502C" w:rsidRPr="00480672" w:rsidRDefault="0009502C" w:rsidP="0009502C">
            <w:pPr>
              <w:rPr>
                <w:rFonts w:ascii="Garamond" w:hAnsi="Garamond"/>
                <w:szCs w:val="24"/>
              </w:rPr>
            </w:pPr>
            <w:r w:rsidRPr="00480672">
              <w:rPr>
                <w:rFonts w:ascii="Garamond" w:hAnsi="Garamond"/>
                <w:szCs w:val="24"/>
              </w:rPr>
              <w:t>Company City, State, Zip</w:t>
            </w:r>
          </w:p>
        </w:tc>
        <w:tc>
          <w:tcPr>
            <w:tcW w:w="5804" w:type="dxa"/>
            <w:shd w:val="clear" w:color="auto" w:fill="FFFF99"/>
            <w:vAlign w:val="center"/>
          </w:tcPr>
          <w:p w14:paraId="7DD1EB35" w14:textId="0680FBBE" w:rsidR="0009502C" w:rsidRPr="00DE5104" w:rsidRDefault="00147A1E" w:rsidP="0009502C">
            <w:pPr>
              <w:rPr>
                <w:rFonts w:cs="Calibri"/>
                <w:szCs w:val="24"/>
              </w:rPr>
            </w:pPr>
            <w:r w:rsidRPr="00DE5104">
              <w:rPr>
                <w:rFonts w:cs="Calibri"/>
                <w:szCs w:val="24"/>
              </w:rPr>
              <w:t>St. Paul, MN 55</w:t>
            </w:r>
            <w:r w:rsidR="00262FF0" w:rsidRPr="00DE5104">
              <w:rPr>
                <w:rFonts w:cs="Calibri"/>
                <w:szCs w:val="24"/>
              </w:rPr>
              <w:t>144-1000</w:t>
            </w:r>
          </w:p>
        </w:tc>
      </w:tr>
      <w:tr w:rsidR="0009502C" w:rsidRPr="00480672" w14:paraId="10F7D583" w14:textId="77777777" w:rsidTr="00CD6FB1">
        <w:tc>
          <w:tcPr>
            <w:tcW w:w="2826" w:type="dxa"/>
            <w:vAlign w:val="center"/>
          </w:tcPr>
          <w:p w14:paraId="2640B0B8" w14:textId="77777777" w:rsidR="0009502C" w:rsidRPr="00480672" w:rsidRDefault="0009502C" w:rsidP="0009502C">
            <w:pPr>
              <w:rPr>
                <w:rFonts w:ascii="Garamond" w:hAnsi="Garamond"/>
                <w:szCs w:val="24"/>
              </w:rPr>
            </w:pPr>
            <w:r w:rsidRPr="00480672">
              <w:rPr>
                <w:rFonts w:ascii="Garamond" w:hAnsi="Garamond"/>
                <w:szCs w:val="24"/>
              </w:rPr>
              <w:t>Company Website Address</w:t>
            </w:r>
          </w:p>
        </w:tc>
        <w:tc>
          <w:tcPr>
            <w:tcW w:w="5804" w:type="dxa"/>
            <w:shd w:val="clear" w:color="auto" w:fill="FFFF99"/>
            <w:vAlign w:val="center"/>
          </w:tcPr>
          <w:p w14:paraId="1AC84B27" w14:textId="0875D108" w:rsidR="0009502C" w:rsidRPr="00DE5104" w:rsidRDefault="00771661" w:rsidP="0009502C">
            <w:pPr>
              <w:rPr>
                <w:rFonts w:cs="Calibri"/>
                <w:szCs w:val="24"/>
              </w:rPr>
            </w:pPr>
            <w:r w:rsidRPr="00DE5104">
              <w:rPr>
                <w:rFonts w:cs="Calibri"/>
                <w:szCs w:val="24"/>
              </w:rPr>
              <w:t>3M.com</w:t>
            </w:r>
          </w:p>
        </w:tc>
      </w:tr>
      <w:tr w:rsidR="0009502C" w:rsidRPr="00480672" w14:paraId="618D8639" w14:textId="77777777" w:rsidTr="00CD6FB1">
        <w:tc>
          <w:tcPr>
            <w:tcW w:w="2826" w:type="dxa"/>
            <w:vAlign w:val="center"/>
          </w:tcPr>
          <w:p w14:paraId="0EC6BADD" w14:textId="77777777" w:rsidR="0009502C" w:rsidRPr="00480672" w:rsidRDefault="0009502C" w:rsidP="0009502C">
            <w:pPr>
              <w:rPr>
                <w:rFonts w:ascii="Garamond" w:hAnsi="Garamond"/>
                <w:szCs w:val="24"/>
              </w:rPr>
            </w:pPr>
            <w:r w:rsidRPr="00480672">
              <w:rPr>
                <w:rFonts w:ascii="Garamond" w:hAnsi="Garamond"/>
                <w:szCs w:val="24"/>
              </w:rPr>
              <w:t>Contact Person</w:t>
            </w:r>
          </w:p>
        </w:tc>
        <w:tc>
          <w:tcPr>
            <w:tcW w:w="5804" w:type="dxa"/>
            <w:shd w:val="clear" w:color="auto" w:fill="FFFF99"/>
            <w:vAlign w:val="center"/>
          </w:tcPr>
          <w:p w14:paraId="78FB7391" w14:textId="0D9D38E1" w:rsidR="0009502C" w:rsidRPr="00DE5104" w:rsidRDefault="000D376F" w:rsidP="1A09B803">
            <w:pPr>
              <w:rPr>
                <w:rFonts w:cs="Calibri"/>
              </w:rPr>
            </w:pPr>
            <w:r w:rsidRPr="00DE5104">
              <w:rPr>
                <w:rFonts w:cs="Calibri"/>
              </w:rPr>
              <w:t xml:space="preserve">Greg Florin </w:t>
            </w:r>
          </w:p>
        </w:tc>
      </w:tr>
      <w:tr w:rsidR="008F4E85" w:rsidRPr="00480672" w14:paraId="39B779B4" w14:textId="77777777" w:rsidTr="00CD6FB1">
        <w:tc>
          <w:tcPr>
            <w:tcW w:w="2826" w:type="dxa"/>
            <w:vAlign w:val="center"/>
          </w:tcPr>
          <w:p w14:paraId="0763A6FD" w14:textId="0623858B" w:rsidR="008F4E85" w:rsidRPr="00480672" w:rsidRDefault="008F4E85" w:rsidP="0009502C">
            <w:pPr>
              <w:rPr>
                <w:rFonts w:ascii="Garamond" w:hAnsi="Garamond"/>
                <w:szCs w:val="24"/>
              </w:rPr>
            </w:pPr>
            <w:r>
              <w:rPr>
                <w:rFonts w:ascii="Garamond" w:hAnsi="Garamond"/>
                <w:szCs w:val="24"/>
              </w:rPr>
              <w:t>Contact Title</w:t>
            </w:r>
          </w:p>
        </w:tc>
        <w:tc>
          <w:tcPr>
            <w:tcW w:w="5804" w:type="dxa"/>
            <w:shd w:val="clear" w:color="auto" w:fill="FFFF99"/>
            <w:vAlign w:val="center"/>
          </w:tcPr>
          <w:p w14:paraId="1509F2E2" w14:textId="4B34DE70" w:rsidR="008F4E85" w:rsidRPr="00DE5104" w:rsidRDefault="00B15D6E" w:rsidP="1A09B803">
            <w:pPr>
              <w:rPr>
                <w:rFonts w:cs="Calibri"/>
              </w:rPr>
            </w:pPr>
            <w:r w:rsidRPr="00DE5104">
              <w:rPr>
                <w:rFonts w:cs="Calibri"/>
              </w:rPr>
              <w:t>Global Portfolio Manager</w:t>
            </w:r>
          </w:p>
        </w:tc>
      </w:tr>
      <w:tr w:rsidR="0009502C" w:rsidRPr="00480672" w14:paraId="116C22A6" w14:textId="77777777" w:rsidTr="00CD6FB1">
        <w:tc>
          <w:tcPr>
            <w:tcW w:w="2826" w:type="dxa"/>
            <w:vAlign w:val="center"/>
          </w:tcPr>
          <w:p w14:paraId="0D631EFD" w14:textId="77777777" w:rsidR="0009502C" w:rsidRPr="00480672" w:rsidRDefault="0009502C" w:rsidP="0009502C">
            <w:pPr>
              <w:rPr>
                <w:rFonts w:ascii="Garamond" w:hAnsi="Garamond"/>
                <w:szCs w:val="24"/>
              </w:rPr>
            </w:pPr>
            <w:r w:rsidRPr="00480672">
              <w:rPr>
                <w:rFonts w:ascii="Garamond" w:hAnsi="Garamond"/>
                <w:szCs w:val="24"/>
              </w:rPr>
              <w:t>Company Telephone Number</w:t>
            </w:r>
          </w:p>
        </w:tc>
        <w:tc>
          <w:tcPr>
            <w:tcW w:w="5804" w:type="dxa"/>
            <w:shd w:val="clear" w:color="auto" w:fill="FFFF99"/>
            <w:vAlign w:val="center"/>
          </w:tcPr>
          <w:p w14:paraId="2EA88111" w14:textId="5CFBA6D7" w:rsidR="0009502C" w:rsidRPr="00DE5104" w:rsidRDefault="00BD0706" w:rsidP="1A09B803">
            <w:pPr>
              <w:rPr>
                <w:rFonts w:cs="Calibri"/>
              </w:rPr>
            </w:pPr>
            <w:r w:rsidRPr="00DE5104">
              <w:rPr>
                <w:rFonts w:cs="Calibri"/>
              </w:rPr>
              <w:t>(651) 733-5233</w:t>
            </w:r>
          </w:p>
        </w:tc>
      </w:tr>
      <w:tr w:rsidR="0009502C" w:rsidRPr="00480672" w14:paraId="1D2A5329" w14:textId="77777777" w:rsidTr="00CD6FB1">
        <w:tc>
          <w:tcPr>
            <w:tcW w:w="2826" w:type="dxa"/>
            <w:vAlign w:val="center"/>
          </w:tcPr>
          <w:p w14:paraId="7C79F9FE" w14:textId="77777777" w:rsidR="0009502C" w:rsidRPr="00480672" w:rsidRDefault="0009502C" w:rsidP="0009502C">
            <w:pPr>
              <w:rPr>
                <w:rFonts w:ascii="Garamond" w:hAnsi="Garamond"/>
                <w:szCs w:val="24"/>
              </w:rPr>
            </w:pPr>
            <w:r w:rsidRPr="00480672">
              <w:rPr>
                <w:rFonts w:ascii="Garamond" w:hAnsi="Garamond"/>
                <w:szCs w:val="24"/>
              </w:rPr>
              <w:t>Company Fax Number</w:t>
            </w:r>
          </w:p>
        </w:tc>
        <w:tc>
          <w:tcPr>
            <w:tcW w:w="5804" w:type="dxa"/>
            <w:shd w:val="clear" w:color="auto" w:fill="FFFF99"/>
            <w:vAlign w:val="center"/>
          </w:tcPr>
          <w:p w14:paraId="6E786E3F" w14:textId="0D1AEB7A" w:rsidR="0009502C" w:rsidRPr="00DE5104" w:rsidRDefault="00262FF0" w:rsidP="0009502C">
            <w:pPr>
              <w:rPr>
                <w:rFonts w:cs="Calibri"/>
                <w:szCs w:val="24"/>
              </w:rPr>
            </w:pPr>
            <w:r w:rsidRPr="00DE5104">
              <w:rPr>
                <w:rFonts w:cs="Calibri"/>
                <w:szCs w:val="24"/>
              </w:rPr>
              <w:t>N/A</w:t>
            </w:r>
          </w:p>
        </w:tc>
      </w:tr>
      <w:tr w:rsidR="0009502C" w:rsidRPr="00480672" w14:paraId="157B4B02" w14:textId="77777777" w:rsidTr="00CD6FB1">
        <w:tc>
          <w:tcPr>
            <w:tcW w:w="2826" w:type="dxa"/>
            <w:vAlign w:val="center"/>
          </w:tcPr>
          <w:p w14:paraId="7BC51180" w14:textId="77777777" w:rsidR="0009502C" w:rsidRPr="00480672" w:rsidRDefault="0009502C" w:rsidP="0009502C">
            <w:pPr>
              <w:rPr>
                <w:rFonts w:ascii="Garamond" w:hAnsi="Garamond"/>
                <w:szCs w:val="24"/>
              </w:rPr>
            </w:pPr>
            <w:r w:rsidRPr="00480672">
              <w:rPr>
                <w:rFonts w:ascii="Garamond" w:hAnsi="Garamond"/>
                <w:szCs w:val="24"/>
              </w:rPr>
              <w:t>Contact E-mail</w:t>
            </w:r>
          </w:p>
        </w:tc>
        <w:tc>
          <w:tcPr>
            <w:tcW w:w="5804" w:type="dxa"/>
            <w:shd w:val="clear" w:color="auto" w:fill="FFFF99"/>
            <w:vAlign w:val="center"/>
          </w:tcPr>
          <w:p w14:paraId="523D51E3" w14:textId="19C99381" w:rsidR="0009502C" w:rsidRPr="00DE5104" w:rsidRDefault="00BD0706" w:rsidP="0009502C">
            <w:pPr>
              <w:rPr>
                <w:rFonts w:cs="Calibri"/>
                <w:szCs w:val="24"/>
              </w:rPr>
            </w:pPr>
            <w:r w:rsidRPr="00DE5104">
              <w:rPr>
                <w:rFonts w:cs="Calibri"/>
                <w:szCs w:val="24"/>
              </w:rPr>
              <w:t>gjflorin2@mmm.com</w:t>
            </w:r>
          </w:p>
        </w:tc>
      </w:tr>
      <w:tr w:rsidR="0009502C" w:rsidRPr="00480672" w14:paraId="40836350" w14:textId="77777777" w:rsidTr="00CD6FB1">
        <w:tc>
          <w:tcPr>
            <w:tcW w:w="2826" w:type="dxa"/>
            <w:tcBorders>
              <w:bottom w:val="single" w:sz="4" w:space="0" w:color="auto"/>
            </w:tcBorders>
            <w:vAlign w:val="center"/>
          </w:tcPr>
          <w:p w14:paraId="35F94187" w14:textId="77777777" w:rsidR="0009502C" w:rsidRPr="00480672" w:rsidRDefault="0009502C" w:rsidP="0009502C">
            <w:pPr>
              <w:rPr>
                <w:rFonts w:ascii="Garamond" w:hAnsi="Garamond"/>
                <w:szCs w:val="24"/>
              </w:rPr>
            </w:pPr>
            <w:r w:rsidRPr="00480672">
              <w:rPr>
                <w:rFonts w:ascii="Garamond" w:hAnsi="Garamond"/>
                <w:szCs w:val="24"/>
              </w:rPr>
              <w:t>Industry of Company</w:t>
            </w:r>
          </w:p>
        </w:tc>
        <w:tc>
          <w:tcPr>
            <w:tcW w:w="5804" w:type="dxa"/>
            <w:tcBorders>
              <w:bottom w:val="single" w:sz="4" w:space="0" w:color="auto"/>
            </w:tcBorders>
            <w:shd w:val="clear" w:color="auto" w:fill="FFFF99"/>
            <w:vAlign w:val="center"/>
          </w:tcPr>
          <w:p w14:paraId="36539B8E" w14:textId="61CB5526" w:rsidR="0009502C" w:rsidRPr="00DE5104" w:rsidRDefault="00262FF0" w:rsidP="0009502C">
            <w:pPr>
              <w:rPr>
                <w:rFonts w:cs="Calibri"/>
                <w:szCs w:val="24"/>
              </w:rPr>
            </w:pPr>
            <w:r w:rsidRPr="00DE5104">
              <w:rPr>
                <w:rFonts w:cs="Calibri"/>
                <w:szCs w:val="24"/>
              </w:rPr>
              <w:t>Transportation Safety</w:t>
            </w:r>
          </w:p>
        </w:tc>
      </w:tr>
      <w:tr w:rsidR="006B731B" w:rsidRPr="00480672" w14:paraId="5E7E04D8" w14:textId="77777777" w:rsidTr="00976DAB">
        <w:tc>
          <w:tcPr>
            <w:tcW w:w="2826" w:type="dxa"/>
            <w:shd w:val="clear" w:color="auto" w:fill="B3B3B3"/>
            <w:vAlign w:val="center"/>
          </w:tcPr>
          <w:p w14:paraId="45A8BD38" w14:textId="74CEEB9E" w:rsidR="006B731B" w:rsidRPr="00480672" w:rsidRDefault="006B731B" w:rsidP="00976DAB">
            <w:pPr>
              <w:rPr>
                <w:rFonts w:ascii="Garamond" w:hAnsi="Garamond"/>
                <w:b/>
                <w:bCs/>
                <w:szCs w:val="24"/>
              </w:rPr>
            </w:pPr>
            <w:r w:rsidRPr="00480672">
              <w:rPr>
                <w:rFonts w:ascii="Garamond" w:hAnsi="Garamond"/>
                <w:b/>
                <w:bCs/>
                <w:szCs w:val="24"/>
              </w:rPr>
              <w:t xml:space="preserve">Customer </w:t>
            </w:r>
            <w:r>
              <w:rPr>
                <w:rFonts w:ascii="Garamond" w:hAnsi="Garamond"/>
                <w:b/>
                <w:bCs/>
                <w:szCs w:val="24"/>
              </w:rPr>
              <w:t>3</w:t>
            </w:r>
          </w:p>
        </w:tc>
        <w:tc>
          <w:tcPr>
            <w:tcW w:w="5804" w:type="dxa"/>
            <w:tcBorders>
              <w:bottom w:val="single" w:sz="4" w:space="0" w:color="auto"/>
            </w:tcBorders>
            <w:shd w:val="clear" w:color="auto" w:fill="B3B3B3"/>
            <w:vAlign w:val="center"/>
          </w:tcPr>
          <w:p w14:paraId="756FD652" w14:textId="77777777" w:rsidR="006B731B" w:rsidRPr="00DE5104" w:rsidRDefault="006B731B" w:rsidP="00976DAB">
            <w:pPr>
              <w:rPr>
                <w:rFonts w:cs="Calibri"/>
                <w:szCs w:val="24"/>
              </w:rPr>
            </w:pPr>
          </w:p>
        </w:tc>
      </w:tr>
      <w:tr w:rsidR="006B731B" w14:paraId="06FD14F0" w14:textId="77777777" w:rsidTr="00976DAB">
        <w:tc>
          <w:tcPr>
            <w:tcW w:w="2826" w:type="dxa"/>
            <w:vAlign w:val="center"/>
          </w:tcPr>
          <w:p w14:paraId="238CB274" w14:textId="77777777" w:rsidR="006B731B" w:rsidRPr="00480672" w:rsidRDefault="006B731B" w:rsidP="00976DAB">
            <w:pPr>
              <w:rPr>
                <w:rFonts w:ascii="Garamond" w:hAnsi="Garamond"/>
                <w:szCs w:val="24"/>
              </w:rPr>
            </w:pPr>
            <w:r w:rsidRPr="00480672">
              <w:rPr>
                <w:rFonts w:ascii="Garamond" w:hAnsi="Garamond"/>
                <w:szCs w:val="24"/>
              </w:rPr>
              <w:t>Legal Name of Company or Governmental Entity</w:t>
            </w:r>
          </w:p>
        </w:tc>
        <w:tc>
          <w:tcPr>
            <w:tcW w:w="5804" w:type="dxa"/>
            <w:shd w:val="clear" w:color="auto" w:fill="FFFF99"/>
            <w:vAlign w:val="center"/>
          </w:tcPr>
          <w:p w14:paraId="67A6D9C4" w14:textId="4C76791C" w:rsidR="006B731B" w:rsidRPr="00DE5104" w:rsidRDefault="00304B0A" w:rsidP="00976DAB">
            <w:pPr>
              <w:rPr>
                <w:rFonts w:cs="Calibri"/>
              </w:rPr>
            </w:pPr>
            <w:r w:rsidRPr="00DE5104">
              <w:rPr>
                <w:rFonts w:cs="Calibri"/>
              </w:rPr>
              <w:t xml:space="preserve">State of </w:t>
            </w:r>
            <w:r w:rsidR="006B731B" w:rsidRPr="00DE5104">
              <w:rPr>
                <w:rFonts w:cs="Calibri"/>
              </w:rPr>
              <w:t xml:space="preserve">Alaska </w:t>
            </w:r>
            <w:r w:rsidRPr="00DE5104">
              <w:rPr>
                <w:rFonts w:cs="Calibri"/>
              </w:rPr>
              <w:t xml:space="preserve">Division </w:t>
            </w:r>
            <w:r w:rsidR="006B731B" w:rsidRPr="00DE5104">
              <w:rPr>
                <w:rFonts w:cs="Calibri"/>
              </w:rPr>
              <w:t>of Motor Vehicles</w:t>
            </w:r>
            <w:r w:rsidR="00C272F2" w:rsidRPr="00DE5104">
              <w:rPr>
                <w:rFonts w:cs="Calibri"/>
              </w:rPr>
              <w:t xml:space="preserve"> on behalf of IHG</w:t>
            </w:r>
          </w:p>
        </w:tc>
      </w:tr>
      <w:tr w:rsidR="006B731B" w14:paraId="7294EC77" w14:textId="77777777" w:rsidTr="00976DAB">
        <w:tc>
          <w:tcPr>
            <w:tcW w:w="2826" w:type="dxa"/>
            <w:vAlign w:val="center"/>
          </w:tcPr>
          <w:p w14:paraId="361901C5" w14:textId="77777777" w:rsidR="006B731B" w:rsidRPr="00480672" w:rsidRDefault="006B731B" w:rsidP="00976DAB">
            <w:pPr>
              <w:rPr>
                <w:rFonts w:ascii="Garamond" w:hAnsi="Garamond"/>
                <w:szCs w:val="24"/>
              </w:rPr>
            </w:pPr>
            <w:r w:rsidRPr="00480672">
              <w:rPr>
                <w:rFonts w:ascii="Garamond" w:hAnsi="Garamond"/>
                <w:szCs w:val="24"/>
              </w:rPr>
              <w:t>Company Mailing Address</w:t>
            </w:r>
          </w:p>
        </w:tc>
        <w:tc>
          <w:tcPr>
            <w:tcW w:w="5804" w:type="dxa"/>
            <w:shd w:val="clear" w:color="auto" w:fill="FFFF99"/>
            <w:vAlign w:val="center"/>
          </w:tcPr>
          <w:p w14:paraId="7865C073" w14:textId="37081041" w:rsidR="006B731B" w:rsidRPr="00DE5104" w:rsidRDefault="00527515" w:rsidP="00976DAB">
            <w:pPr>
              <w:rPr>
                <w:rFonts w:cs="Calibri"/>
              </w:rPr>
            </w:pPr>
            <w:r w:rsidRPr="00DE5104">
              <w:rPr>
                <w:rFonts w:cs="Calibri"/>
              </w:rPr>
              <w:t>1300 W Benson Blvd.</w:t>
            </w:r>
          </w:p>
        </w:tc>
      </w:tr>
      <w:tr w:rsidR="006B731B" w14:paraId="41214567" w14:textId="77777777" w:rsidTr="00976DAB">
        <w:tc>
          <w:tcPr>
            <w:tcW w:w="2826" w:type="dxa"/>
            <w:vAlign w:val="center"/>
          </w:tcPr>
          <w:p w14:paraId="564098A0" w14:textId="77777777" w:rsidR="006B731B" w:rsidRPr="00480672" w:rsidRDefault="006B731B" w:rsidP="00976DAB">
            <w:pPr>
              <w:rPr>
                <w:rFonts w:ascii="Garamond" w:hAnsi="Garamond"/>
                <w:szCs w:val="24"/>
              </w:rPr>
            </w:pPr>
            <w:r w:rsidRPr="00480672">
              <w:rPr>
                <w:rFonts w:ascii="Garamond" w:hAnsi="Garamond"/>
                <w:szCs w:val="24"/>
              </w:rPr>
              <w:t>Company City, State, Zip</w:t>
            </w:r>
          </w:p>
        </w:tc>
        <w:tc>
          <w:tcPr>
            <w:tcW w:w="5804" w:type="dxa"/>
            <w:shd w:val="clear" w:color="auto" w:fill="FFFF99"/>
            <w:vAlign w:val="center"/>
          </w:tcPr>
          <w:p w14:paraId="072C14A9" w14:textId="3168D856" w:rsidR="006B731B" w:rsidRPr="00DE5104" w:rsidRDefault="00527515" w:rsidP="00976DAB">
            <w:pPr>
              <w:rPr>
                <w:rFonts w:cs="Calibri"/>
              </w:rPr>
            </w:pPr>
            <w:r w:rsidRPr="00DE5104">
              <w:rPr>
                <w:rFonts w:cs="Calibri"/>
              </w:rPr>
              <w:t>Anchorage, Alaska</w:t>
            </w:r>
            <w:r w:rsidR="000B4BE8" w:rsidRPr="00DE5104">
              <w:rPr>
                <w:rFonts w:cs="Calibri"/>
              </w:rPr>
              <w:t xml:space="preserve"> 99503</w:t>
            </w:r>
          </w:p>
        </w:tc>
      </w:tr>
      <w:tr w:rsidR="006B731B" w14:paraId="575C0B27" w14:textId="77777777" w:rsidTr="00976DAB">
        <w:tc>
          <w:tcPr>
            <w:tcW w:w="2826" w:type="dxa"/>
            <w:vAlign w:val="center"/>
          </w:tcPr>
          <w:p w14:paraId="34704820" w14:textId="77777777" w:rsidR="006B731B" w:rsidRPr="00480672" w:rsidRDefault="006B731B" w:rsidP="00976DAB">
            <w:pPr>
              <w:rPr>
                <w:rFonts w:ascii="Garamond" w:hAnsi="Garamond"/>
                <w:szCs w:val="24"/>
              </w:rPr>
            </w:pPr>
            <w:r w:rsidRPr="00480672">
              <w:rPr>
                <w:rFonts w:ascii="Garamond" w:hAnsi="Garamond"/>
                <w:szCs w:val="24"/>
              </w:rPr>
              <w:t>Company Website Address</w:t>
            </w:r>
          </w:p>
        </w:tc>
        <w:tc>
          <w:tcPr>
            <w:tcW w:w="5804" w:type="dxa"/>
            <w:shd w:val="clear" w:color="auto" w:fill="FFFF99"/>
            <w:vAlign w:val="center"/>
          </w:tcPr>
          <w:p w14:paraId="528BC6F2" w14:textId="5A141200" w:rsidR="006B731B" w:rsidRPr="00DE5104" w:rsidRDefault="00D949A9" w:rsidP="00976DAB">
            <w:pPr>
              <w:rPr>
                <w:rFonts w:cs="Calibri"/>
              </w:rPr>
            </w:pPr>
            <w:r w:rsidRPr="00DE5104">
              <w:rPr>
                <w:rFonts w:cs="Calibri"/>
              </w:rPr>
              <w:t>d</w:t>
            </w:r>
            <w:r w:rsidR="000B4BE8" w:rsidRPr="00DE5104">
              <w:rPr>
                <w:rFonts w:cs="Calibri"/>
              </w:rPr>
              <w:t>oa</w:t>
            </w:r>
            <w:r w:rsidRPr="00DE5104">
              <w:rPr>
                <w:rFonts w:cs="Calibri"/>
              </w:rPr>
              <w:t>.aslaka.gov/dmv/</w:t>
            </w:r>
          </w:p>
        </w:tc>
      </w:tr>
      <w:tr w:rsidR="006B731B" w14:paraId="15D8BCC0" w14:textId="77777777" w:rsidTr="00976DAB">
        <w:tc>
          <w:tcPr>
            <w:tcW w:w="2826" w:type="dxa"/>
            <w:vAlign w:val="center"/>
          </w:tcPr>
          <w:p w14:paraId="0124BDD3" w14:textId="77777777" w:rsidR="006B731B" w:rsidRPr="00480672" w:rsidRDefault="006B731B" w:rsidP="00976DAB">
            <w:pPr>
              <w:rPr>
                <w:rFonts w:ascii="Garamond" w:hAnsi="Garamond"/>
                <w:szCs w:val="24"/>
              </w:rPr>
            </w:pPr>
            <w:r w:rsidRPr="00480672">
              <w:rPr>
                <w:rFonts w:ascii="Garamond" w:hAnsi="Garamond"/>
                <w:szCs w:val="24"/>
              </w:rPr>
              <w:t>Contact Person</w:t>
            </w:r>
          </w:p>
        </w:tc>
        <w:tc>
          <w:tcPr>
            <w:tcW w:w="5804" w:type="dxa"/>
            <w:shd w:val="clear" w:color="auto" w:fill="FFFF99"/>
            <w:vAlign w:val="center"/>
          </w:tcPr>
          <w:p w14:paraId="7992F548" w14:textId="1ACC8733" w:rsidR="006B731B" w:rsidRPr="00DE5104" w:rsidRDefault="006B731B" w:rsidP="00976DAB">
            <w:pPr>
              <w:rPr>
                <w:rFonts w:cs="Calibri"/>
              </w:rPr>
            </w:pPr>
            <w:r w:rsidRPr="00DE5104">
              <w:rPr>
                <w:rFonts w:cs="Calibri"/>
              </w:rPr>
              <w:t>Joanne Ols</w:t>
            </w:r>
            <w:r w:rsidR="007A31DD" w:rsidRPr="00DE5104">
              <w:rPr>
                <w:rFonts w:cs="Calibri"/>
              </w:rPr>
              <w:t>en</w:t>
            </w:r>
          </w:p>
        </w:tc>
      </w:tr>
      <w:tr w:rsidR="006B731B" w14:paraId="6257B005" w14:textId="77777777" w:rsidTr="00976DAB">
        <w:tc>
          <w:tcPr>
            <w:tcW w:w="2826" w:type="dxa"/>
            <w:vAlign w:val="center"/>
          </w:tcPr>
          <w:p w14:paraId="36CDDEDA" w14:textId="77777777" w:rsidR="006B731B" w:rsidRPr="00480672" w:rsidRDefault="006B731B" w:rsidP="00976DAB">
            <w:pPr>
              <w:rPr>
                <w:rFonts w:ascii="Garamond" w:hAnsi="Garamond"/>
                <w:szCs w:val="24"/>
              </w:rPr>
            </w:pPr>
            <w:r>
              <w:rPr>
                <w:rFonts w:ascii="Garamond" w:hAnsi="Garamond"/>
                <w:szCs w:val="24"/>
              </w:rPr>
              <w:t>Contact Title</w:t>
            </w:r>
          </w:p>
        </w:tc>
        <w:tc>
          <w:tcPr>
            <w:tcW w:w="5804" w:type="dxa"/>
            <w:shd w:val="clear" w:color="auto" w:fill="FFFF99"/>
            <w:vAlign w:val="center"/>
          </w:tcPr>
          <w:p w14:paraId="12EB2784" w14:textId="2A75923D" w:rsidR="006B731B" w:rsidRPr="00DE5104" w:rsidRDefault="006B731B" w:rsidP="00976DAB">
            <w:pPr>
              <w:rPr>
                <w:rFonts w:cs="Calibri"/>
              </w:rPr>
            </w:pPr>
            <w:r w:rsidRPr="00DE5104">
              <w:rPr>
                <w:rFonts w:cs="Calibri"/>
              </w:rPr>
              <w:t xml:space="preserve">Interim Director </w:t>
            </w:r>
          </w:p>
        </w:tc>
      </w:tr>
      <w:tr w:rsidR="006B731B" w14:paraId="36BB85B4" w14:textId="77777777" w:rsidTr="00976DAB">
        <w:tc>
          <w:tcPr>
            <w:tcW w:w="2826" w:type="dxa"/>
            <w:vAlign w:val="center"/>
          </w:tcPr>
          <w:p w14:paraId="59088B14" w14:textId="77777777" w:rsidR="006B731B" w:rsidRPr="00480672" w:rsidRDefault="006B731B" w:rsidP="00976DAB">
            <w:pPr>
              <w:rPr>
                <w:rFonts w:ascii="Garamond" w:hAnsi="Garamond"/>
                <w:szCs w:val="24"/>
              </w:rPr>
            </w:pPr>
            <w:r w:rsidRPr="00480672">
              <w:rPr>
                <w:rFonts w:ascii="Garamond" w:hAnsi="Garamond"/>
                <w:szCs w:val="24"/>
              </w:rPr>
              <w:t>Company Telephone Number</w:t>
            </w:r>
          </w:p>
        </w:tc>
        <w:tc>
          <w:tcPr>
            <w:tcW w:w="5804" w:type="dxa"/>
            <w:shd w:val="clear" w:color="auto" w:fill="FFFF99"/>
            <w:vAlign w:val="center"/>
          </w:tcPr>
          <w:p w14:paraId="37CC613F" w14:textId="3DBFF275" w:rsidR="006B731B" w:rsidRPr="00DE5104" w:rsidRDefault="00FD1398" w:rsidP="00976DAB">
            <w:pPr>
              <w:rPr>
                <w:rFonts w:cs="Calibri"/>
              </w:rPr>
            </w:pPr>
            <w:r w:rsidRPr="00DE5104">
              <w:rPr>
                <w:rFonts w:cs="Calibri"/>
              </w:rPr>
              <w:t>(</w:t>
            </w:r>
            <w:r w:rsidR="007A31DD" w:rsidRPr="00DE5104">
              <w:rPr>
                <w:rFonts w:cs="Calibri"/>
              </w:rPr>
              <w:t>907</w:t>
            </w:r>
            <w:r w:rsidR="00C272F2" w:rsidRPr="00DE5104">
              <w:rPr>
                <w:rFonts w:cs="Calibri"/>
              </w:rPr>
              <w:t>)</w:t>
            </w:r>
            <w:r w:rsidRPr="00DE5104">
              <w:rPr>
                <w:rFonts w:cs="Calibri"/>
              </w:rPr>
              <w:t xml:space="preserve"> </w:t>
            </w:r>
            <w:r w:rsidR="007A31DD" w:rsidRPr="00DE5104">
              <w:rPr>
                <w:rFonts w:cs="Calibri"/>
              </w:rPr>
              <w:t>269-5574</w:t>
            </w:r>
          </w:p>
        </w:tc>
      </w:tr>
      <w:tr w:rsidR="006B731B" w14:paraId="2721BCC3" w14:textId="77777777" w:rsidTr="00976DAB">
        <w:tc>
          <w:tcPr>
            <w:tcW w:w="2826" w:type="dxa"/>
            <w:vAlign w:val="center"/>
          </w:tcPr>
          <w:p w14:paraId="53051FBC" w14:textId="77777777" w:rsidR="006B731B" w:rsidRPr="00480672" w:rsidRDefault="006B731B" w:rsidP="00976DAB">
            <w:pPr>
              <w:rPr>
                <w:rFonts w:ascii="Garamond" w:hAnsi="Garamond"/>
                <w:szCs w:val="24"/>
              </w:rPr>
            </w:pPr>
            <w:r w:rsidRPr="00480672">
              <w:rPr>
                <w:rFonts w:ascii="Garamond" w:hAnsi="Garamond"/>
                <w:szCs w:val="24"/>
              </w:rPr>
              <w:t>Company Fax Number</w:t>
            </w:r>
          </w:p>
        </w:tc>
        <w:tc>
          <w:tcPr>
            <w:tcW w:w="5804" w:type="dxa"/>
            <w:shd w:val="clear" w:color="auto" w:fill="FFFF99"/>
            <w:vAlign w:val="center"/>
          </w:tcPr>
          <w:p w14:paraId="069F44DE" w14:textId="28F4343C" w:rsidR="006B731B" w:rsidRPr="00DE5104" w:rsidRDefault="00FD1398" w:rsidP="00976DAB">
            <w:pPr>
              <w:rPr>
                <w:rFonts w:cs="Calibri"/>
              </w:rPr>
            </w:pPr>
            <w:r w:rsidRPr="00DE5104">
              <w:rPr>
                <w:rFonts w:cs="Calibri"/>
              </w:rPr>
              <w:t>(</w:t>
            </w:r>
            <w:r w:rsidR="007A31DD" w:rsidRPr="00DE5104">
              <w:rPr>
                <w:rFonts w:cs="Calibri"/>
              </w:rPr>
              <w:t>907</w:t>
            </w:r>
            <w:r w:rsidRPr="00DE5104">
              <w:rPr>
                <w:rFonts w:cs="Calibri"/>
              </w:rPr>
              <w:t xml:space="preserve">) </w:t>
            </w:r>
            <w:r w:rsidR="007A31DD" w:rsidRPr="00DE5104">
              <w:rPr>
                <w:rFonts w:cs="Calibri"/>
              </w:rPr>
              <w:t>269-5081</w:t>
            </w:r>
          </w:p>
        </w:tc>
      </w:tr>
      <w:tr w:rsidR="006B731B" w14:paraId="22DC253E" w14:textId="77777777" w:rsidTr="00976DAB">
        <w:tc>
          <w:tcPr>
            <w:tcW w:w="2826" w:type="dxa"/>
            <w:vAlign w:val="center"/>
          </w:tcPr>
          <w:p w14:paraId="54533C96" w14:textId="77777777" w:rsidR="006B731B" w:rsidRPr="00480672" w:rsidRDefault="006B731B" w:rsidP="00976DAB">
            <w:pPr>
              <w:rPr>
                <w:rFonts w:ascii="Garamond" w:hAnsi="Garamond"/>
                <w:szCs w:val="24"/>
              </w:rPr>
            </w:pPr>
            <w:r w:rsidRPr="00480672">
              <w:rPr>
                <w:rFonts w:ascii="Garamond" w:hAnsi="Garamond"/>
                <w:szCs w:val="24"/>
              </w:rPr>
              <w:t>Contact E-mail</w:t>
            </w:r>
          </w:p>
        </w:tc>
        <w:tc>
          <w:tcPr>
            <w:tcW w:w="5804" w:type="dxa"/>
            <w:shd w:val="clear" w:color="auto" w:fill="FFFF99"/>
            <w:vAlign w:val="center"/>
          </w:tcPr>
          <w:p w14:paraId="184825BB" w14:textId="2D102741" w:rsidR="006B731B" w:rsidRPr="00DE5104" w:rsidRDefault="007A31DD" w:rsidP="00976DAB">
            <w:pPr>
              <w:rPr>
                <w:rFonts w:cs="Calibri"/>
              </w:rPr>
            </w:pPr>
            <w:r w:rsidRPr="00DE5104">
              <w:rPr>
                <w:rFonts w:cs="Calibri"/>
              </w:rPr>
              <w:t>Joanne.olsen@alaska.gov</w:t>
            </w:r>
          </w:p>
        </w:tc>
      </w:tr>
      <w:tr w:rsidR="006B731B" w14:paraId="029579AA" w14:textId="77777777" w:rsidTr="00976DAB">
        <w:tc>
          <w:tcPr>
            <w:tcW w:w="2826" w:type="dxa"/>
            <w:vAlign w:val="center"/>
          </w:tcPr>
          <w:p w14:paraId="728D78BD" w14:textId="77777777" w:rsidR="006B731B" w:rsidRPr="00480672" w:rsidRDefault="006B731B" w:rsidP="00976DAB">
            <w:pPr>
              <w:rPr>
                <w:rFonts w:ascii="Garamond" w:hAnsi="Garamond"/>
                <w:szCs w:val="24"/>
              </w:rPr>
            </w:pPr>
            <w:r w:rsidRPr="00480672">
              <w:rPr>
                <w:rFonts w:ascii="Garamond" w:hAnsi="Garamond"/>
                <w:szCs w:val="24"/>
              </w:rPr>
              <w:t>Industry of Company</w:t>
            </w:r>
          </w:p>
        </w:tc>
        <w:tc>
          <w:tcPr>
            <w:tcW w:w="5804" w:type="dxa"/>
            <w:shd w:val="clear" w:color="auto" w:fill="FFFF99"/>
            <w:vAlign w:val="center"/>
          </w:tcPr>
          <w:p w14:paraId="385DD3DC" w14:textId="77777777" w:rsidR="006B731B" w:rsidRPr="00DE5104" w:rsidRDefault="006B731B" w:rsidP="00976DAB">
            <w:pPr>
              <w:rPr>
                <w:rFonts w:cs="Calibri"/>
              </w:rPr>
            </w:pPr>
            <w:r w:rsidRPr="00DE5104">
              <w:rPr>
                <w:rFonts w:cs="Calibri"/>
              </w:rPr>
              <w:t>Government</w:t>
            </w:r>
          </w:p>
        </w:tc>
      </w:tr>
      <w:tr w:rsidR="0009502C" w:rsidRPr="00480672" w14:paraId="4D3FC23F" w14:textId="77777777" w:rsidTr="00CD6FB1">
        <w:tc>
          <w:tcPr>
            <w:tcW w:w="2826" w:type="dxa"/>
            <w:shd w:val="clear" w:color="auto" w:fill="B3B3B3"/>
            <w:vAlign w:val="center"/>
          </w:tcPr>
          <w:p w14:paraId="0B85CDE8" w14:textId="30974B36" w:rsidR="0009502C" w:rsidRPr="00480672" w:rsidRDefault="0009502C" w:rsidP="0009502C">
            <w:pPr>
              <w:rPr>
                <w:rFonts w:ascii="Garamond" w:hAnsi="Garamond"/>
                <w:b/>
                <w:bCs/>
                <w:szCs w:val="24"/>
              </w:rPr>
            </w:pPr>
            <w:r w:rsidRPr="00480672">
              <w:rPr>
                <w:rFonts w:ascii="Garamond" w:hAnsi="Garamond"/>
                <w:b/>
                <w:bCs/>
                <w:szCs w:val="24"/>
              </w:rPr>
              <w:t xml:space="preserve">Customer </w:t>
            </w:r>
            <w:r w:rsidR="006B731B">
              <w:rPr>
                <w:rFonts w:ascii="Garamond" w:hAnsi="Garamond"/>
                <w:b/>
                <w:bCs/>
                <w:szCs w:val="24"/>
              </w:rPr>
              <w:t>4</w:t>
            </w:r>
          </w:p>
        </w:tc>
        <w:tc>
          <w:tcPr>
            <w:tcW w:w="5804" w:type="dxa"/>
            <w:tcBorders>
              <w:bottom w:val="single" w:sz="4" w:space="0" w:color="auto"/>
            </w:tcBorders>
            <w:shd w:val="clear" w:color="auto" w:fill="B3B3B3"/>
            <w:vAlign w:val="center"/>
          </w:tcPr>
          <w:p w14:paraId="2738E897" w14:textId="77777777" w:rsidR="0009502C" w:rsidRPr="00DE5104" w:rsidRDefault="0009502C" w:rsidP="0009502C">
            <w:pPr>
              <w:rPr>
                <w:rFonts w:cs="Calibri"/>
                <w:szCs w:val="24"/>
              </w:rPr>
            </w:pPr>
          </w:p>
        </w:tc>
      </w:tr>
      <w:tr w:rsidR="0009502C" w:rsidRPr="00480672" w14:paraId="657337DC" w14:textId="77777777" w:rsidTr="00CD6FB1">
        <w:tc>
          <w:tcPr>
            <w:tcW w:w="2826" w:type="dxa"/>
            <w:vAlign w:val="center"/>
          </w:tcPr>
          <w:p w14:paraId="220BB91D" w14:textId="77777777" w:rsidR="0009502C" w:rsidRPr="00480672" w:rsidRDefault="0009502C" w:rsidP="0009502C">
            <w:pPr>
              <w:rPr>
                <w:rFonts w:ascii="Garamond" w:hAnsi="Garamond"/>
                <w:szCs w:val="24"/>
              </w:rPr>
            </w:pPr>
            <w:r w:rsidRPr="00480672">
              <w:rPr>
                <w:rFonts w:ascii="Garamond" w:hAnsi="Garamond"/>
                <w:szCs w:val="24"/>
              </w:rPr>
              <w:t>Legal Name of Company or Governmental Entity</w:t>
            </w:r>
          </w:p>
        </w:tc>
        <w:tc>
          <w:tcPr>
            <w:tcW w:w="5804" w:type="dxa"/>
            <w:shd w:val="clear" w:color="auto" w:fill="FFFF99"/>
            <w:vAlign w:val="center"/>
          </w:tcPr>
          <w:p w14:paraId="2DF22AE2" w14:textId="006B72C9" w:rsidR="756784C4" w:rsidRPr="00DE5104" w:rsidRDefault="756784C4" w:rsidP="756784C4">
            <w:pPr>
              <w:rPr>
                <w:rFonts w:cs="Calibri"/>
              </w:rPr>
            </w:pPr>
            <w:r w:rsidRPr="00DE5104">
              <w:rPr>
                <w:rFonts w:cs="Calibri"/>
              </w:rPr>
              <w:t>Tennessee Department of Revenue</w:t>
            </w:r>
            <w:r w:rsidR="00DB19C3" w:rsidRPr="00DE5104">
              <w:rPr>
                <w:rFonts w:cs="Calibri"/>
              </w:rPr>
              <w:t xml:space="preserve"> </w:t>
            </w:r>
            <w:r w:rsidR="009B56BC" w:rsidRPr="00DE5104">
              <w:rPr>
                <w:rFonts w:cs="Calibri"/>
              </w:rPr>
              <w:t xml:space="preserve">on behalf of </w:t>
            </w:r>
            <w:r w:rsidR="00DB19C3" w:rsidRPr="00DE5104">
              <w:rPr>
                <w:rFonts w:cs="Calibri"/>
              </w:rPr>
              <w:t>Business Information Systems</w:t>
            </w:r>
          </w:p>
        </w:tc>
      </w:tr>
      <w:tr w:rsidR="0009502C" w:rsidRPr="00480672" w14:paraId="213B2AB4" w14:textId="77777777" w:rsidTr="00CD6FB1">
        <w:tc>
          <w:tcPr>
            <w:tcW w:w="2826" w:type="dxa"/>
            <w:vAlign w:val="center"/>
          </w:tcPr>
          <w:p w14:paraId="1032D3CF" w14:textId="77777777" w:rsidR="0009502C" w:rsidRPr="00480672" w:rsidRDefault="0009502C" w:rsidP="0009502C">
            <w:pPr>
              <w:rPr>
                <w:rFonts w:ascii="Garamond" w:hAnsi="Garamond"/>
                <w:szCs w:val="24"/>
              </w:rPr>
            </w:pPr>
            <w:r w:rsidRPr="00480672">
              <w:rPr>
                <w:rFonts w:ascii="Garamond" w:hAnsi="Garamond"/>
                <w:szCs w:val="24"/>
              </w:rPr>
              <w:t>Company Mailing Address</w:t>
            </w:r>
          </w:p>
        </w:tc>
        <w:tc>
          <w:tcPr>
            <w:tcW w:w="5804" w:type="dxa"/>
            <w:shd w:val="clear" w:color="auto" w:fill="FFFF99"/>
            <w:vAlign w:val="center"/>
          </w:tcPr>
          <w:p w14:paraId="3ABDBEC8" w14:textId="5D122B53" w:rsidR="756784C4" w:rsidRPr="00DE5104" w:rsidRDefault="756784C4" w:rsidP="756784C4">
            <w:pPr>
              <w:rPr>
                <w:rFonts w:cs="Calibri"/>
              </w:rPr>
            </w:pPr>
            <w:r w:rsidRPr="00DE5104">
              <w:rPr>
                <w:rFonts w:cs="Calibri"/>
              </w:rPr>
              <w:t>44 Vantage Way</w:t>
            </w:r>
          </w:p>
        </w:tc>
      </w:tr>
      <w:tr w:rsidR="0009502C" w:rsidRPr="00480672" w14:paraId="6FD94ACF" w14:textId="77777777" w:rsidTr="00CD6FB1">
        <w:tc>
          <w:tcPr>
            <w:tcW w:w="2826" w:type="dxa"/>
            <w:vAlign w:val="center"/>
          </w:tcPr>
          <w:p w14:paraId="75E20677" w14:textId="77777777" w:rsidR="0009502C" w:rsidRPr="00480672" w:rsidRDefault="0009502C" w:rsidP="0009502C">
            <w:pPr>
              <w:rPr>
                <w:rFonts w:ascii="Garamond" w:hAnsi="Garamond"/>
                <w:szCs w:val="24"/>
              </w:rPr>
            </w:pPr>
            <w:r w:rsidRPr="00480672">
              <w:rPr>
                <w:rFonts w:ascii="Garamond" w:hAnsi="Garamond"/>
                <w:szCs w:val="24"/>
              </w:rPr>
              <w:t>Company City, State, Zip</w:t>
            </w:r>
          </w:p>
        </w:tc>
        <w:tc>
          <w:tcPr>
            <w:tcW w:w="5804" w:type="dxa"/>
            <w:shd w:val="clear" w:color="auto" w:fill="FFFF99"/>
            <w:vAlign w:val="center"/>
          </w:tcPr>
          <w:p w14:paraId="58B56593" w14:textId="3BB77533" w:rsidR="756784C4" w:rsidRPr="00DE5104" w:rsidRDefault="756784C4" w:rsidP="756784C4">
            <w:pPr>
              <w:rPr>
                <w:rFonts w:cs="Calibri"/>
              </w:rPr>
            </w:pPr>
            <w:r w:rsidRPr="00DE5104">
              <w:rPr>
                <w:rFonts w:cs="Calibri"/>
              </w:rPr>
              <w:t>Nashville, TN 37228</w:t>
            </w:r>
          </w:p>
        </w:tc>
      </w:tr>
      <w:tr w:rsidR="0009502C" w:rsidRPr="00480672" w14:paraId="2B3F0E19" w14:textId="77777777" w:rsidTr="00CD6FB1">
        <w:tc>
          <w:tcPr>
            <w:tcW w:w="2826" w:type="dxa"/>
            <w:vAlign w:val="center"/>
          </w:tcPr>
          <w:p w14:paraId="7E17E5C0" w14:textId="77777777" w:rsidR="0009502C" w:rsidRPr="00480672" w:rsidRDefault="0009502C" w:rsidP="0009502C">
            <w:pPr>
              <w:rPr>
                <w:rFonts w:ascii="Garamond" w:hAnsi="Garamond"/>
                <w:szCs w:val="24"/>
              </w:rPr>
            </w:pPr>
            <w:r w:rsidRPr="00480672">
              <w:rPr>
                <w:rFonts w:ascii="Garamond" w:hAnsi="Garamond"/>
                <w:szCs w:val="24"/>
              </w:rPr>
              <w:t>Company Website Address</w:t>
            </w:r>
          </w:p>
        </w:tc>
        <w:tc>
          <w:tcPr>
            <w:tcW w:w="5804" w:type="dxa"/>
            <w:shd w:val="clear" w:color="auto" w:fill="FFFF99"/>
            <w:vAlign w:val="center"/>
          </w:tcPr>
          <w:p w14:paraId="49881181" w14:textId="0521CFFE" w:rsidR="756784C4" w:rsidRPr="00DE5104" w:rsidRDefault="004C577F" w:rsidP="756784C4">
            <w:pPr>
              <w:rPr>
                <w:rFonts w:cs="Calibri"/>
              </w:rPr>
            </w:pPr>
            <w:r w:rsidRPr="00DE5104">
              <w:rPr>
                <w:rFonts w:cs="Calibri"/>
              </w:rPr>
              <w:t>www.tn.gov</w:t>
            </w:r>
          </w:p>
        </w:tc>
      </w:tr>
      <w:tr w:rsidR="0009502C" w:rsidRPr="00480672" w14:paraId="55D8A4E1" w14:textId="77777777" w:rsidTr="00CD6FB1">
        <w:tc>
          <w:tcPr>
            <w:tcW w:w="2826" w:type="dxa"/>
            <w:vAlign w:val="center"/>
          </w:tcPr>
          <w:p w14:paraId="2D0C9DFD" w14:textId="77777777" w:rsidR="0009502C" w:rsidRPr="00480672" w:rsidRDefault="0009502C" w:rsidP="0009502C">
            <w:pPr>
              <w:rPr>
                <w:rFonts w:ascii="Garamond" w:hAnsi="Garamond"/>
                <w:szCs w:val="24"/>
              </w:rPr>
            </w:pPr>
            <w:r w:rsidRPr="00480672">
              <w:rPr>
                <w:rFonts w:ascii="Garamond" w:hAnsi="Garamond"/>
                <w:szCs w:val="24"/>
              </w:rPr>
              <w:t>Contact Person</w:t>
            </w:r>
          </w:p>
        </w:tc>
        <w:tc>
          <w:tcPr>
            <w:tcW w:w="5804" w:type="dxa"/>
            <w:shd w:val="clear" w:color="auto" w:fill="FFFF99"/>
            <w:vAlign w:val="center"/>
          </w:tcPr>
          <w:p w14:paraId="13B6A120" w14:textId="43DF99F5" w:rsidR="756784C4" w:rsidRPr="00DE5104" w:rsidRDefault="756784C4" w:rsidP="756784C4">
            <w:pPr>
              <w:rPr>
                <w:rFonts w:cs="Calibri"/>
              </w:rPr>
            </w:pPr>
            <w:r w:rsidRPr="00DE5104">
              <w:rPr>
                <w:rFonts w:cs="Calibri"/>
              </w:rPr>
              <w:t>Allison Raymer</w:t>
            </w:r>
          </w:p>
        </w:tc>
      </w:tr>
      <w:tr w:rsidR="008F4E85" w:rsidRPr="00480672" w14:paraId="0B98643C" w14:textId="77777777" w:rsidTr="00CD6FB1">
        <w:tc>
          <w:tcPr>
            <w:tcW w:w="2826" w:type="dxa"/>
            <w:vAlign w:val="center"/>
          </w:tcPr>
          <w:p w14:paraId="47D6706C" w14:textId="1BC6E7BC" w:rsidR="008F4E85" w:rsidRPr="00480672" w:rsidRDefault="008F4E85" w:rsidP="0009502C">
            <w:pPr>
              <w:rPr>
                <w:rFonts w:ascii="Garamond" w:hAnsi="Garamond"/>
                <w:szCs w:val="24"/>
              </w:rPr>
            </w:pPr>
            <w:r>
              <w:rPr>
                <w:rFonts w:ascii="Garamond" w:hAnsi="Garamond"/>
                <w:szCs w:val="24"/>
              </w:rPr>
              <w:t>Contact Title</w:t>
            </w:r>
          </w:p>
        </w:tc>
        <w:tc>
          <w:tcPr>
            <w:tcW w:w="5804" w:type="dxa"/>
            <w:shd w:val="clear" w:color="auto" w:fill="FFFF99"/>
            <w:vAlign w:val="center"/>
          </w:tcPr>
          <w:p w14:paraId="1C7E7892" w14:textId="1DB12FB6" w:rsidR="756784C4" w:rsidRPr="00DE5104" w:rsidRDefault="756784C4" w:rsidP="756784C4">
            <w:pPr>
              <w:rPr>
                <w:rFonts w:cs="Calibri"/>
              </w:rPr>
            </w:pPr>
            <w:r w:rsidRPr="00DE5104">
              <w:rPr>
                <w:rFonts w:cs="Calibri"/>
              </w:rPr>
              <w:t>Director of Vehicle Services</w:t>
            </w:r>
          </w:p>
        </w:tc>
      </w:tr>
      <w:tr w:rsidR="0009502C" w:rsidRPr="00480672" w14:paraId="48B024B5" w14:textId="77777777" w:rsidTr="00CD6FB1">
        <w:tc>
          <w:tcPr>
            <w:tcW w:w="2826" w:type="dxa"/>
            <w:vAlign w:val="center"/>
          </w:tcPr>
          <w:p w14:paraId="733A3862" w14:textId="77777777" w:rsidR="0009502C" w:rsidRPr="00480672" w:rsidRDefault="0009502C" w:rsidP="0009502C">
            <w:pPr>
              <w:rPr>
                <w:rFonts w:ascii="Garamond" w:hAnsi="Garamond"/>
                <w:szCs w:val="24"/>
              </w:rPr>
            </w:pPr>
            <w:r w:rsidRPr="00480672">
              <w:rPr>
                <w:rFonts w:ascii="Garamond" w:hAnsi="Garamond"/>
                <w:szCs w:val="24"/>
              </w:rPr>
              <w:t>Company Telephone Number</w:t>
            </w:r>
          </w:p>
        </w:tc>
        <w:tc>
          <w:tcPr>
            <w:tcW w:w="5804" w:type="dxa"/>
            <w:shd w:val="clear" w:color="auto" w:fill="FFFF99"/>
            <w:vAlign w:val="center"/>
          </w:tcPr>
          <w:p w14:paraId="12D7CC4F" w14:textId="390357B5" w:rsidR="756784C4" w:rsidRPr="00DE5104" w:rsidRDefault="756784C4" w:rsidP="756784C4">
            <w:pPr>
              <w:rPr>
                <w:rFonts w:cs="Calibri"/>
              </w:rPr>
            </w:pPr>
            <w:r w:rsidRPr="00DE5104">
              <w:rPr>
                <w:rFonts w:cs="Calibri"/>
              </w:rPr>
              <w:t>(615) 532-5072</w:t>
            </w:r>
          </w:p>
        </w:tc>
      </w:tr>
      <w:tr w:rsidR="0009502C" w:rsidRPr="00480672" w14:paraId="5BF158BD" w14:textId="77777777" w:rsidTr="00CD6FB1">
        <w:tc>
          <w:tcPr>
            <w:tcW w:w="2826" w:type="dxa"/>
            <w:vAlign w:val="center"/>
          </w:tcPr>
          <w:p w14:paraId="287D1A42" w14:textId="77777777" w:rsidR="0009502C" w:rsidRPr="00480672" w:rsidRDefault="0009502C" w:rsidP="0009502C">
            <w:pPr>
              <w:rPr>
                <w:rFonts w:ascii="Garamond" w:hAnsi="Garamond"/>
                <w:szCs w:val="24"/>
              </w:rPr>
            </w:pPr>
            <w:r w:rsidRPr="00480672">
              <w:rPr>
                <w:rFonts w:ascii="Garamond" w:hAnsi="Garamond"/>
                <w:szCs w:val="24"/>
              </w:rPr>
              <w:t>Company Fax Number</w:t>
            </w:r>
          </w:p>
        </w:tc>
        <w:tc>
          <w:tcPr>
            <w:tcW w:w="5804" w:type="dxa"/>
            <w:shd w:val="clear" w:color="auto" w:fill="FFFF99"/>
            <w:vAlign w:val="center"/>
          </w:tcPr>
          <w:p w14:paraId="20830303" w14:textId="4B42C146" w:rsidR="756784C4" w:rsidRPr="00DE5104" w:rsidRDefault="00596C27" w:rsidP="756784C4">
            <w:pPr>
              <w:rPr>
                <w:rFonts w:cs="Calibri"/>
              </w:rPr>
            </w:pPr>
            <w:r w:rsidRPr="00DE5104">
              <w:rPr>
                <w:rFonts w:cs="Calibri"/>
              </w:rPr>
              <w:t>N/A</w:t>
            </w:r>
          </w:p>
        </w:tc>
      </w:tr>
      <w:tr w:rsidR="0009502C" w:rsidRPr="00480672" w14:paraId="4FEF55E9" w14:textId="77777777" w:rsidTr="00CD6FB1">
        <w:tc>
          <w:tcPr>
            <w:tcW w:w="2826" w:type="dxa"/>
            <w:vAlign w:val="center"/>
          </w:tcPr>
          <w:p w14:paraId="54E631D6" w14:textId="77777777" w:rsidR="0009502C" w:rsidRPr="00480672" w:rsidRDefault="0009502C" w:rsidP="0009502C">
            <w:pPr>
              <w:rPr>
                <w:rFonts w:ascii="Garamond" w:hAnsi="Garamond"/>
                <w:szCs w:val="24"/>
              </w:rPr>
            </w:pPr>
            <w:r w:rsidRPr="00480672">
              <w:rPr>
                <w:rFonts w:ascii="Garamond" w:hAnsi="Garamond"/>
                <w:szCs w:val="24"/>
              </w:rPr>
              <w:t>Contact E-mail</w:t>
            </w:r>
          </w:p>
        </w:tc>
        <w:tc>
          <w:tcPr>
            <w:tcW w:w="5804" w:type="dxa"/>
            <w:shd w:val="clear" w:color="auto" w:fill="FFFF99"/>
            <w:vAlign w:val="center"/>
          </w:tcPr>
          <w:p w14:paraId="16198CC6" w14:textId="7D34E942" w:rsidR="756784C4" w:rsidRPr="00DE5104" w:rsidRDefault="004C577F" w:rsidP="756784C4">
            <w:pPr>
              <w:rPr>
                <w:rFonts w:cs="Calibri"/>
              </w:rPr>
            </w:pPr>
            <w:r w:rsidRPr="00DE5104">
              <w:rPr>
                <w:rFonts w:cs="Calibri"/>
              </w:rPr>
              <w:t>allison.raymer@tn.gov</w:t>
            </w:r>
          </w:p>
        </w:tc>
      </w:tr>
      <w:tr w:rsidR="0009502C" w:rsidRPr="00480672" w14:paraId="1F5444DA" w14:textId="77777777" w:rsidTr="00CD6FB1">
        <w:tc>
          <w:tcPr>
            <w:tcW w:w="2826" w:type="dxa"/>
            <w:vAlign w:val="center"/>
          </w:tcPr>
          <w:p w14:paraId="2BBFB632" w14:textId="77777777" w:rsidR="0009502C" w:rsidRPr="00480672" w:rsidRDefault="0009502C" w:rsidP="0009502C">
            <w:pPr>
              <w:rPr>
                <w:rFonts w:ascii="Garamond" w:hAnsi="Garamond"/>
                <w:szCs w:val="24"/>
              </w:rPr>
            </w:pPr>
            <w:r w:rsidRPr="00480672">
              <w:rPr>
                <w:rFonts w:ascii="Garamond" w:hAnsi="Garamond"/>
                <w:szCs w:val="24"/>
              </w:rPr>
              <w:t>Industry of Company</w:t>
            </w:r>
          </w:p>
        </w:tc>
        <w:tc>
          <w:tcPr>
            <w:tcW w:w="5804" w:type="dxa"/>
            <w:shd w:val="clear" w:color="auto" w:fill="FFFF99"/>
            <w:vAlign w:val="center"/>
          </w:tcPr>
          <w:p w14:paraId="3879CB91" w14:textId="444B5BD0" w:rsidR="756784C4" w:rsidRPr="00DE5104" w:rsidRDefault="756784C4" w:rsidP="756784C4">
            <w:pPr>
              <w:rPr>
                <w:rFonts w:cs="Calibri"/>
              </w:rPr>
            </w:pPr>
            <w:r w:rsidRPr="00DE5104">
              <w:rPr>
                <w:rFonts w:cs="Calibri"/>
              </w:rPr>
              <w:t>Government</w:t>
            </w:r>
          </w:p>
        </w:tc>
      </w:tr>
      <w:tr w:rsidR="1A09B803" w14:paraId="76B9EDAE" w14:textId="77777777" w:rsidTr="00CD6FB1">
        <w:tc>
          <w:tcPr>
            <w:tcW w:w="2826" w:type="dxa"/>
            <w:shd w:val="clear" w:color="auto" w:fill="B3B3B3"/>
            <w:vAlign w:val="center"/>
          </w:tcPr>
          <w:p w14:paraId="1A9DF658" w14:textId="372D17F5" w:rsidR="1A09B803" w:rsidRDefault="1A09B803" w:rsidP="1A09B803">
            <w:pPr>
              <w:rPr>
                <w:rFonts w:ascii="Garamond" w:hAnsi="Garamond"/>
                <w:b/>
                <w:bCs/>
              </w:rPr>
            </w:pPr>
            <w:r w:rsidRPr="1A09B803">
              <w:rPr>
                <w:rFonts w:ascii="Garamond" w:hAnsi="Garamond"/>
                <w:b/>
                <w:bCs/>
              </w:rPr>
              <w:t xml:space="preserve">Customer </w:t>
            </w:r>
            <w:r w:rsidR="006B731B">
              <w:rPr>
                <w:rFonts w:ascii="Garamond" w:hAnsi="Garamond"/>
                <w:b/>
                <w:bCs/>
              </w:rPr>
              <w:t>5</w:t>
            </w:r>
          </w:p>
        </w:tc>
        <w:tc>
          <w:tcPr>
            <w:tcW w:w="5804" w:type="dxa"/>
            <w:tcBorders>
              <w:bottom w:val="single" w:sz="4" w:space="0" w:color="auto"/>
            </w:tcBorders>
            <w:shd w:val="clear" w:color="auto" w:fill="B3B3B3"/>
            <w:vAlign w:val="center"/>
          </w:tcPr>
          <w:p w14:paraId="33DA7274" w14:textId="77777777" w:rsidR="1A09B803" w:rsidRPr="00DE5104" w:rsidRDefault="1A09B803" w:rsidP="1A09B803">
            <w:pPr>
              <w:rPr>
                <w:rFonts w:cs="Calibri"/>
              </w:rPr>
            </w:pPr>
          </w:p>
        </w:tc>
      </w:tr>
      <w:tr w:rsidR="1A09B803" w14:paraId="65D6A761" w14:textId="77777777" w:rsidTr="00CD6FB1">
        <w:tc>
          <w:tcPr>
            <w:tcW w:w="2826" w:type="dxa"/>
            <w:vAlign w:val="center"/>
          </w:tcPr>
          <w:p w14:paraId="4AB2756F" w14:textId="77777777" w:rsidR="1A09B803" w:rsidRDefault="1A09B803" w:rsidP="1A09B803">
            <w:pPr>
              <w:rPr>
                <w:rFonts w:ascii="Garamond" w:hAnsi="Garamond"/>
              </w:rPr>
            </w:pPr>
            <w:r w:rsidRPr="1A09B803">
              <w:rPr>
                <w:rFonts w:ascii="Garamond" w:hAnsi="Garamond"/>
              </w:rPr>
              <w:t>Legal Name of Company or Governmental Entity</w:t>
            </w:r>
          </w:p>
        </w:tc>
        <w:tc>
          <w:tcPr>
            <w:tcW w:w="5804" w:type="dxa"/>
            <w:shd w:val="clear" w:color="auto" w:fill="FFFF99"/>
            <w:vAlign w:val="center"/>
          </w:tcPr>
          <w:p w14:paraId="671ED8EE" w14:textId="7D332B01" w:rsidR="1A09B803" w:rsidRPr="00DE5104" w:rsidRDefault="001A7E50" w:rsidP="00826E0C">
            <w:pPr>
              <w:spacing w:line="259" w:lineRule="auto"/>
              <w:rPr>
                <w:rFonts w:cs="Calibri"/>
              </w:rPr>
            </w:pPr>
            <w:r w:rsidRPr="00DE5104">
              <w:rPr>
                <w:rFonts w:cs="Calibri"/>
              </w:rPr>
              <w:t xml:space="preserve">State of </w:t>
            </w:r>
            <w:r w:rsidR="1A09B803" w:rsidRPr="00DE5104">
              <w:rPr>
                <w:rFonts w:cs="Calibri"/>
              </w:rPr>
              <w:t xml:space="preserve">Arkansas </w:t>
            </w:r>
            <w:r w:rsidR="00DB19C3" w:rsidRPr="00DE5104">
              <w:rPr>
                <w:rFonts w:cs="Calibri"/>
              </w:rPr>
              <w:t>on behalf of Waldale Manufacturing</w:t>
            </w:r>
          </w:p>
        </w:tc>
      </w:tr>
      <w:tr w:rsidR="1A09B803" w14:paraId="44CC2A98" w14:textId="77777777" w:rsidTr="00CD6FB1">
        <w:tc>
          <w:tcPr>
            <w:tcW w:w="2826" w:type="dxa"/>
            <w:vAlign w:val="center"/>
          </w:tcPr>
          <w:p w14:paraId="65D62EAF" w14:textId="77777777" w:rsidR="1A09B803" w:rsidRDefault="1A09B803" w:rsidP="1A09B803">
            <w:pPr>
              <w:rPr>
                <w:rFonts w:ascii="Garamond" w:hAnsi="Garamond"/>
              </w:rPr>
            </w:pPr>
            <w:r w:rsidRPr="1A09B803">
              <w:rPr>
                <w:rFonts w:ascii="Garamond" w:hAnsi="Garamond"/>
              </w:rPr>
              <w:t>Company Mailing Address</w:t>
            </w:r>
          </w:p>
        </w:tc>
        <w:tc>
          <w:tcPr>
            <w:tcW w:w="5804" w:type="dxa"/>
            <w:shd w:val="clear" w:color="auto" w:fill="FFFF99"/>
            <w:vAlign w:val="center"/>
          </w:tcPr>
          <w:p w14:paraId="72245C63" w14:textId="684C10B2" w:rsidR="1A09B803" w:rsidRPr="00DE5104" w:rsidRDefault="007634C1" w:rsidP="1A09B803">
            <w:pPr>
              <w:rPr>
                <w:rFonts w:cs="Calibri"/>
              </w:rPr>
            </w:pPr>
            <w:r w:rsidRPr="00DE5104">
              <w:rPr>
                <w:rFonts w:cs="Calibri"/>
              </w:rPr>
              <w:t>1900 W 7</w:t>
            </w:r>
            <w:r w:rsidRPr="00DE5104">
              <w:rPr>
                <w:rFonts w:cs="Calibri"/>
                <w:vertAlign w:val="superscript"/>
              </w:rPr>
              <w:t>th</w:t>
            </w:r>
            <w:r w:rsidRPr="00DE5104">
              <w:rPr>
                <w:rFonts w:cs="Calibri"/>
              </w:rPr>
              <w:t xml:space="preserve"> Street</w:t>
            </w:r>
          </w:p>
        </w:tc>
      </w:tr>
      <w:tr w:rsidR="1A09B803" w14:paraId="5514C464" w14:textId="77777777" w:rsidTr="00CD6FB1">
        <w:tc>
          <w:tcPr>
            <w:tcW w:w="2826" w:type="dxa"/>
            <w:vAlign w:val="center"/>
          </w:tcPr>
          <w:p w14:paraId="0CECC262" w14:textId="77777777" w:rsidR="1A09B803" w:rsidRDefault="1A09B803" w:rsidP="1A09B803">
            <w:pPr>
              <w:rPr>
                <w:rFonts w:ascii="Garamond" w:hAnsi="Garamond"/>
              </w:rPr>
            </w:pPr>
            <w:r w:rsidRPr="1A09B803">
              <w:rPr>
                <w:rFonts w:ascii="Garamond" w:hAnsi="Garamond"/>
              </w:rPr>
              <w:t>Company City, State, Zip</w:t>
            </w:r>
          </w:p>
        </w:tc>
        <w:tc>
          <w:tcPr>
            <w:tcW w:w="5804" w:type="dxa"/>
            <w:shd w:val="clear" w:color="auto" w:fill="FFFF99"/>
            <w:vAlign w:val="center"/>
          </w:tcPr>
          <w:p w14:paraId="1A233E76" w14:textId="438FFBFC" w:rsidR="1A09B803" w:rsidRPr="00DE5104" w:rsidRDefault="007634C1" w:rsidP="1A09B803">
            <w:pPr>
              <w:rPr>
                <w:rFonts w:cs="Calibri"/>
              </w:rPr>
            </w:pPr>
            <w:r w:rsidRPr="00DE5104">
              <w:rPr>
                <w:rFonts w:cs="Calibri"/>
              </w:rPr>
              <w:t>Little Rock, AR 722</w:t>
            </w:r>
            <w:r w:rsidR="008C4E15" w:rsidRPr="00DE5104">
              <w:rPr>
                <w:rFonts w:cs="Calibri"/>
              </w:rPr>
              <w:t>01</w:t>
            </w:r>
          </w:p>
        </w:tc>
      </w:tr>
      <w:tr w:rsidR="1A09B803" w14:paraId="4D77EFA5" w14:textId="77777777" w:rsidTr="00CD6FB1">
        <w:tc>
          <w:tcPr>
            <w:tcW w:w="2826" w:type="dxa"/>
            <w:vAlign w:val="center"/>
          </w:tcPr>
          <w:p w14:paraId="6E53F1D4" w14:textId="77777777" w:rsidR="1A09B803" w:rsidRDefault="1A09B803" w:rsidP="1A09B803">
            <w:pPr>
              <w:rPr>
                <w:rFonts w:ascii="Garamond" w:hAnsi="Garamond"/>
              </w:rPr>
            </w:pPr>
            <w:r w:rsidRPr="1A09B803">
              <w:rPr>
                <w:rFonts w:ascii="Garamond" w:hAnsi="Garamond"/>
              </w:rPr>
              <w:t>Company Website Address</w:t>
            </w:r>
          </w:p>
        </w:tc>
        <w:tc>
          <w:tcPr>
            <w:tcW w:w="5804" w:type="dxa"/>
            <w:shd w:val="clear" w:color="auto" w:fill="FFFF99"/>
            <w:vAlign w:val="center"/>
          </w:tcPr>
          <w:p w14:paraId="110784EB" w14:textId="19979D80" w:rsidR="1A09B803" w:rsidRPr="00DE5104" w:rsidRDefault="008C4E15" w:rsidP="1A09B803">
            <w:pPr>
              <w:rPr>
                <w:rFonts w:cs="Calibri"/>
              </w:rPr>
            </w:pPr>
            <w:r w:rsidRPr="00DE5104">
              <w:rPr>
                <w:rFonts w:cs="Calibri"/>
              </w:rPr>
              <w:t>Mydmv.</w:t>
            </w:r>
            <w:r w:rsidR="00A67FAB" w:rsidRPr="00DE5104">
              <w:rPr>
                <w:rFonts w:cs="Calibri"/>
              </w:rPr>
              <w:t>arkansas.gov</w:t>
            </w:r>
          </w:p>
        </w:tc>
      </w:tr>
      <w:tr w:rsidR="1A09B803" w14:paraId="2ADC2672" w14:textId="77777777" w:rsidTr="00CD6FB1">
        <w:tc>
          <w:tcPr>
            <w:tcW w:w="2826" w:type="dxa"/>
            <w:vAlign w:val="center"/>
          </w:tcPr>
          <w:p w14:paraId="7CFE5C97" w14:textId="77777777" w:rsidR="1A09B803" w:rsidRDefault="1A09B803" w:rsidP="1A09B803">
            <w:pPr>
              <w:rPr>
                <w:rFonts w:ascii="Garamond" w:hAnsi="Garamond"/>
              </w:rPr>
            </w:pPr>
            <w:r w:rsidRPr="1A09B803">
              <w:rPr>
                <w:rFonts w:ascii="Garamond" w:hAnsi="Garamond"/>
              </w:rPr>
              <w:t>Contact Person</w:t>
            </w:r>
          </w:p>
        </w:tc>
        <w:tc>
          <w:tcPr>
            <w:tcW w:w="5804" w:type="dxa"/>
            <w:shd w:val="clear" w:color="auto" w:fill="FFFF99"/>
            <w:vAlign w:val="center"/>
          </w:tcPr>
          <w:p w14:paraId="291EC55F" w14:textId="58304CA3" w:rsidR="1A09B803" w:rsidRPr="00DE5104" w:rsidRDefault="001B554E" w:rsidP="1A09B803">
            <w:pPr>
              <w:rPr>
                <w:rFonts w:cs="Calibri"/>
              </w:rPr>
            </w:pPr>
            <w:r w:rsidRPr="00DE5104">
              <w:rPr>
                <w:rFonts w:cs="Calibri"/>
              </w:rPr>
              <w:t>Wayne Hamric</w:t>
            </w:r>
          </w:p>
        </w:tc>
      </w:tr>
      <w:tr w:rsidR="1A09B803" w14:paraId="6F87A102" w14:textId="77777777" w:rsidTr="00CD6FB1">
        <w:tc>
          <w:tcPr>
            <w:tcW w:w="2826" w:type="dxa"/>
            <w:vAlign w:val="center"/>
          </w:tcPr>
          <w:p w14:paraId="07D0580A" w14:textId="1BC6E7BC" w:rsidR="1A09B803" w:rsidRDefault="1A09B803" w:rsidP="1A09B803">
            <w:pPr>
              <w:rPr>
                <w:rFonts w:ascii="Garamond" w:hAnsi="Garamond"/>
              </w:rPr>
            </w:pPr>
            <w:r w:rsidRPr="1A09B803">
              <w:rPr>
                <w:rFonts w:ascii="Garamond" w:hAnsi="Garamond"/>
              </w:rPr>
              <w:t>Contact Title</w:t>
            </w:r>
          </w:p>
        </w:tc>
        <w:tc>
          <w:tcPr>
            <w:tcW w:w="5804" w:type="dxa"/>
            <w:shd w:val="clear" w:color="auto" w:fill="FFFF99"/>
            <w:vAlign w:val="center"/>
          </w:tcPr>
          <w:p w14:paraId="1A00987F" w14:textId="1830AC09" w:rsidR="1A09B803" w:rsidRPr="00DE5104" w:rsidRDefault="00A67FAB" w:rsidP="1A09B803">
            <w:pPr>
              <w:rPr>
                <w:rFonts w:cs="Calibri"/>
              </w:rPr>
            </w:pPr>
            <w:r w:rsidRPr="00DE5104">
              <w:rPr>
                <w:rFonts w:cs="Calibri"/>
              </w:rPr>
              <w:t>Administrator – Driver Services and Motor Vehicle</w:t>
            </w:r>
          </w:p>
        </w:tc>
      </w:tr>
      <w:tr w:rsidR="1A09B803" w14:paraId="32C43D55" w14:textId="77777777" w:rsidTr="00CD6FB1">
        <w:tc>
          <w:tcPr>
            <w:tcW w:w="2826" w:type="dxa"/>
            <w:vAlign w:val="center"/>
          </w:tcPr>
          <w:p w14:paraId="4D586937" w14:textId="77777777" w:rsidR="1A09B803" w:rsidRDefault="1A09B803" w:rsidP="1A09B803">
            <w:pPr>
              <w:rPr>
                <w:rFonts w:ascii="Garamond" w:hAnsi="Garamond"/>
              </w:rPr>
            </w:pPr>
            <w:r w:rsidRPr="1A09B803">
              <w:rPr>
                <w:rFonts w:ascii="Garamond" w:hAnsi="Garamond"/>
              </w:rPr>
              <w:t>Company Telephone Number</w:t>
            </w:r>
          </w:p>
        </w:tc>
        <w:tc>
          <w:tcPr>
            <w:tcW w:w="5804" w:type="dxa"/>
            <w:shd w:val="clear" w:color="auto" w:fill="FFFF99"/>
            <w:vAlign w:val="center"/>
          </w:tcPr>
          <w:p w14:paraId="4F9EA8A8" w14:textId="5AFE8F2E" w:rsidR="1A09B803" w:rsidRPr="00DE5104" w:rsidRDefault="004D39FC" w:rsidP="1A09B803">
            <w:pPr>
              <w:rPr>
                <w:rFonts w:cs="Calibri"/>
              </w:rPr>
            </w:pPr>
            <w:r w:rsidRPr="00DE5104">
              <w:rPr>
                <w:rFonts w:cs="Calibri"/>
              </w:rPr>
              <w:t>(501) 682-</w:t>
            </w:r>
            <w:r w:rsidR="00304325" w:rsidRPr="00DE5104">
              <w:rPr>
                <w:rFonts w:cs="Calibri"/>
              </w:rPr>
              <w:t>4632</w:t>
            </w:r>
          </w:p>
        </w:tc>
      </w:tr>
      <w:tr w:rsidR="1A09B803" w14:paraId="4E08343E" w14:textId="77777777" w:rsidTr="00CD6FB1">
        <w:tc>
          <w:tcPr>
            <w:tcW w:w="2826" w:type="dxa"/>
            <w:vAlign w:val="center"/>
          </w:tcPr>
          <w:p w14:paraId="0F9A34C3" w14:textId="77777777" w:rsidR="1A09B803" w:rsidRDefault="1A09B803" w:rsidP="1A09B803">
            <w:pPr>
              <w:rPr>
                <w:rFonts w:ascii="Garamond" w:hAnsi="Garamond"/>
              </w:rPr>
            </w:pPr>
            <w:r w:rsidRPr="1A09B803">
              <w:rPr>
                <w:rFonts w:ascii="Garamond" w:hAnsi="Garamond"/>
              </w:rPr>
              <w:t>Company Fax Number</w:t>
            </w:r>
          </w:p>
        </w:tc>
        <w:tc>
          <w:tcPr>
            <w:tcW w:w="5804" w:type="dxa"/>
            <w:shd w:val="clear" w:color="auto" w:fill="FFFF99"/>
            <w:vAlign w:val="center"/>
          </w:tcPr>
          <w:p w14:paraId="20E9FD0B" w14:textId="416BF704" w:rsidR="1A09B803" w:rsidRPr="00DE5104" w:rsidRDefault="00304325" w:rsidP="1A09B803">
            <w:pPr>
              <w:rPr>
                <w:rFonts w:cs="Calibri"/>
              </w:rPr>
            </w:pPr>
            <w:r w:rsidRPr="00DE5104">
              <w:rPr>
                <w:rFonts w:cs="Calibri"/>
              </w:rPr>
              <w:t>(501)</w:t>
            </w:r>
            <w:r w:rsidR="00CD7192" w:rsidRPr="00DE5104">
              <w:rPr>
                <w:rFonts w:cs="Calibri"/>
              </w:rPr>
              <w:t xml:space="preserve"> 682-1116</w:t>
            </w:r>
          </w:p>
        </w:tc>
      </w:tr>
      <w:tr w:rsidR="1A09B803" w14:paraId="288258D5" w14:textId="77777777" w:rsidTr="00CD6FB1">
        <w:tc>
          <w:tcPr>
            <w:tcW w:w="2826" w:type="dxa"/>
            <w:vAlign w:val="center"/>
          </w:tcPr>
          <w:p w14:paraId="5424255E" w14:textId="77777777" w:rsidR="1A09B803" w:rsidRDefault="1A09B803" w:rsidP="1A09B803">
            <w:pPr>
              <w:rPr>
                <w:rFonts w:ascii="Garamond" w:hAnsi="Garamond"/>
              </w:rPr>
            </w:pPr>
            <w:r w:rsidRPr="1A09B803">
              <w:rPr>
                <w:rFonts w:ascii="Garamond" w:hAnsi="Garamond"/>
              </w:rPr>
              <w:t>Contact E-mail</w:t>
            </w:r>
          </w:p>
        </w:tc>
        <w:tc>
          <w:tcPr>
            <w:tcW w:w="5804" w:type="dxa"/>
            <w:shd w:val="clear" w:color="auto" w:fill="FFFF99"/>
            <w:vAlign w:val="center"/>
          </w:tcPr>
          <w:p w14:paraId="402EC6F2" w14:textId="086524DB" w:rsidR="1A09B803" w:rsidRPr="00DE5104" w:rsidRDefault="004C577F" w:rsidP="1A09B803">
            <w:pPr>
              <w:rPr>
                <w:rFonts w:cs="Calibri"/>
              </w:rPr>
            </w:pPr>
            <w:r w:rsidRPr="00DE5104">
              <w:rPr>
                <w:rFonts w:cs="Calibri"/>
              </w:rPr>
              <w:t>Wayne.hamric@dfa.arkansas.gov</w:t>
            </w:r>
            <w:r w:rsidR="00262FF0" w:rsidRPr="00DE5104">
              <w:rPr>
                <w:rFonts w:cs="Calibri"/>
              </w:rPr>
              <w:t xml:space="preserve">  </w:t>
            </w:r>
          </w:p>
        </w:tc>
      </w:tr>
      <w:tr w:rsidR="1A09B803" w14:paraId="43E390C7" w14:textId="77777777" w:rsidTr="00CD6FB1">
        <w:tc>
          <w:tcPr>
            <w:tcW w:w="2826" w:type="dxa"/>
            <w:vAlign w:val="center"/>
          </w:tcPr>
          <w:p w14:paraId="79B0CF55" w14:textId="77777777" w:rsidR="1A09B803" w:rsidRDefault="1A09B803" w:rsidP="1A09B803">
            <w:pPr>
              <w:rPr>
                <w:rFonts w:ascii="Garamond" w:hAnsi="Garamond"/>
              </w:rPr>
            </w:pPr>
            <w:r w:rsidRPr="1A09B803">
              <w:rPr>
                <w:rFonts w:ascii="Garamond" w:hAnsi="Garamond"/>
              </w:rPr>
              <w:t>Industry of Company</w:t>
            </w:r>
          </w:p>
        </w:tc>
        <w:tc>
          <w:tcPr>
            <w:tcW w:w="5804" w:type="dxa"/>
            <w:shd w:val="clear" w:color="auto" w:fill="FFFF99"/>
            <w:vAlign w:val="center"/>
          </w:tcPr>
          <w:p w14:paraId="7D376A33" w14:textId="444B5BD0" w:rsidR="1A09B803" w:rsidRPr="00DE5104" w:rsidRDefault="1A09B803" w:rsidP="1A09B803">
            <w:pPr>
              <w:rPr>
                <w:rFonts w:cs="Calibri"/>
              </w:rPr>
            </w:pPr>
            <w:r w:rsidRPr="00DE5104">
              <w:rPr>
                <w:rFonts w:cs="Calibri"/>
              </w:rPr>
              <w:t>Government</w:t>
            </w:r>
          </w:p>
        </w:tc>
      </w:tr>
      <w:tr w:rsidR="1A09B803" w14:paraId="7DC41FEF" w14:textId="77777777" w:rsidTr="00CD6FB1">
        <w:tc>
          <w:tcPr>
            <w:tcW w:w="2826" w:type="dxa"/>
            <w:shd w:val="clear" w:color="auto" w:fill="B3B3B3"/>
            <w:vAlign w:val="center"/>
          </w:tcPr>
          <w:p w14:paraId="61E30D07" w14:textId="57FCD477" w:rsidR="1A09B803" w:rsidRDefault="1A09B803" w:rsidP="1A09B803">
            <w:pPr>
              <w:rPr>
                <w:rFonts w:ascii="Garamond" w:hAnsi="Garamond"/>
                <w:b/>
                <w:bCs/>
              </w:rPr>
            </w:pPr>
            <w:r w:rsidRPr="1A09B803">
              <w:rPr>
                <w:rFonts w:ascii="Garamond" w:hAnsi="Garamond"/>
                <w:b/>
                <w:bCs/>
              </w:rPr>
              <w:t xml:space="preserve">Customer </w:t>
            </w:r>
            <w:r w:rsidR="006B731B">
              <w:rPr>
                <w:rFonts w:ascii="Garamond" w:hAnsi="Garamond"/>
                <w:b/>
                <w:bCs/>
              </w:rPr>
              <w:t>6</w:t>
            </w:r>
          </w:p>
        </w:tc>
        <w:tc>
          <w:tcPr>
            <w:tcW w:w="5804" w:type="dxa"/>
            <w:tcBorders>
              <w:bottom w:val="single" w:sz="4" w:space="0" w:color="auto"/>
            </w:tcBorders>
            <w:shd w:val="clear" w:color="auto" w:fill="B3B3B3"/>
            <w:vAlign w:val="center"/>
          </w:tcPr>
          <w:p w14:paraId="35DBEC80" w14:textId="77777777" w:rsidR="1A09B803" w:rsidRPr="00DE5104" w:rsidRDefault="1A09B803" w:rsidP="1A09B803">
            <w:pPr>
              <w:rPr>
                <w:rFonts w:cs="Calibri"/>
              </w:rPr>
            </w:pPr>
          </w:p>
        </w:tc>
      </w:tr>
      <w:tr w:rsidR="1A09B803" w14:paraId="2D3337BA" w14:textId="77777777" w:rsidTr="00CD6FB1">
        <w:tc>
          <w:tcPr>
            <w:tcW w:w="2826" w:type="dxa"/>
            <w:vAlign w:val="center"/>
          </w:tcPr>
          <w:p w14:paraId="54B2EE06" w14:textId="77777777" w:rsidR="1A09B803" w:rsidRDefault="1A09B803" w:rsidP="1A09B803">
            <w:pPr>
              <w:rPr>
                <w:rFonts w:ascii="Garamond" w:hAnsi="Garamond"/>
              </w:rPr>
            </w:pPr>
            <w:r w:rsidRPr="1A09B803">
              <w:rPr>
                <w:rFonts w:ascii="Garamond" w:hAnsi="Garamond"/>
              </w:rPr>
              <w:t>Legal Name of Company or Governmental Entity</w:t>
            </w:r>
          </w:p>
        </w:tc>
        <w:tc>
          <w:tcPr>
            <w:tcW w:w="5804" w:type="dxa"/>
            <w:shd w:val="clear" w:color="auto" w:fill="FFFF99"/>
            <w:vAlign w:val="center"/>
          </w:tcPr>
          <w:p w14:paraId="11B18144" w14:textId="1BFB752E" w:rsidR="1A09B803" w:rsidRPr="00DE5104" w:rsidRDefault="3B6E2DC1" w:rsidP="00826E0C">
            <w:pPr>
              <w:spacing w:line="259" w:lineRule="auto"/>
              <w:rPr>
                <w:rFonts w:cs="Calibri"/>
              </w:rPr>
            </w:pPr>
            <w:r w:rsidRPr="00DE5104">
              <w:rPr>
                <w:rFonts w:cs="Calibri"/>
              </w:rPr>
              <w:t>Insurance Corporation of British Columbia</w:t>
            </w:r>
            <w:r w:rsidR="00DB19C3" w:rsidRPr="00DE5104">
              <w:rPr>
                <w:rFonts w:cs="Calibri"/>
              </w:rPr>
              <w:t xml:space="preserve"> on behalf of Waldale Manufacturing</w:t>
            </w:r>
          </w:p>
        </w:tc>
      </w:tr>
      <w:tr w:rsidR="1A09B803" w14:paraId="3C636470" w14:textId="77777777" w:rsidTr="00CD6FB1">
        <w:tc>
          <w:tcPr>
            <w:tcW w:w="2826" w:type="dxa"/>
            <w:vAlign w:val="center"/>
          </w:tcPr>
          <w:p w14:paraId="69B48E77" w14:textId="77777777" w:rsidR="1A09B803" w:rsidRDefault="1A09B803" w:rsidP="1A09B803">
            <w:pPr>
              <w:rPr>
                <w:rFonts w:ascii="Garamond" w:hAnsi="Garamond"/>
              </w:rPr>
            </w:pPr>
            <w:r w:rsidRPr="1A09B803">
              <w:rPr>
                <w:rFonts w:ascii="Garamond" w:hAnsi="Garamond"/>
              </w:rPr>
              <w:t>Company Mailing Address</w:t>
            </w:r>
          </w:p>
        </w:tc>
        <w:tc>
          <w:tcPr>
            <w:tcW w:w="5804" w:type="dxa"/>
            <w:shd w:val="clear" w:color="auto" w:fill="FFFF99"/>
            <w:vAlign w:val="center"/>
          </w:tcPr>
          <w:p w14:paraId="3B93BF15" w14:textId="5C38D4CB" w:rsidR="1A09B803" w:rsidRPr="00DE5104" w:rsidRDefault="3B6E2DC1" w:rsidP="1A09B803">
            <w:pPr>
              <w:rPr>
                <w:rFonts w:cs="Calibri"/>
              </w:rPr>
            </w:pPr>
            <w:r w:rsidRPr="00DE5104">
              <w:rPr>
                <w:rFonts w:cs="Calibri"/>
              </w:rPr>
              <w:t>136-151 W. Esplanade</w:t>
            </w:r>
          </w:p>
        </w:tc>
      </w:tr>
      <w:tr w:rsidR="1A09B803" w14:paraId="33DD00D3" w14:textId="77777777" w:rsidTr="00CD6FB1">
        <w:tc>
          <w:tcPr>
            <w:tcW w:w="2826" w:type="dxa"/>
            <w:vAlign w:val="center"/>
          </w:tcPr>
          <w:p w14:paraId="03ECDFA5" w14:textId="77777777" w:rsidR="1A09B803" w:rsidRDefault="1A09B803" w:rsidP="1A09B803">
            <w:pPr>
              <w:rPr>
                <w:rFonts w:ascii="Garamond" w:hAnsi="Garamond"/>
              </w:rPr>
            </w:pPr>
            <w:r w:rsidRPr="1A09B803">
              <w:rPr>
                <w:rFonts w:ascii="Garamond" w:hAnsi="Garamond"/>
              </w:rPr>
              <w:t>Company City, State, Zip</w:t>
            </w:r>
          </w:p>
        </w:tc>
        <w:tc>
          <w:tcPr>
            <w:tcW w:w="5804" w:type="dxa"/>
            <w:shd w:val="clear" w:color="auto" w:fill="FFFF99"/>
            <w:vAlign w:val="center"/>
          </w:tcPr>
          <w:p w14:paraId="3FD28218" w14:textId="4B6FCE39" w:rsidR="1A09B803" w:rsidRPr="00DE5104" w:rsidRDefault="3B6E2DC1" w:rsidP="1A09B803">
            <w:pPr>
              <w:rPr>
                <w:rFonts w:cs="Calibri"/>
              </w:rPr>
            </w:pPr>
            <w:r w:rsidRPr="00DE5104">
              <w:rPr>
                <w:rFonts w:cs="Calibri"/>
              </w:rPr>
              <w:t>North Vancouver, British Columbia, V7M 3H9</w:t>
            </w:r>
          </w:p>
        </w:tc>
      </w:tr>
      <w:tr w:rsidR="1A09B803" w14:paraId="08622BCC" w14:textId="77777777" w:rsidTr="00CD6FB1">
        <w:tc>
          <w:tcPr>
            <w:tcW w:w="2826" w:type="dxa"/>
            <w:vAlign w:val="center"/>
          </w:tcPr>
          <w:p w14:paraId="2940815D" w14:textId="77777777" w:rsidR="1A09B803" w:rsidRDefault="1A09B803" w:rsidP="1A09B803">
            <w:pPr>
              <w:rPr>
                <w:rFonts w:ascii="Garamond" w:hAnsi="Garamond"/>
              </w:rPr>
            </w:pPr>
            <w:r w:rsidRPr="1A09B803">
              <w:rPr>
                <w:rFonts w:ascii="Garamond" w:hAnsi="Garamond"/>
              </w:rPr>
              <w:t>Company Website Address</w:t>
            </w:r>
          </w:p>
        </w:tc>
        <w:tc>
          <w:tcPr>
            <w:tcW w:w="5804" w:type="dxa"/>
            <w:shd w:val="clear" w:color="auto" w:fill="FFFF99"/>
            <w:vAlign w:val="center"/>
          </w:tcPr>
          <w:p w14:paraId="76B638FD" w14:textId="3DA9B371" w:rsidR="1A09B803" w:rsidRPr="00DE5104" w:rsidRDefault="3B6E2DC1" w:rsidP="1A09B803">
            <w:pPr>
              <w:rPr>
                <w:rFonts w:cs="Calibri"/>
              </w:rPr>
            </w:pPr>
            <w:r w:rsidRPr="00DE5104">
              <w:rPr>
                <w:rFonts w:cs="Calibri"/>
              </w:rPr>
              <w:t>www.icbc.com</w:t>
            </w:r>
          </w:p>
        </w:tc>
      </w:tr>
      <w:tr w:rsidR="1A09B803" w14:paraId="272D6194" w14:textId="77777777" w:rsidTr="00CD6FB1">
        <w:tc>
          <w:tcPr>
            <w:tcW w:w="2826" w:type="dxa"/>
            <w:vAlign w:val="center"/>
          </w:tcPr>
          <w:p w14:paraId="72A4A188" w14:textId="77777777" w:rsidR="1A09B803" w:rsidRDefault="1A09B803" w:rsidP="1A09B803">
            <w:pPr>
              <w:rPr>
                <w:rFonts w:ascii="Garamond" w:hAnsi="Garamond"/>
              </w:rPr>
            </w:pPr>
            <w:r w:rsidRPr="1A09B803">
              <w:rPr>
                <w:rFonts w:ascii="Garamond" w:hAnsi="Garamond"/>
              </w:rPr>
              <w:t>Contact Person</w:t>
            </w:r>
          </w:p>
        </w:tc>
        <w:tc>
          <w:tcPr>
            <w:tcW w:w="5804" w:type="dxa"/>
            <w:shd w:val="clear" w:color="auto" w:fill="FFFF99"/>
            <w:vAlign w:val="center"/>
          </w:tcPr>
          <w:p w14:paraId="584B4FA2" w14:textId="2831B826" w:rsidR="1A09B803" w:rsidRPr="00DE5104" w:rsidRDefault="3B6E2DC1" w:rsidP="1A09B803">
            <w:pPr>
              <w:rPr>
                <w:rFonts w:cs="Calibri"/>
              </w:rPr>
            </w:pPr>
            <w:r w:rsidRPr="00DE5104">
              <w:rPr>
                <w:rFonts w:cs="Calibri"/>
              </w:rPr>
              <w:t>Raymond Ng</w:t>
            </w:r>
          </w:p>
        </w:tc>
      </w:tr>
      <w:tr w:rsidR="1A09B803" w14:paraId="1BC06566" w14:textId="77777777" w:rsidTr="00CD6FB1">
        <w:tc>
          <w:tcPr>
            <w:tcW w:w="2826" w:type="dxa"/>
            <w:vAlign w:val="center"/>
          </w:tcPr>
          <w:p w14:paraId="4549CE70" w14:textId="1BC6E7BC" w:rsidR="1A09B803" w:rsidRDefault="1A09B803" w:rsidP="1A09B803">
            <w:pPr>
              <w:rPr>
                <w:rFonts w:ascii="Garamond" w:hAnsi="Garamond"/>
              </w:rPr>
            </w:pPr>
            <w:r w:rsidRPr="1A09B803">
              <w:rPr>
                <w:rFonts w:ascii="Garamond" w:hAnsi="Garamond"/>
              </w:rPr>
              <w:t>Contact Title</w:t>
            </w:r>
          </w:p>
        </w:tc>
        <w:tc>
          <w:tcPr>
            <w:tcW w:w="5804" w:type="dxa"/>
            <w:shd w:val="clear" w:color="auto" w:fill="FFFF99"/>
            <w:vAlign w:val="center"/>
          </w:tcPr>
          <w:p w14:paraId="2C79B541" w14:textId="7F34711A" w:rsidR="1A09B803" w:rsidRPr="00DE5104" w:rsidRDefault="3B6E2DC1" w:rsidP="1A09B803">
            <w:pPr>
              <w:rPr>
                <w:rFonts w:cs="Calibri"/>
              </w:rPr>
            </w:pPr>
            <w:r w:rsidRPr="00DE5104">
              <w:rPr>
                <w:rFonts w:cs="Calibri"/>
              </w:rPr>
              <w:t>Manager, Revenue Stock and Distribution Services</w:t>
            </w:r>
          </w:p>
        </w:tc>
      </w:tr>
      <w:tr w:rsidR="1A09B803" w14:paraId="6B4CC839" w14:textId="77777777" w:rsidTr="00CD6FB1">
        <w:tc>
          <w:tcPr>
            <w:tcW w:w="2826" w:type="dxa"/>
            <w:vAlign w:val="center"/>
          </w:tcPr>
          <w:p w14:paraId="18FB5D0D" w14:textId="77777777" w:rsidR="1A09B803" w:rsidRDefault="1A09B803" w:rsidP="1A09B803">
            <w:pPr>
              <w:rPr>
                <w:rFonts w:ascii="Garamond" w:hAnsi="Garamond"/>
              </w:rPr>
            </w:pPr>
            <w:r w:rsidRPr="1A09B803">
              <w:rPr>
                <w:rFonts w:ascii="Garamond" w:hAnsi="Garamond"/>
              </w:rPr>
              <w:t>Company Telephone Number</w:t>
            </w:r>
          </w:p>
        </w:tc>
        <w:tc>
          <w:tcPr>
            <w:tcW w:w="5804" w:type="dxa"/>
            <w:shd w:val="clear" w:color="auto" w:fill="FFFF99"/>
            <w:vAlign w:val="center"/>
          </w:tcPr>
          <w:p w14:paraId="106663FF" w14:textId="796E4F22" w:rsidR="1A09B803" w:rsidRPr="00DE5104" w:rsidRDefault="00262FF0" w:rsidP="1A09B803">
            <w:pPr>
              <w:rPr>
                <w:rFonts w:cs="Calibri"/>
              </w:rPr>
            </w:pPr>
            <w:r w:rsidRPr="00DE5104">
              <w:rPr>
                <w:rFonts w:cs="Calibri"/>
              </w:rPr>
              <w:t>(</w:t>
            </w:r>
            <w:r w:rsidR="3B6E2DC1" w:rsidRPr="00DE5104">
              <w:rPr>
                <w:rFonts w:cs="Calibri"/>
              </w:rPr>
              <w:t>604</w:t>
            </w:r>
            <w:r w:rsidRPr="00DE5104">
              <w:rPr>
                <w:rFonts w:cs="Calibri"/>
              </w:rPr>
              <w:t>)</w:t>
            </w:r>
            <w:r w:rsidR="00590FCB" w:rsidRPr="00DE5104">
              <w:rPr>
                <w:rFonts w:cs="Calibri"/>
              </w:rPr>
              <w:t xml:space="preserve"> </w:t>
            </w:r>
            <w:r w:rsidR="3B6E2DC1" w:rsidRPr="00DE5104">
              <w:rPr>
                <w:rFonts w:cs="Calibri"/>
              </w:rPr>
              <w:t>981-8355</w:t>
            </w:r>
          </w:p>
        </w:tc>
      </w:tr>
      <w:tr w:rsidR="1A09B803" w14:paraId="59EDDA1C" w14:textId="77777777" w:rsidTr="00CD6FB1">
        <w:tc>
          <w:tcPr>
            <w:tcW w:w="2826" w:type="dxa"/>
            <w:vAlign w:val="center"/>
          </w:tcPr>
          <w:p w14:paraId="4171DAD2" w14:textId="77777777" w:rsidR="1A09B803" w:rsidRDefault="1A09B803" w:rsidP="1A09B803">
            <w:pPr>
              <w:rPr>
                <w:rFonts w:ascii="Garamond" w:hAnsi="Garamond"/>
              </w:rPr>
            </w:pPr>
            <w:r w:rsidRPr="1A09B803">
              <w:rPr>
                <w:rFonts w:ascii="Garamond" w:hAnsi="Garamond"/>
              </w:rPr>
              <w:t>Company Fax Number</w:t>
            </w:r>
          </w:p>
        </w:tc>
        <w:tc>
          <w:tcPr>
            <w:tcW w:w="5804" w:type="dxa"/>
            <w:shd w:val="clear" w:color="auto" w:fill="FFFF99"/>
            <w:vAlign w:val="center"/>
          </w:tcPr>
          <w:p w14:paraId="47D9B9A0" w14:textId="2FE18313" w:rsidR="1A09B803" w:rsidRPr="00DE5104" w:rsidRDefault="00262FF0" w:rsidP="3B6E2DC1">
            <w:pPr>
              <w:rPr>
                <w:rFonts w:eastAsia="Garamond" w:cs="Calibri"/>
                <w:sz w:val="22"/>
                <w:szCs w:val="22"/>
              </w:rPr>
            </w:pPr>
            <w:r w:rsidRPr="00DE5104">
              <w:rPr>
                <w:rFonts w:eastAsia="Garamond" w:cs="Calibri"/>
                <w:sz w:val="22"/>
                <w:szCs w:val="22"/>
              </w:rPr>
              <w:t>(</w:t>
            </w:r>
            <w:r w:rsidR="3B6E2DC1" w:rsidRPr="00DE5104">
              <w:rPr>
                <w:rFonts w:eastAsia="Garamond" w:cs="Calibri"/>
                <w:sz w:val="22"/>
                <w:szCs w:val="22"/>
              </w:rPr>
              <w:t>604</w:t>
            </w:r>
            <w:r w:rsidRPr="00DE5104">
              <w:rPr>
                <w:rFonts w:eastAsia="Garamond" w:cs="Calibri"/>
                <w:sz w:val="22"/>
                <w:szCs w:val="22"/>
              </w:rPr>
              <w:t>)</w:t>
            </w:r>
            <w:r w:rsidR="00590FCB" w:rsidRPr="00DE5104">
              <w:rPr>
                <w:rFonts w:eastAsia="Garamond" w:cs="Calibri"/>
                <w:sz w:val="22"/>
                <w:szCs w:val="22"/>
              </w:rPr>
              <w:t xml:space="preserve"> </w:t>
            </w:r>
            <w:r w:rsidR="3B6E2DC1" w:rsidRPr="00DE5104">
              <w:rPr>
                <w:rFonts w:eastAsia="Garamond" w:cs="Calibri"/>
                <w:sz w:val="22"/>
                <w:szCs w:val="22"/>
              </w:rPr>
              <w:t xml:space="preserve">661-6484 </w:t>
            </w:r>
          </w:p>
        </w:tc>
      </w:tr>
      <w:tr w:rsidR="1A09B803" w14:paraId="7DA57186" w14:textId="77777777" w:rsidTr="00CD6FB1">
        <w:tc>
          <w:tcPr>
            <w:tcW w:w="2826" w:type="dxa"/>
            <w:vAlign w:val="center"/>
          </w:tcPr>
          <w:p w14:paraId="2C6A54A4" w14:textId="77777777" w:rsidR="1A09B803" w:rsidRDefault="1A09B803" w:rsidP="1A09B803">
            <w:pPr>
              <w:rPr>
                <w:rFonts w:ascii="Garamond" w:hAnsi="Garamond"/>
              </w:rPr>
            </w:pPr>
            <w:r w:rsidRPr="1A09B803">
              <w:rPr>
                <w:rFonts w:ascii="Garamond" w:hAnsi="Garamond"/>
              </w:rPr>
              <w:t>Contact E-mail</w:t>
            </w:r>
          </w:p>
        </w:tc>
        <w:tc>
          <w:tcPr>
            <w:tcW w:w="5804" w:type="dxa"/>
            <w:shd w:val="clear" w:color="auto" w:fill="FFFF99"/>
            <w:vAlign w:val="center"/>
          </w:tcPr>
          <w:p w14:paraId="3C267792" w14:textId="58F82EBE" w:rsidR="1A09B803" w:rsidRPr="00DE5104" w:rsidRDefault="004C577F" w:rsidP="1A09B803">
            <w:pPr>
              <w:rPr>
                <w:rFonts w:cs="Calibri"/>
              </w:rPr>
            </w:pPr>
            <w:r w:rsidRPr="00DE5104">
              <w:rPr>
                <w:rFonts w:cs="Calibri"/>
              </w:rPr>
              <w:t>raymond.ng@icbc.com</w:t>
            </w:r>
            <w:r w:rsidR="00262FF0" w:rsidRPr="00DE5104">
              <w:rPr>
                <w:rFonts w:cs="Calibri"/>
              </w:rPr>
              <w:t xml:space="preserve"> </w:t>
            </w:r>
          </w:p>
        </w:tc>
      </w:tr>
      <w:tr w:rsidR="1A09B803" w14:paraId="1157D3A0" w14:textId="77777777" w:rsidTr="00CD6FB1">
        <w:tc>
          <w:tcPr>
            <w:tcW w:w="2826" w:type="dxa"/>
            <w:vAlign w:val="center"/>
          </w:tcPr>
          <w:p w14:paraId="6AD49972" w14:textId="77777777" w:rsidR="1A09B803" w:rsidRDefault="1A09B803" w:rsidP="1A09B803">
            <w:pPr>
              <w:rPr>
                <w:rFonts w:ascii="Garamond" w:hAnsi="Garamond"/>
              </w:rPr>
            </w:pPr>
            <w:r w:rsidRPr="1A09B803">
              <w:rPr>
                <w:rFonts w:ascii="Garamond" w:hAnsi="Garamond"/>
              </w:rPr>
              <w:t>Industry of Company</w:t>
            </w:r>
          </w:p>
        </w:tc>
        <w:tc>
          <w:tcPr>
            <w:tcW w:w="5804" w:type="dxa"/>
            <w:shd w:val="clear" w:color="auto" w:fill="FFFF99"/>
            <w:vAlign w:val="center"/>
          </w:tcPr>
          <w:p w14:paraId="6AA053AC" w14:textId="444B5BD0" w:rsidR="1A09B803" w:rsidRPr="00DE5104" w:rsidRDefault="1A09B803" w:rsidP="1A09B803">
            <w:pPr>
              <w:rPr>
                <w:rFonts w:cs="Calibri"/>
              </w:rPr>
            </w:pPr>
            <w:r w:rsidRPr="00DE5104">
              <w:rPr>
                <w:rFonts w:cs="Calibri"/>
              </w:rPr>
              <w:t>Government</w:t>
            </w:r>
          </w:p>
        </w:tc>
      </w:tr>
    </w:tbl>
    <w:p w14:paraId="6A71BCBC" w14:textId="6E23627A" w:rsidR="1A09B803" w:rsidRDefault="1A09B803" w:rsidP="1A09B803">
      <w:pPr>
        <w:rPr>
          <w:rFonts w:ascii="Garamond" w:hAnsi="Garamond"/>
        </w:rPr>
      </w:pPr>
    </w:p>
    <w:p w14:paraId="12A0ED6E" w14:textId="35418D69" w:rsidR="00BD2E64" w:rsidRPr="00642317" w:rsidRDefault="00BD2E64" w:rsidP="008413B2">
      <w:pPr>
        <w:pStyle w:val="ListParagraph"/>
        <w:widowControl/>
        <w:numPr>
          <w:ilvl w:val="3"/>
          <w:numId w:val="2"/>
        </w:numPr>
        <w:rPr>
          <w:rFonts w:ascii="Garamond" w:hAnsi="Garamond"/>
          <w:bCs/>
          <w:szCs w:val="24"/>
        </w:rPr>
      </w:pPr>
      <w:r w:rsidRPr="00642317">
        <w:rPr>
          <w:rFonts w:ascii="Garamond" w:hAnsi="Garamond"/>
          <w:bCs/>
          <w:szCs w:val="24"/>
        </w:rPr>
        <w:t xml:space="preserve">Does your company have any pending litigation regarding contract disputes? </w:t>
      </w:r>
    </w:p>
    <w:p w14:paraId="2EDAC1B9" w14:textId="77777777" w:rsidR="00BD2E64" w:rsidRPr="00642317" w:rsidRDefault="00BD2E64" w:rsidP="00BD2E64">
      <w:pPr>
        <w:pStyle w:val="ListParagraph"/>
        <w:widowControl/>
        <w:rPr>
          <w:rFonts w:ascii="Garamond" w:hAnsi="Garamond"/>
          <w:bC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642317" w:rsidRPr="00642317" w14:paraId="65A2E53F" w14:textId="77777777" w:rsidTr="3B6E2DC1">
        <w:tc>
          <w:tcPr>
            <w:tcW w:w="8856" w:type="dxa"/>
            <w:shd w:val="clear" w:color="auto" w:fill="FFFF99"/>
          </w:tcPr>
          <w:p w14:paraId="0B5F6498" w14:textId="4790BBF8" w:rsidR="00BD2E64" w:rsidRPr="006B731B" w:rsidRDefault="3B6E2DC1" w:rsidP="005210E3">
            <w:pPr>
              <w:spacing w:line="276" w:lineRule="auto"/>
            </w:pPr>
            <w:r w:rsidRPr="006B731B">
              <w:t>No, IHG does not have any pending litigation regarding contract disputes. IHG has never been subject to any litigation regarding contract disputes.</w:t>
            </w:r>
          </w:p>
        </w:tc>
      </w:tr>
    </w:tbl>
    <w:p w14:paraId="3BC81181" w14:textId="77777777" w:rsidR="00BD2E64" w:rsidRPr="00063C18" w:rsidRDefault="00BD2E64" w:rsidP="00BD2E64">
      <w:pPr>
        <w:widowControl/>
        <w:rPr>
          <w:rFonts w:ascii="Garamond" w:hAnsi="Garamond"/>
          <w:bCs/>
          <w:color w:val="FF0000"/>
          <w:szCs w:val="24"/>
        </w:rPr>
      </w:pPr>
    </w:p>
    <w:p w14:paraId="26C62517" w14:textId="5DC20917" w:rsidR="00BD2E64" w:rsidRDefault="00BD2E64" w:rsidP="008413B2">
      <w:pPr>
        <w:pStyle w:val="ListParagraph"/>
        <w:widowControl/>
        <w:numPr>
          <w:ilvl w:val="3"/>
          <w:numId w:val="2"/>
        </w:numPr>
        <w:rPr>
          <w:rFonts w:ascii="Garamond" w:hAnsi="Garamond"/>
          <w:bCs/>
          <w:szCs w:val="24"/>
        </w:rPr>
      </w:pPr>
      <w:r>
        <w:rPr>
          <w:rFonts w:ascii="Garamond" w:hAnsi="Garamond"/>
          <w:bCs/>
          <w:szCs w:val="24"/>
        </w:rPr>
        <w:t>Please list any contracts lost or terminated in the last three years and provide reasons for loss termination, as well as contact information.</w:t>
      </w:r>
    </w:p>
    <w:p w14:paraId="18E200F8" w14:textId="77777777" w:rsidR="00BD2E64" w:rsidRDefault="00BD2E64" w:rsidP="00BD2E64">
      <w:pPr>
        <w:pStyle w:val="ListParagraph"/>
        <w:widowControl/>
        <w:rPr>
          <w:rFonts w:ascii="Garamond" w:hAnsi="Garamond"/>
          <w:bC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BD2E64" w:rsidRPr="00480672" w14:paraId="097D29C1" w14:textId="77777777" w:rsidTr="3B6E2DC1">
        <w:tc>
          <w:tcPr>
            <w:tcW w:w="8856" w:type="dxa"/>
            <w:shd w:val="clear" w:color="auto" w:fill="FFFF99"/>
          </w:tcPr>
          <w:p w14:paraId="4E28ACE2" w14:textId="2A1E3ADF" w:rsidR="00BD2E64" w:rsidRPr="00304B0A" w:rsidRDefault="3B6E2DC1" w:rsidP="005210E3">
            <w:pPr>
              <w:spacing w:line="276" w:lineRule="auto"/>
            </w:pPr>
            <w:r w:rsidRPr="00304B0A">
              <w:t xml:space="preserve">IHG has not lost or terminated any contracts </w:t>
            </w:r>
            <w:r w:rsidR="00910DF5" w:rsidRPr="00304B0A">
              <w:t>in</w:t>
            </w:r>
            <w:r w:rsidRPr="00304B0A">
              <w:t xml:space="preserve"> the last three (3) years</w:t>
            </w:r>
            <w:r w:rsidR="00901243">
              <w:t>, or in any other previous time period</w:t>
            </w:r>
            <w:r w:rsidRPr="00304B0A" w:rsidDel="00901243">
              <w:t>.</w:t>
            </w:r>
          </w:p>
        </w:tc>
      </w:tr>
    </w:tbl>
    <w:p w14:paraId="0C9D1B82" w14:textId="77777777" w:rsidR="00BD2E64" w:rsidRDefault="00BD2E64" w:rsidP="00DA30B6">
      <w:pPr>
        <w:widowControl/>
        <w:jc w:val="both"/>
        <w:rPr>
          <w:rFonts w:ascii="Garamond" w:hAnsi="Garamond"/>
          <w:b/>
          <w:szCs w:val="24"/>
        </w:rPr>
      </w:pPr>
    </w:p>
    <w:p w14:paraId="19FF6235" w14:textId="27E0EA19" w:rsidR="009965E6" w:rsidRDefault="00663498" w:rsidP="00DA30B6">
      <w:pPr>
        <w:widowControl/>
        <w:snapToGrid w:val="0"/>
        <w:jc w:val="both"/>
        <w:rPr>
          <w:rFonts w:ascii="Garamond" w:hAnsi="Garamond"/>
          <w:snapToGrid/>
          <w:szCs w:val="23"/>
        </w:rPr>
      </w:pPr>
      <w:r w:rsidRPr="00DA30B6">
        <w:rPr>
          <w:rFonts w:ascii="Garamond" w:hAnsi="Garamond"/>
          <w:b/>
          <w:bCs/>
          <w:snapToGrid/>
          <w:szCs w:val="23"/>
        </w:rPr>
        <w:t xml:space="preserve">2.3.7  Registration to do Business - </w:t>
      </w:r>
      <w:r w:rsidRPr="00DA30B6">
        <w:rPr>
          <w:rFonts w:ascii="Garamond" w:hAnsi="Garamond"/>
          <w:snapToGrid/>
          <w:szCs w:val="23"/>
        </w:rPr>
        <w:t xml:space="preserve">Selected out-of-state Respondents providing the </w:t>
      </w:r>
      <w:r w:rsidRPr="00DA30B6">
        <w:rPr>
          <w:rFonts w:ascii="Garamond" w:hAnsi="Garamond"/>
          <w:snapToGrid/>
          <w:szCs w:val="23"/>
        </w:rPr>
        <w:tab/>
        <w:t xml:space="preserve">products and/or services required by this RFP must be registered to do business </w:t>
      </w:r>
      <w:r w:rsidRPr="00DA30B6">
        <w:rPr>
          <w:rFonts w:ascii="Garamond" w:hAnsi="Garamond"/>
          <w:snapToGrid/>
          <w:szCs w:val="23"/>
        </w:rPr>
        <w:tab/>
        <w:t xml:space="preserve">within the State by the Indiana Secretary of State and the Indiana Department of </w:t>
      </w:r>
      <w:r w:rsidRPr="00DA30B6">
        <w:rPr>
          <w:rFonts w:ascii="Garamond" w:hAnsi="Garamond"/>
          <w:snapToGrid/>
          <w:szCs w:val="23"/>
        </w:rPr>
        <w:tab/>
        <w:t xml:space="preserve">Administration, Procurement Division. The address contact information for this </w:t>
      </w:r>
      <w:r w:rsidRPr="00DA30B6">
        <w:rPr>
          <w:rFonts w:ascii="Garamond" w:hAnsi="Garamond"/>
          <w:snapToGrid/>
          <w:szCs w:val="23"/>
        </w:rPr>
        <w:tab/>
        <w:t xml:space="preserve">office may be found in Section 1.18 of the RFP. This process must be concluded </w:t>
      </w:r>
      <w:r w:rsidRPr="00DA30B6">
        <w:rPr>
          <w:rFonts w:ascii="Garamond" w:hAnsi="Garamond"/>
          <w:snapToGrid/>
          <w:szCs w:val="23"/>
        </w:rPr>
        <w:tab/>
        <w:t xml:space="preserve">prior to contract negotiations with the State. It is the successful Respondent’s </w:t>
      </w:r>
      <w:r w:rsidRPr="00DA30B6">
        <w:rPr>
          <w:rFonts w:ascii="Garamond" w:hAnsi="Garamond"/>
          <w:snapToGrid/>
          <w:szCs w:val="23"/>
        </w:rPr>
        <w:tab/>
        <w:t>responsibility to complete the required registration with the Secretary of State. Please</w:t>
      </w:r>
    </w:p>
    <w:p w14:paraId="54F696E5" w14:textId="77777777" w:rsidR="009965E6" w:rsidRDefault="00663498" w:rsidP="00DA30B6">
      <w:pPr>
        <w:widowControl/>
        <w:snapToGrid w:val="0"/>
        <w:ind w:firstLine="720"/>
        <w:jc w:val="both"/>
        <w:rPr>
          <w:rFonts w:ascii="Garamond" w:hAnsi="Garamond"/>
          <w:snapToGrid/>
          <w:szCs w:val="23"/>
        </w:rPr>
      </w:pPr>
      <w:r w:rsidRPr="00DA30B6">
        <w:rPr>
          <w:rFonts w:ascii="Garamond" w:hAnsi="Garamond"/>
          <w:snapToGrid/>
          <w:szCs w:val="23"/>
        </w:rPr>
        <w:t>indicate the status of registration, if applicable.  Please clearly state if you</w:t>
      </w:r>
      <w:r>
        <w:rPr>
          <w:rFonts w:ascii="Garamond" w:hAnsi="Garamond"/>
          <w:snapToGrid/>
          <w:szCs w:val="23"/>
        </w:rPr>
        <w:t xml:space="preserve"> </w:t>
      </w:r>
      <w:r w:rsidRPr="00DA30B6">
        <w:rPr>
          <w:rFonts w:ascii="Garamond" w:hAnsi="Garamond"/>
          <w:snapToGrid/>
          <w:szCs w:val="23"/>
        </w:rPr>
        <w:t>are registered</w:t>
      </w:r>
    </w:p>
    <w:p w14:paraId="2315EDA0" w14:textId="291CE7D5" w:rsidR="00663498" w:rsidRPr="00DA30B6" w:rsidRDefault="00663498" w:rsidP="00DA30B6">
      <w:pPr>
        <w:widowControl/>
        <w:snapToGrid w:val="0"/>
        <w:ind w:firstLine="720"/>
        <w:jc w:val="both"/>
        <w:rPr>
          <w:rFonts w:ascii="Garamond" w:hAnsi="Garamond"/>
          <w:snapToGrid/>
          <w:szCs w:val="23"/>
        </w:rPr>
      </w:pPr>
      <w:r w:rsidRPr="00DA30B6">
        <w:rPr>
          <w:rFonts w:ascii="Garamond" w:hAnsi="Garamond"/>
          <w:snapToGrid/>
          <w:szCs w:val="23"/>
        </w:rPr>
        <w:t>and if not provide an explanation.</w:t>
      </w:r>
    </w:p>
    <w:p w14:paraId="22AB8117" w14:textId="77777777" w:rsidR="005A0FC8" w:rsidRPr="00480672" w:rsidRDefault="005A0FC8" w:rsidP="004E7F0E">
      <w:pPr>
        <w:widowControl/>
        <w:rPr>
          <w:rFonts w:ascii="Garamond" w:hAnsi="Garamond"/>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6DEE7A35" w14:textId="77777777" w:rsidTr="3B6E2DC1">
        <w:tc>
          <w:tcPr>
            <w:tcW w:w="8856" w:type="dxa"/>
            <w:shd w:val="clear" w:color="auto" w:fill="FFFF99"/>
          </w:tcPr>
          <w:p w14:paraId="2884138B" w14:textId="652D6605" w:rsidR="00FC69B5" w:rsidRPr="0024635C" w:rsidRDefault="003E2351" w:rsidP="0024635C">
            <w:pPr>
              <w:spacing w:line="276" w:lineRule="auto"/>
              <w:jc w:val="both"/>
              <w:rPr>
                <w:rFonts w:cs="Calibri"/>
                <w:szCs w:val="24"/>
                <w:highlight w:val="yellow"/>
              </w:rPr>
            </w:pPr>
            <w:bookmarkStart w:id="0" w:name="_Hlk33443936"/>
            <w:r w:rsidRPr="00994B62">
              <w:rPr>
                <w:rFonts w:cs="Calibri"/>
                <w:szCs w:val="24"/>
              </w:rPr>
              <w:t>The</w:t>
            </w:r>
            <w:r w:rsidR="00DE1458" w:rsidRPr="00994B62">
              <w:rPr>
                <w:rFonts w:cs="Calibri"/>
                <w:szCs w:val="24"/>
              </w:rPr>
              <w:t xml:space="preserve"> Irwin Hodson Group Indiana </w:t>
            </w:r>
            <w:r w:rsidR="007363D3" w:rsidRPr="00994B62">
              <w:rPr>
                <w:rFonts w:cs="Calibri"/>
                <w:szCs w:val="24"/>
              </w:rPr>
              <w:t xml:space="preserve">LLC </w:t>
            </w:r>
            <w:r w:rsidRPr="00994B62">
              <w:rPr>
                <w:rFonts w:cs="Calibri"/>
                <w:szCs w:val="24"/>
              </w:rPr>
              <w:t>is</w:t>
            </w:r>
            <w:r w:rsidR="00CB5D9A" w:rsidRPr="00994B62">
              <w:rPr>
                <w:rFonts w:cs="Calibri"/>
                <w:szCs w:val="24"/>
              </w:rPr>
              <w:t xml:space="preserve"> </w:t>
            </w:r>
            <w:r w:rsidR="00153C62" w:rsidRPr="00994B62">
              <w:rPr>
                <w:rFonts w:cs="Calibri"/>
                <w:szCs w:val="24"/>
              </w:rPr>
              <w:t xml:space="preserve">registered to do </w:t>
            </w:r>
            <w:r w:rsidR="004D77B7" w:rsidRPr="0024635C">
              <w:rPr>
                <w:rFonts w:cs="Calibri"/>
                <w:szCs w:val="24"/>
              </w:rPr>
              <w:t>business wit</w:t>
            </w:r>
            <w:r w:rsidR="00F552B6" w:rsidRPr="0024635C">
              <w:rPr>
                <w:rFonts w:cs="Calibri"/>
                <w:szCs w:val="24"/>
              </w:rPr>
              <w:t>h the State of Indiana through the Indiana Secretary of State</w:t>
            </w:r>
            <w:r w:rsidR="007363D3" w:rsidRPr="00994B62">
              <w:rPr>
                <w:rFonts w:cs="Calibri"/>
                <w:szCs w:val="24"/>
              </w:rPr>
              <w:t xml:space="preserve">. </w:t>
            </w:r>
            <w:r w:rsidR="00D76C91" w:rsidRPr="00994B62">
              <w:rPr>
                <w:rFonts w:cs="Calibri"/>
                <w:szCs w:val="24"/>
              </w:rPr>
              <w:t>IHG</w:t>
            </w:r>
            <w:r w:rsidR="007363D3" w:rsidRPr="00994B62">
              <w:rPr>
                <w:rFonts w:cs="Calibri"/>
                <w:szCs w:val="24"/>
              </w:rPr>
              <w:t xml:space="preserve">’s </w:t>
            </w:r>
            <w:r w:rsidR="00986FF3" w:rsidRPr="00994B62">
              <w:rPr>
                <w:rFonts w:cs="Calibri"/>
                <w:szCs w:val="24"/>
              </w:rPr>
              <w:t xml:space="preserve">current </w:t>
            </w:r>
            <w:r w:rsidR="00DE1458" w:rsidRPr="00994B62">
              <w:rPr>
                <w:rFonts w:cs="Calibri"/>
                <w:szCs w:val="24"/>
              </w:rPr>
              <w:t xml:space="preserve">registration </w:t>
            </w:r>
            <w:r w:rsidR="0049413A" w:rsidRPr="00994B62">
              <w:rPr>
                <w:rFonts w:cs="Calibri"/>
                <w:szCs w:val="24"/>
              </w:rPr>
              <w:t xml:space="preserve">status </w:t>
            </w:r>
            <w:r w:rsidRPr="00994B62">
              <w:rPr>
                <w:rFonts w:cs="Calibri"/>
                <w:szCs w:val="24"/>
              </w:rPr>
              <w:t>is</w:t>
            </w:r>
            <w:r w:rsidR="0052079D" w:rsidRPr="0024635C">
              <w:rPr>
                <w:rFonts w:cs="Calibri"/>
                <w:szCs w:val="24"/>
              </w:rPr>
              <w:t xml:space="preserve"> </w:t>
            </w:r>
            <w:r w:rsidR="0049413A" w:rsidRPr="0024635C">
              <w:rPr>
                <w:rFonts w:cs="Calibri"/>
                <w:szCs w:val="24"/>
              </w:rPr>
              <w:t>a</w:t>
            </w:r>
            <w:r w:rsidR="00986FF3" w:rsidRPr="0024635C">
              <w:rPr>
                <w:rFonts w:cs="Calibri"/>
                <w:szCs w:val="24"/>
              </w:rPr>
              <w:t>ctive</w:t>
            </w:r>
            <w:r w:rsidR="007363D3" w:rsidRPr="0024635C">
              <w:rPr>
                <w:rFonts w:cs="Calibri"/>
                <w:szCs w:val="24"/>
              </w:rPr>
              <w:t xml:space="preserve"> and in good standing. </w:t>
            </w:r>
            <w:r w:rsidR="005C236F" w:rsidRPr="0024635C">
              <w:rPr>
                <w:rFonts w:cs="Calibri"/>
                <w:szCs w:val="24"/>
              </w:rPr>
              <w:t>A copy of IHG’s registration with the SOS</w:t>
            </w:r>
            <w:r w:rsidR="00120159" w:rsidRPr="0024635C">
              <w:rPr>
                <w:rFonts w:cs="Calibri"/>
                <w:szCs w:val="24"/>
              </w:rPr>
              <w:t xml:space="preserve"> can be found on page </w:t>
            </w:r>
            <w:r w:rsidR="007D5E29">
              <w:rPr>
                <w:rFonts w:cs="Calibri"/>
                <w:szCs w:val="24"/>
              </w:rPr>
              <w:t>5</w:t>
            </w:r>
            <w:r w:rsidR="00120159" w:rsidRPr="0024635C">
              <w:rPr>
                <w:rFonts w:cs="Calibri"/>
                <w:szCs w:val="24"/>
              </w:rPr>
              <w:t xml:space="preserve"> of </w:t>
            </w:r>
            <w:r w:rsidR="00191E7D" w:rsidRPr="0024635C">
              <w:rPr>
                <w:rFonts w:cs="Calibri"/>
                <w:szCs w:val="24"/>
              </w:rPr>
              <w:t xml:space="preserve">Appendix </w:t>
            </w:r>
            <w:r w:rsidR="008F1300">
              <w:rPr>
                <w:rFonts w:cs="Calibri"/>
                <w:szCs w:val="24"/>
              </w:rPr>
              <w:t>1</w:t>
            </w:r>
            <w:r w:rsidR="00E9440F">
              <w:rPr>
                <w:rFonts w:cs="Calibri"/>
                <w:szCs w:val="24"/>
              </w:rPr>
              <w:t>.</w:t>
            </w:r>
            <w:r w:rsidR="00120159" w:rsidRPr="0024635C">
              <w:rPr>
                <w:rFonts w:cs="Calibri"/>
                <w:szCs w:val="24"/>
              </w:rPr>
              <w:t>.</w:t>
            </w:r>
            <w:r w:rsidR="00563F3C" w:rsidRPr="0024635C">
              <w:rPr>
                <w:rFonts w:cs="Calibri"/>
                <w:szCs w:val="24"/>
              </w:rPr>
              <w:t xml:space="preserve"> </w:t>
            </w:r>
            <w:r w:rsidR="007F0D1C" w:rsidRPr="0024635C">
              <w:rPr>
                <w:rFonts w:cs="Calibri"/>
                <w:szCs w:val="24"/>
              </w:rPr>
              <w:t xml:space="preserve">Additionally, </w:t>
            </w:r>
            <w:r w:rsidR="003D21CE" w:rsidRPr="0024635C">
              <w:rPr>
                <w:rFonts w:cs="Calibri"/>
                <w:szCs w:val="24"/>
              </w:rPr>
              <w:t>IH</w:t>
            </w:r>
            <w:r w:rsidR="00E057B2" w:rsidRPr="0024635C">
              <w:rPr>
                <w:rFonts w:cs="Calibri"/>
                <w:szCs w:val="24"/>
              </w:rPr>
              <w:t>G</w:t>
            </w:r>
            <w:r w:rsidR="00A14AC6" w:rsidRPr="0024635C">
              <w:rPr>
                <w:rFonts w:cs="Calibri"/>
                <w:szCs w:val="24"/>
              </w:rPr>
              <w:t xml:space="preserve"> </w:t>
            </w:r>
            <w:r w:rsidR="00746F0B" w:rsidRPr="0024635C">
              <w:rPr>
                <w:rFonts w:cs="Calibri"/>
                <w:szCs w:val="24"/>
              </w:rPr>
              <w:t xml:space="preserve">is </w:t>
            </w:r>
            <w:r w:rsidR="007F0D1C" w:rsidRPr="0024635C">
              <w:rPr>
                <w:rFonts w:cs="Calibri"/>
                <w:szCs w:val="24"/>
              </w:rPr>
              <w:t xml:space="preserve">registered to do business with the </w:t>
            </w:r>
            <w:r w:rsidR="007F0D1C" w:rsidRPr="000616E3">
              <w:rPr>
                <w:rFonts w:cs="Calibri"/>
                <w:szCs w:val="24"/>
              </w:rPr>
              <w:t>State through the Indiana Department of Administration</w:t>
            </w:r>
            <w:r w:rsidR="00965E4C" w:rsidRPr="000616E3">
              <w:rPr>
                <w:rFonts w:cs="Calibri"/>
                <w:szCs w:val="24"/>
              </w:rPr>
              <w:t xml:space="preserve"> (IDOA)</w:t>
            </w:r>
            <w:r w:rsidR="007F0D1C" w:rsidRPr="000616E3">
              <w:rPr>
                <w:rFonts w:cs="Calibri"/>
                <w:szCs w:val="24"/>
              </w:rPr>
              <w:t>, Procurement Division.</w:t>
            </w:r>
            <w:r w:rsidR="00CB5D9A" w:rsidRPr="000616E3">
              <w:rPr>
                <w:rFonts w:cs="Calibri"/>
                <w:szCs w:val="24"/>
              </w:rPr>
              <w:t xml:space="preserve"> </w:t>
            </w:r>
            <w:r w:rsidR="001A208E" w:rsidRPr="000616E3">
              <w:rPr>
                <w:rFonts w:cs="Calibri"/>
                <w:szCs w:val="24"/>
              </w:rPr>
              <w:t xml:space="preserve">As an Indiana </w:t>
            </w:r>
            <w:r w:rsidR="009438DA" w:rsidRPr="000616E3">
              <w:rPr>
                <w:rFonts w:cs="Calibri"/>
                <w:szCs w:val="24"/>
              </w:rPr>
              <w:t>company, w</w:t>
            </w:r>
            <w:r w:rsidR="001A208E" w:rsidRPr="000616E3">
              <w:rPr>
                <w:rFonts w:cs="Calibri"/>
                <w:szCs w:val="24"/>
              </w:rPr>
              <w:t xml:space="preserve">ith this registration </w:t>
            </w:r>
            <w:r w:rsidR="00E2213D" w:rsidRPr="000616E3">
              <w:rPr>
                <w:rFonts w:cs="Calibri"/>
                <w:szCs w:val="24"/>
              </w:rPr>
              <w:t>IHG</w:t>
            </w:r>
            <w:r w:rsidR="00BD556F" w:rsidRPr="000616E3">
              <w:rPr>
                <w:rFonts w:cs="Calibri"/>
                <w:szCs w:val="24"/>
              </w:rPr>
              <w:t xml:space="preserve"> </w:t>
            </w:r>
            <w:r w:rsidR="00E2213D" w:rsidRPr="000616E3">
              <w:rPr>
                <w:rFonts w:cs="Calibri"/>
                <w:szCs w:val="24"/>
              </w:rPr>
              <w:t xml:space="preserve">is </w:t>
            </w:r>
            <w:r w:rsidR="00C64D67" w:rsidRPr="000616E3">
              <w:rPr>
                <w:rFonts w:cs="Calibri"/>
                <w:szCs w:val="24"/>
              </w:rPr>
              <w:t xml:space="preserve">certified </w:t>
            </w:r>
            <w:r w:rsidR="00E2213D" w:rsidRPr="000616E3">
              <w:rPr>
                <w:rFonts w:cs="Calibri"/>
                <w:szCs w:val="24"/>
              </w:rPr>
              <w:t xml:space="preserve">under the Buy Indiana </w:t>
            </w:r>
            <w:r w:rsidR="00401038" w:rsidRPr="000616E3">
              <w:rPr>
                <w:rFonts w:cs="Calibri"/>
                <w:szCs w:val="24"/>
              </w:rPr>
              <w:t>I</w:t>
            </w:r>
            <w:r w:rsidR="00E2213D" w:rsidRPr="000616E3">
              <w:rPr>
                <w:rFonts w:cs="Calibri"/>
                <w:szCs w:val="24"/>
              </w:rPr>
              <w:t xml:space="preserve">nitiative, which regards a preference </w:t>
            </w:r>
            <w:r w:rsidR="00B65C6B" w:rsidRPr="000616E3">
              <w:rPr>
                <w:rFonts w:cs="Calibri"/>
                <w:szCs w:val="24"/>
              </w:rPr>
              <w:t xml:space="preserve">for state agencies </w:t>
            </w:r>
            <w:r w:rsidR="00E2213D" w:rsidRPr="000616E3">
              <w:rPr>
                <w:rFonts w:cs="Calibri"/>
                <w:szCs w:val="24"/>
              </w:rPr>
              <w:t xml:space="preserve">to </w:t>
            </w:r>
            <w:r w:rsidR="0075371E" w:rsidRPr="000616E3">
              <w:rPr>
                <w:rFonts w:cs="Calibri"/>
                <w:szCs w:val="24"/>
              </w:rPr>
              <w:t>procure from</w:t>
            </w:r>
            <w:r w:rsidR="00E2213D" w:rsidRPr="000616E3">
              <w:rPr>
                <w:rFonts w:cs="Calibri"/>
                <w:szCs w:val="24"/>
              </w:rPr>
              <w:t xml:space="preserve"> Indiana businesses. </w:t>
            </w:r>
            <w:r w:rsidR="009D628E" w:rsidRPr="00994B62">
              <w:rPr>
                <w:rFonts w:cs="Calibri"/>
                <w:szCs w:val="24"/>
              </w:rPr>
              <w:t>A copy of IHG</w:t>
            </w:r>
            <w:r w:rsidR="0004159B" w:rsidRPr="00994B62">
              <w:rPr>
                <w:rFonts w:cs="Calibri"/>
                <w:szCs w:val="24"/>
              </w:rPr>
              <w:t>’s</w:t>
            </w:r>
            <w:r w:rsidR="00BD556F" w:rsidRPr="00994B62">
              <w:rPr>
                <w:rFonts w:cs="Calibri"/>
                <w:szCs w:val="24"/>
              </w:rPr>
              <w:t xml:space="preserve"> </w:t>
            </w:r>
            <w:r w:rsidR="00585A5F" w:rsidRPr="00994B62">
              <w:rPr>
                <w:rFonts w:cs="Calibri"/>
                <w:szCs w:val="24"/>
              </w:rPr>
              <w:t xml:space="preserve">registration with the </w:t>
            </w:r>
            <w:r w:rsidR="000253C9" w:rsidRPr="00994B62">
              <w:rPr>
                <w:rFonts w:cs="Calibri"/>
                <w:szCs w:val="24"/>
              </w:rPr>
              <w:t>IDOA can</w:t>
            </w:r>
            <w:r w:rsidR="005C236F" w:rsidRPr="00994B62">
              <w:rPr>
                <w:rFonts w:cs="Calibri"/>
                <w:szCs w:val="24"/>
              </w:rPr>
              <w:t xml:space="preserve"> be found on page </w:t>
            </w:r>
            <w:r w:rsidR="00A0776A">
              <w:rPr>
                <w:rFonts w:cs="Calibri"/>
                <w:szCs w:val="24"/>
              </w:rPr>
              <w:t>6</w:t>
            </w:r>
            <w:r w:rsidR="005C236F" w:rsidRPr="00994B62">
              <w:rPr>
                <w:rFonts w:cs="Calibri"/>
                <w:szCs w:val="24"/>
              </w:rPr>
              <w:t xml:space="preserve"> of </w:t>
            </w:r>
            <w:r w:rsidR="00EC3251" w:rsidRPr="00994B62">
              <w:rPr>
                <w:rFonts w:cs="Calibri"/>
                <w:szCs w:val="24"/>
              </w:rPr>
              <w:t>Appendix</w:t>
            </w:r>
            <w:r w:rsidR="005A32F5" w:rsidRPr="00994B62">
              <w:rPr>
                <w:rFonts w:cs="Calibri"/>
                <w:szCs w:val="24"/>
              </w:rPr>
              <w:t xml:space="preserve"> </w:t>
            </w:r>
            <w:r w:rsidR="00F7264F">
              <w:rPr>
                <w:rFonts w:cs="Calibri"/>
                <w:szCs w:val="24"/>
              </w:rPr>
              <w:t>1</w:t>
            </w:r>
            <w:r w:rsidR="00E9440F">
              <w:rPr>
                <w:rFonts w:cs="Calibri"/>
                <w:szCs w:val="24"/>
              </w:rPr>
              <w:t>..</w:t>
            </w:r>
          </w:p>
        </w:tc>
      </w:tr>
    </w:tbl>
    <w:bookmarkEnd w:id="0"/>
    <w:p w14:paraId="70D344BA" w14:textId="210CF843" w:rsidR="0009502C" w:rsidRPr="002036BB" w:rsidRDefault="3B6E2DC1" w:rsidP="3B6E2DC1">
      <w:pPr>
        <w:rPr>
          <w:rFonts w:ascii="Garamond" w:hAnsi="Garamond"/>
        </w:rPr>
      </w:pPr>
      <w:r w:rsidRPr="3B6E2DC1">
        <w:rPr>
          <w:rFonts w:ascii="Garamond" w:hAnsi="Garamond"/>
        </w:rPr>
        <w:t>-</w:t>
      </w:r>
    </w:p>
    <w:p w14:paraId="74008EF9" w14:textId="499D2923" w:rsidR="0009502C" w:rsidRPr="002036BB" w:rsidRDefault="0009502C" w:rsidP="008413B2">
      <w:pPr>
        <w:widowControl/>
        <w:numPr>
          <w:ilvl w:val="2"/>
          <w:numId w:val="3"/>
        </w:numPr>
        <w:jc w:val="both"/>
        <w:rPr>
          <w:rFonts w:ascii="Garamond" w:hAnsi="Garamond"/>
          <w:szCs w:val="24"/>
        </w:rPr>
      </w:pPr>
      <w:r w:rsidRPr="002036BB">
        <w:rPr>
          <w:rFonts w:ascii="Garamond" w:hAnsi="Garamond"/>
          <w:b/>
          <w:szCs w:val="24"/>
        </w:rPr>
        <w:t>Authorizing Document -</w:t>
      </w:r>
      <w:r w:rsidRPr="002036BB">
        <w:rPr>
          <w:rFonts w:ascii="Garamond" w:hAnsi="Garamond"/>
          <w:szCs w:val="24"/>
        </w:rPr>
        <w:t xml:space="preserve"> Respondent personnel signing the Transmittal Letter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2036BB">
        <w:rPr>
          <w:rFonts w:ascii="Garamond" w:hAnsi="Garamond"/>
          <w:b/>
          <w:szCs w:val="24"/>
        </w:rPr>
        <w:t xml:space="preserve"> </w:t>
      </w:r>
    </w:p>
    <w:p w14:paraId="5479ECF4" w14:textId="77777777" w:rsidR="005A0FC8" w:rsidRPr="002036BB" w:rsidRDefault="005A0FC8" w:rsidP="005A0FC8">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2036BB" w:rsidRPr="002036BB" w14:paraId="3D0A0B41" w14:textId="77777777" w:rsidTr="3B6E2DC1">
        <w:tc>
          <w:tcPr>
            <w:tcW w:w="8856" w:type="dxa"/>
            <w:shd w:val="clear" w:color="auto" w:fill="FFFF99"/>
          </w:tcPr>
          <w:p w14:paraId="2B32443A" w14:textId="2CB4CA3C" w:rsidR="00811BFE" w:rsidRDefault="3B6E2DC1" w:rsidP="0024635C">
            <w:pPr>
              <w:spacing w:line="276" w:lineRule="auto"/>
              <w:jc w:val="both"/>
              <w:rPr>
                <w:rFonts w:cs="Calibri"/>
                <w:szCs w:val="24"/>
              </w:rPr>
            </w:pPr>
            <w:r w:rsidRPr="0024635C">
              <w:rPr>
                <w:rFonts w:cs="Calibri"/>
                <w:szCs w:val="24"/>
              </w:rPr>
              <w:t xml:space="preserve">Todd Lawrence, </w:t>
            </w:r>
            <w:r w:rsidR="00342BB0" w:rsidRPr="0024635C">
              <w:rPr>
                <w:rFonts w:cs="Calibri"/>
                <w:szCs w:val="24"/>
              </w:rPr>
              <w:t xml:space="preserve">President &amp; </w:t>
            </w:r>
            <w:r w:rsidR="002E3557" w:rsidRPr="0024635C">
              <w:rPr>
                <w:rFonts w:cs="Calibri"/>
                <w:szCs w:val="24"/>
              </w:rPr>
              <w:t>C</w:t>
            </w:r>
            <w:r w:rsidRPr="0024635C">
              <w:rPr>
                <w:rFonts w:cs="Calibri"/>
                <w:szCs w:val="24"/>
              </w:rPr>
              <w:t>EO of IHG</w:t>
            </w:r>
            <w:r w:rsidR="006A2B48" w:rsidRPr="0024635C">
              <w:rPr>
                <w:rFonts w:cs="Calibri"/>
                <w:szCs w:val="24"/>
              </w:rPr>
              <w:t xml:space="preserve"> Indiana</w:t>
            </w:r>
            <w:r w:rsidRPr="0024635C">
              <w:rPr>
                <w:rFonts w:cs="Calibri"/>
                <w:szCs w:val="24"/>
              </w:rPr>
              <w:t>, is legally authorized to commit IHG contractually to any contract resulting from this RFP.</w:t>
            </w:r>
            <w:r w:rsidR="0001000A" w:rsidRPr="0024635C">
              <w:rPr>
                <w:rFonts w:cs="Calibri"/>
                <w:szCs w:val="24"/>
              </w:rPr>
              <w:t xml:space="preserve"> </w:t>
            </w:r>
            <w:r w:rsidRPr="0024635C">
              <w:rPr>
                <w:rFonts w:cs="Calibri"/>
                <w:szCs w:val="24"/>
              </w:rPr>
              <w:t xml:space="preserve"> Mr. Lawrence has signed </w:t>
            </w:r>
            <w:r w:rsidR="00987222" w:rsidRPr="0024635C">
              <w:rPr>
                <w:rFonts w:cs="Calibri"/>
                <w:szCs w:val="24"/>
              </w:rPr>
              <w:t xml:space="preserve">page </w:t>
            </w:r>
            <w:r w:rsidR="001C3162">
              <w:rPr>
                <w:rFonts w:cs="Calibri"/>
                <w:szCs w:val="24"/>
              </w:rPr>
              <w:t>8</w:t>
            </w:r>
            <w:r w:rsidR="00987222" w:rsidRPr="0024635C">
              <w:rPr>
                <w:rFonts w:cs="Calibri"/>
                <w:szCs w:val="24"/>
              </w:rPr>
              <w:t xml:space="preserve"> of the</w:t>
            </w:r>
            <w:r w:rsidRPr="0024635C">
              <w:rPr>
                <w:rFonts w:cs="Calibri"/>
                <w:szCs w:val="24"/>
              </w:rPr>
              <w:t xml:space="preserve"> </w:t>
            </w:r>
            <w:r w:rsidR="00987222" w:rsidRPr="0024635C">
              <w:rPr>
                <w:rFonts w:cs="Calibri"/>
                <w:szCs w:val="24"/>
              </w:rPr>
              <w:t>T</w:t>
            </w:r>
            <w:r w:rsidRPr="0024635C">
              <w:rPr>
                <w:rFonts w:cs="Calibri"/>
                <w:szCs w:val="24"/>
              </w:rPr>
              <w:t xml:space="preserve">ransmittal </w:t>
            </w:r>
            <w:r w:rsidR="00987222" w:rsidRPr="0024635C">
              <w:rPr>
                <w:rFonts w:cs="Calibri"/>
                <w:szCs w:val="24"/>
              </w:rPr>
              <w:t>L</w:t>
            </w:r>
            <w:r w:rsidRPr="0024635C">
              <w:rPr>
                <w:rFonts w:cs="Calibri"/>
                <w:szCs w:val="24"/>
              </w:rPr>
              <w:t>etter on IHG</w:t>
            </w:r>
            <w:r w:rsidR="00C63C29" w:rsidRPr="0024635C">
              <w:rPr>
                <w:rFonts w:cs="Calibri"/>
                <w:szCs w:val="24"/>
              </w:rPr>
              <w:t>’</w:t>
            </w:r>
            <w:r w:rsidRPr="0024635C">
              <w:rPr>
                <w:rFonts w:cs="Calibri"/>
                <w:szCs w:val="24"/>
              </w:rPr>
              <w:t>s behalf.</w:t>
            </w:r>
            <w:r w:rsidR="000F4C3C" w:rsidRPr="0024635C">
              <w:rPr>
                <w:rFonts w:cs="Calibri"/>
                <w:szCs w:val="24"/>
              </w:rPr>
              <w:t xml:space="preserve"> </w:t>
            </w:r>
          </w:p>
          <w:p w14:paraId="2239CBFC" w14:textId="77777777" w:rsidR="0024635C" w:rsidRPr="0024635C" w:rsidRDefault="0024635C" w:rsidP="0085021D">
            <w:pPr>
              <w:spacing w:line="276" w:lineRule="auto"/>
              <w:jc w:val="both"/>
              <w:rPr>
                <w:rFonts w:cs="Calibri"/>
                <w:szCs w:val="24"/>
              </w:rPr>
            </w:pPr>
          </w:p>
          <w:p w14:paraId="64842847" w14:textId="046076F4" w:rsidR="0009502C" w:rsidRPr="002036BB" w:rsidRDefault="3B6E2DC1" w:rsidP="0085021D">
            <w:pPr>
              <w:spacing w:line="276" w:lineRule="auto"/>
              <w:jc w:val="both"/>
              <w:rPr>
                <w:rFonts w:ascii="Garamond" w:hAnsi="Garamond"/>
              </w:rPr>
            </w:pPr>
            <w:r w:rsidRPr="0024635C">
              <w:rPr>
                <w:rFonts w:cs="Calibri"/>
                <w:szCs w:val="24"/>
              </w:rPr>
              <w:t xml:space="preserve">A copy of the corporate resolution </w:t>
            </w:r>
            <w:r w:rsidR="00DD1E9A" w:rsidRPr="0085021D">
              <w:rPr>
                <w:rFonts w:cs="Calibri"/>
                <w:szCs w:val="24"/>
              </w:rPr>
              <w:t>indicating</w:t>
            </w:r>
            <w:r w:rsidRPr="0085021D">
              <w:rPr>
                <w:rFonts w:cs="Calibri"/>
                <w:szCs w:val="24"/>
              </w:rPr>
              <w:t xml:space="preserve"> Mr. Lawrence</w:t>
            </w:r>
            <w:r w:rsidR="00DD1E9A" w:rsidRPr="0085021D">
              <w:rPr>
                <w:rFonts w:cs="Calibri"/>
                <w:szCs w:val="24"/>
              </w:rPr>
              <w:t>’s</w:t>
            </w:r>
            <w:r w:rsidRPr="0085021D">
              <w:rPr>
                <w:rFonts w:cs="Calibri"/>
                <w:szCs w:val="24"/>
              </w:rPr>
              <w:t xml:space="preserve"> authority </w:t>
            </w:r>
            <w:r w:rsidRPr="0024635C">
              <w:rPr>
                <w:rFonts w:cs="Calibri"/>
                <w:szCs w:val="24"/>
              </w:rPr>
              <w:t xml:space="preserve">to bind IHG contractually can be found on page </w:t>
            </w:r>
            <w:r w:rsidR="00E75D38">
              <w:rPr>
                <w:rFonts w:cs="Calibri"/>
                <w:szCs w:val="24"/>
              </w:rPr>
              <w:t>8</w:t>
            </w:r>
            <w:r w:rsidR="00E75D38" w:rsidRPr="0024635C">
              <w:rPr>
                <w:rFonts w:cs="Calibri"/>
                <w:szCs w:val="24"/>
              </w:rPr>
              <w:t xml:space="preserve"> </w:t>
            </w:r>
            <w:r w:rsidR="00DD1E9A" w:rsidRPr="0024635C">
              <w:rPr>
                <w:rFonts w:cs="Calibri"/>
                <w:szCs w:val="24"/>
              </w:rPr>
              <w:t xml:space="preserve">of </w:t>
            </w:r>
            <w:r w:rsidRPr="0024635C">
              <w:rPr>
                <w:rFonts w:cs="Calibri"/>
                <w:szCs w:val="24"/>
              </w:rPr>
              <w:t xml:space="preserve">Appendix </w:t>
            </w:r>
            <w:r w:rsidR="003C1A10" w:rsidRPr="0024635C">
              <w:rPr>
                <w:rFonts w:cs="Calibri"/>
                <w:szCs w:val="24"/>
              </w:rPr>
              <w:t>1</w:t>
            </w:r>
            <w:r w:rsidR="00E9440F">
              <w:rPr>
                <w:rFonts w:cs="Calibri"/>
                <w:szCs w:val="24"/>
              </w:rPr>
              <w:t>.</w:t>
            </w:r>
          </w:p>
        </w:tc>
      </w:tr>
    </w:tbl>
    <w:p w14:paraId="455E7FD3" w14:textId="77777777" w:rsidR="0009502C" w:rsidRPr="006B4EA5" w:rsidRDefault="0009502C" w:rsidP="0009502C">
      <w:pPr>
        <w:rPr>
          <w:rFonts w:ascii="Garamond" w:hAnsi="Garamond"/>
          <w:color w:val="FF0000"/>
          <w:szCs w:val="24"/>
        </w:rPr>
      </w:pPr>
    </w:p>
    <w:p w14:paraId="555A98DE" w14:textId="5B7A3EDA" w:rsidR="000C6DD8" w:rsidRPr="00480672" w:rsidRDefault="0009502C" w:rsidP="226361D8">
      <w:pPr>
        <w:widowControl/>
        <w:numPr>
          <w:ilvl w:val="2"/>
          <w:numId w:val="3"/>
        </w:numPr>
        <w:jc w:val="both"/>
        <w:rPr>
          <w:rFonts w:ascii="Garamond" w:hAnsi="Garamond"/>
        </w:rPr>
      </w:pPr>
      <w:r w:rsidRPr="226361D8">
        <w:rPr>
          <w:rFonts w:ascii="Garamond" w:hAnsi="Garamond"/>
          <w:b/>
          <w:bCs/>
        </w:rPr>
        <w:t>Subcontractors -</w:t>
      </w:r>
      <w:r w:rsidRPr="226361D8">
        <w:rPr>
          <w:rFonts w:ascii="Garamond" w:hAnsi="Garamond"/>
        </w:rPr>
        <w:t xml:space="preserve"> The Respondent is responsible for the performance of any obligations that may result from this RFP, and shall not be relieved by the non-performance of any subcontractor. Any Respondent’s proposal must identify all subcontractors and describe the contractual relationship between the Respondent and each subcontractor. Either a copy of the executed subcontract or a letter of agreement over the official signature of the firms involved must accompany each proposal.</w:t>
      </w:r>
      <w:r>
        <w:br/>
      </w:r>
      <w:r>
        <w:br/>
      </w:r>
      <w:r w:rsidRPr="226361D8">
        <w:rPr>
          <w:rFonts w:ascii="Garamond" w:hAnsi="Garamond"/>
        </w:rPr>
        <w:t>Any subcontracts entered into by the Respondent must be in compliance with all State statutes, and will be subject to the provisions thereof. For each portion of the proposed products and services to be provided by a subcontractor, the technical proposal must include the identification of the functions to be provided by the subcontractor and the subcontractor’s related qualifications and experience. 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r w:rsidR="007B2329" w:rsidRPr="226361D8">
        <w:rPr>
          <w:rFonts w:ascii="Garamond" w:hAnsi="Garamond"/>
        </w:rPr>
        <w:t>.</w:t>
      </w:r>
      <w:r>
        <w:br/>
      </w:r>
      <w:r>
        <w:br/>
      </w:r>
      <w:r w:rsidRPr="226361D8">
        <w:rPr>
          <w:rFonts w:ascii="Garamond" w:hAnsi="Garamond"/>
        </w:rPr>
        <w:t>The Respondent must list any subcontractor’s name, address, and the state in which formed that are proposed to be used in providing the required products and/or services. The subcontractor’s responsibilities under the proposal, anticipated dollar amount for subcontract, form of organization, and an indication from the subcontractor of a willingness to carry out these responsibilities are to be included for each subcontractor. This assurance in no way relieves the Respondent of any responsibilities in responding to this RFP or in completing the commitments documented</w:t>
      </w:r>
      <w:r w:rsidR="00D9324D" w:rsidRPr="226361D8">
        <w:rPr>
          <w:rFonts w:ascii="Garamond" w:hAnsi="Garamond"/>
        </w:rPr>
        <w:t xml:space="preserve"> </w:t>
      </w:r>
      <w:r w:rsidRPr="226361D8">
        <w:rPr>
          <w:rFonts w:ascii="Garamond" w:hAnsi="Garamond"/>
        </w:rPr>
        <w:t>in the proposal.</w:t>
      </w:r>
      <w:r w:rsidR="00D9324D" w:rsidRPr="226361D8">
        <w:rPr>
          <w:rFonts w:ascii="Garamond" w:hAnsi="Garamond"/>
        </w:rPr>
        <w:t xml:space="preserve"> </w:t>
      </w:r>
      <w:r w:rsidRPr="226361D8">
        <w:rPr>
          <w:rFonts w:ascii="Garamond" w:hAnsi="Garamond"/>
        </w:rPr>
        <w:t xml:space="preserve">The Respondent must indicate which, if any, subcontractors qualify as a Minority Business Enterprises or Women’s Business Enterprises under IC 4-13-16.5-1. See Section 1.21 and Attachment A for Minority and Women’s Business Enterprises information. Please enter your response below and indicate if any attachments are included.  </w:t>
      </w:r>
    </w:p>
    <w:p w14:paraId="6BF9B734" w14:textId="4E64962C" w:rsidR="3B6E2DC1" w:rsidRDefault="3B6E2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455"/>
      </w:tblGrid>
      <w:tr w:rsidR="0009502C" w:rsidRPr="00480672" w14:paraId="67D7BDF6" w14:textId="77777777" w:rsidTr="003A2604">
        <w:trPr>
          <w:trHeight w:val="278"/>
        </w:trPr>
        <w:tc>
          <w:tcPr>
            <w:tcW w:w="8455" w:type="dxa"/>
            <w:shd w:val="clear" w:color="auto" w:fill="FFFF99"/>
          </w:tcPr>
          <w:p w14:paraId="0C899B96" w14:textId="68309231" w:rsidR="00460AC2" w:rsidRPr="00342D4F" w:rsidRDefault="3B6E2DC1" w:rsidP="00342D4F">
            <w:pPr>
              <w:spacing w:line="276" w:lineRule="auto"/>
              <w:jc w:val="both"/>
              <w:rPr>
                <w:rFonts w:cs="Calibri"/>
                <w:szCs w:val="24"/>
              </w:rPr>
            </w:pPr>
            <w:r w:rsidRPr="00342D4F">
              <w:rPr>
                <w:rFonts w:cs="Calibri"/>
                <w:szCs w:val="24"/>
              </w:rPr>
              <w:t xml:space="preserve">As the </w:t>
            </w:r>
            <w:r w:rsidR="00372F79" w:rsidRPr="00342D4F">
              <w:rPr>
                <w:rFonts w:cs="Calibri"/>
                <w:szCs w:val="24"/>
              </w:rPr>
              <w:t>Respondent of this RFP Response and the P</w:t>
            </w:r>
            <w:r w:rsidRPr="00342D4F">
              <w:rPr>
                <w:rFonts w:cs="Calibri"/>
                <w:szCs w:val="24"/>
              </w:rPr>
              <w:t xml:space="preserve">rime </w:t>
            </w:r>
            <w:r w:rsidR="00372F79" w:rsidRPr="00342D4F">
              <w:rPr>
                <w:rFonts w:cs="Calibri"/>
                <w:szCs w:val="24"/>
              </w:rPr>
              <w:t>C</w:t>
            </w:r>
            <w:r w:rsidRPr="00342D4F">
              <w:rPr>
                <w:rFonts w:cs="Calibri"/>
                <w:szCs w:val="24"/>
              </w:rPr>
              <w:t xml:space="preserve">ontractor </w:t>
            </w:r>
            <w:r w:rsidR="00A218EB" w:rsidRPr="00342D4F">
              <w:rPr>
                <w:rFonts w:cs="Calibri"/>
                <w:szCs w:val="24"/>
              </w:rPr>
              <w:t xml:space="preserve">of the </w:t>
            </w:r>
            <w:r w:rsidR="00372F79" w:rsidRPr="00342D4F">
              <w:rPr>
                <w:rFonts w:cs="Calibri"/>
                <w:szCs w:val="24"/>
              </w:rPr>
              <w:t xml:space="preserve">proposed </w:t>
            </w:r>
            <w:r w:rsidR="00A218EB" w:rsidRPr="00342D4F">
              <w:rPr>
                <w:rFonts w:cs="Calibri"/>
                <w:szCs w:val="24"/>
              </w:rPr>
              <w:t xml:space="preserve">all-inclusive solution, </w:t>
            </w:r>
            <w:r w:rsidRPr="00342D4F">
              <w:rPr>
                <w:rFonts w:cs="Calibri"/>
                <w:szCs w:val="24"/>
              </w:rPr>
              <w:t>I</w:t>
            </w:r>
            <w:r w:rsidR="00434738" w:rsidRPr="00342D4F">
              <w:rPr>
                <w:rFonts w:cs="Calibri"/>
                <w:szCs w:val="24"/>
              </w:rPr>
              <w:t xml:space="preserve">rwin Hodson </w:t>
            </w:r>
            <w:r w:rsidR="0006656F" w:rsidRPr="00342D4F">
              <w:rPr>
                <w:rFonts w:cs="Calibri"/>
                <w:szCs w:val="24"/>
              </w:rPr>
              <w:t xml:space="preserve">Group </w:t>
            </w:r>
            <w:r w:rsidR="00434738" w:rsidRPr="00342D4F">
              <w:rPr>
                <w:rFonts w:cs="Calibri"/>
                <w:szCs w:val="24"/>
              </w:rPr>
              <w:t>Indiana LLC</w:t>
            </w:r>
            <w:r w:rsidRPr="00342D4F">
              <w:rPr>
                <w:rFonts w:cs="Calibri"/>
                <w:szCs w:val="24"/>
              </w:rPr>
              <w:t xml:space="preserve"> recognizes that it is fully responsible for the performance of any obligations resulting from th</w:t>
            </w:r>
            <w:r w:rsidR="006C2CB3" w:rsidRPr="00342D4F">
              <w:rPr>
                <w:rFonts w:cs="Calibri"/>
                <w:szCs w:val="24"/>
              </w:rPr>
              <w:t>is</w:t>
            </w:r>
            <w:r w:rsidRPr="00342D4F">
              <w:rPr>
                <w:rFonts w:cs="Calibri"/>
                <w:szCs w:val="24"/>
              </w:rPr>
              <w:t xml:space="preserve"> RFP</w:t>
            </w:r>
            <w:r w:rsidR="00DE436C" w:rsidRPr="00342D4F">
              <w:rPr>
                <w:rFonts w:cs="Calibri"/>
                <w:szCs w:val="24"/>
              </w:rPr>
              <w:t xml:space="preserve">, and </w:t>
            </w:r>
            <w:r w:rsidR="006C2CB3" w:rsidRPr="00342D4F">
              <w:rPr>
                <w:rFonts w:cs="Calibri"/>
                <w:szCs w:val="24"/>
              </w:rPr>
              <w:t>sh</w:t>
            </w:r>
            <w:r w:rsidR="00DC356D" w:rsidRPr="00342D4F">
              <w:rPr>
                <w:rFonts w:cs="Calibri"/>
                <w:szCs w:val="24"/>
              </w:rPr>
              <w:t xml:space="preserve">all not be relieved </w:t>
            </w:r>
            <w:r w:rsidR="00DE15F7" w:rsidRPr="00342D4F">
              <w:rPr>
                <w:rFonts w:cs="Calibri"/>
                <w:szCs w:val="24"/>
              </w:rPr>
              <w:t xml:space="preserve">by the non-performance </w:t>
            </w:r>
            <w:r w:rsidR="00EE188A" w:rsidRPr="00342D4F">
              <w:rPr>
                <w:rFonts w:cs="Calibri"/>
                <w:szCs w:val="24"/>
              </w:rPr>
              <w:t>of any subcontractor</w:t>
            </w:r>
            <w:r w:rsidR="00460AC2" w:rsidRPr="00342D4F">
              <w:rPr>
                <w:rFonts w:cs="Calibri"/>
                <w:szCs w:val="24"/>
              </w:rPr>
              <w:t>.</w:t>
            </w:r>
          </w:p>
          <w:p w14:paraId="44E9A783" w14:textId="3DBA62ED" w:rsidR="0009502C" w:rsidRPr="00342D4F" w:rsidRDefault="0009502C" w:rsidP="00342D4F">
            <w:pPr>
              <w:spacing w:line="276" w:lineRule="auto"/>
              <w:jc w:val="both"/>
              <w:rPr>
                <w:rFonts w:cs="Calibri"/>
                <w:szCs w:val="24"/>
              </w:rPr>
            </w:pPr>
          </w:p>
          <w:p w14:paraId="6734F78F" w14:textId="7F482F47" w:rsidR="00855786" w:rsidRPr="00342D4F" w:rsidRDefault="00AF1ABB" w:rsidP="00342D4F">
            <w:pPr>
              <w:spacing w:line="276" w:lineRule="auto"/>
              <w:jc w:val="both"/>
              <w:rPr>
                <w:rFonts w:cs="Calibri"/>
                <w:szCs w:val="24"/>
              </w:rPr>
            </w:pPr>
            <w:r w:rsidRPr="00342D4F">
              <w:rPr>
                <w:rFonts w:cs="Calibri"/>
                <w:szCs w:val="24"/>
              </w:rPr>
              <w:t>Irwin Hodson Group</w:t>
            </w:r>
            <w:r w:rsidR="3B6E2DC1" w:rsidRPr="00342D4F">
              <w:rPr>
                <w:rFonts w:cs="Calibri"/>
                <w:szCs w:val="24"/>
              </w:rPr>
              <w:t xml:space="preserve"> </w:t>
            </w:r>
            <w:r w:rsidR="00E33EF5" w:rsidRPr="00342D4F">
              <w:rPr>
                <w:rFonts w:cs="Calibri"/>
                <w:szCs w:val="24"/>
              </w:rPr>
              <w:t xml:space="preserve">Indiana </w:t>
            </w:r>
            <w:r w:rsidR="006513F9" w:rsidRPr="00342D4F">
              <w:rPr>
                <w:rFonts w:cs="Calibri"/>
                <w:szCs w:val="24"/>
              </w:rPr>
              <w:t xml:space="preserve">LLC </w:t>
            </w:r>
            <w:r w:rsidR="3B6E2DC1" w:rsidRPr="00342D4F">
              <w:rPr>
                <w:rFonts w:cs="Calibri"/>
                <w:szCs w:val="24"/>
              </w:rPr>
              <w:t>has entered in</w:t>
            </w:r>
            <w:r w:rsidR="006234C3" w:rsidRPr="00342D4F">
              <w:rPr>
                <w:rFonts w:cs="Calibri"/>
                <w:szCs w:val="24"/>
              </w:rPr>
              <w:t>to</w:t>
            </w:r>
            <w:r w:rsidR="3B6E2DC1" w:rsidRPr="00342D4F">
              <w:rPr>
                <w:rFonts w:cs="Calibri"/>
                <w:szCs w:val="24"/>
              </w:rPr>
              <w:t xml:space="preserve"> agreements with the following </w:t>
            </w:r>
            <w:r w:rsidR="00780DA3">
              <w:rPr>
                <w:rFonts w:cs="Calibri"/>
                <w:szCs w:val="24"/>
              </w:rPr>
              <w:t>six</w:t>
            </w:r>
            <w:r w:rsidR="00780DA3" w:rsidRPr="00342D4F">
              <w:rPr>
                <w:rFonts w:cs="Calibri"/>
                <w:szCs w:val="24"/>
              </w:rPr>
              <w:t xml:space="preserve">  </w:t>
            </w:r>
            <w:r w:rsidR="0006656F" w:rsidRPr="00342D4F">
              <w:rPr>
                <w:rFonts w:cs="Calibri"/>
                <w:szCs w:val="24"/>
              </w:rPr>
              <w:t>(</w:t>
            </w:r>
            <w:r w:rsidR="00604DA0">
              <w:rPr>
                <w:rFonts w:cs="Calibri"/>
                <w:szCs w:val="24"/>
              </w:rPr>
              <w:t>6</w:t>
            </w:r>
            <w:r w:rsidR="00106CE4" w:rsidRPr="00342D4F">
              <w:rPr>
                <w:rFonts w:cs="Calibri"/>
                <w:szCs w:val="24"/>
              </w:rPr>
              <w:t>)</w:t>
            </w:r>
            <w:r w:rsidR="3B6E2DC1" w:rsidRPr="00342D4F">
              <w:rPr>
                <w:rFonts w:cs="Calibri"/>
                <w:szCs w:val="24"/>
              </w:rPr>
              <w:t xml:space="preserve"> subcontractors:</w:t>
            </w:r>
            <w:r w:rsidR="3B6E2DC1">
              <w:rPr>
                <w:rFonts w:cs="Calibri"/>
                <w:szCs w:val="24"/>
              </w:rPr>
              <w:t xml:space="preserve"> </w:t>
            </w:r>
            <w:r w:rsidR="006513F9" w:rsidRPr="00342D4F">
              <w:rPr>
                <w:rFonts w:cs="Calibri"/>
                <w:szCs w:val="24"/>
              </w:rPr>
              <w:t>I</w:t>
            </w:r>
            <w:r w:rsidRPr="00342D4F">
              <w:rPr>
                <w:rFonts w:cs="Calibri"/>
                <w:szCs w:val="24"/>
              </w:rPr>
              <w:t>V</w:t>
            </w:r>
            <w:r w:rsidR="006513F9" w:rsidRPr="00342D4F">
              <w:rPr>
                <w:rFonts w:cs="Calibri"/>
                <w:szCs w:val="24"/>
              </w:rPr>
              <w:t>OS</w:t>
            </w:r>
            <w:r w:rsidRPr="00342D4F">
              <w:rPr>
                <w:rFonts w:cs="Calibri"/>
                <w:szCs w:val="24"/>
              </w:rPr>
              <w:t xml:space="preserve">B </w:t>
            </w:r>
            <w:r w:rsidR="009B0C93">
              <w:rPr>
                <w:rFonts w:cs="Calibri"/>
                <w:szCs w:val="24"/>
              </w:rPr>
              <w:t>V</w:t>
            </w:r>
            <w:r w:rsidRPr="00342D4F">
              <w:rPr>
                <w:rFonts w:cs="Calibri"/>
                <w:szCs w:val="24"/>
              </w:rPr>
              <w:t>endor</w:t>
            </w:r>
            <w:r w:rsidR="3B6E2DC1" w:rsidRPr="00342D4F">
              <w:rPr>
                <w:rFonts w:cs="Calibri"/>
                <w:szCs w:val="24"/>
              </w:rPr>
              <w:t xml:space="preserve"> </w:t>
            </w:r>
            <w:r w:rsidR="00567F16">
              <w:rPr>
                <w:rFonts w:cs="Calibri"/>
                <w:szCs w:val="24"/>
              </w:rPr>
              <w:t>Professional Management Enterprises,</w:t>
            </w:r>
            <w:r w:rsidR="3B6E2DC1">
              <w:rPr>
                <w:rFonts w:cs="Calibri"/>
                <w:szCs w:val="24"/>
              </w:rPr>
              <w:t xml:space="preserve"> </w:t>
            </w:r>
            <w:r w:rsidR="3B6E2DC1" w:rsidRPr="00342D4F">
              <w:rPr>
                <w:rFonts w:cs="Calibri"/>
                <w:szCs w:val="24"/>
              </w:rPr>
              <w:t>Business Information Systems</w:t>
            </w:r>
            <w:r w:rsidR="00332677" w:rsidRPr="00342D4F">
              <w:rPr>
                <w:rFonts w:cs="Calibri"/>
                <w:szCs w:val="24"/>
              </w:rPr>
              <w:t xml:space="preserve"> </w:t>
            </w:r>
            <w:r w:rsidR="3B6E2DC1" w:rsidRPr="00342D4F">
              <w:rPr>
                <w:rFonts w:cs="Calibri"/>
                <w:szCs w:val="24"/>
              </w:rPr>
              <w:t>(BIS)</w:t>
            </w:r>
            <w:r w:rsidR="005E0292" w:rsidRPr="00342D4F">
              <w:rPr>
                <w:rFonts w:cs="Calibri"/>
                <w:szCs w:val="24"/>
              </w:rPr>
              <w:t>,</w:t>
            </w:r>
            <w:r w:rsidR="3B6E2DC1" w:rsidRPr="00342D4F">
              <w:rPr>
                <w:rFonts w:cs="Calibri"/>
                <w:szCs w:val="24"/>
              </w:rPr>
              <w:t xml:space="preserve"> Waldale Manufacturing Limited (W</w:t>
            </w:r>
            <w:r w:rsidR="006234C3" w:rsidRPr="00342D4F">
              <w:rPr>
                <w:rFonts w:cs="Calibri"/>
                <w:szCs w:val="24"/>
              </w:rPr>
              <w:t>aldale)</w:t>
            </w:r>
            <w:r w:rsidR="3B6E2DC1" w:rsidRPr="00342D4F">
              <w:rPr>
                <w:rFonts w:cs="Calibri"/>
                <w:szCs w:val="24"/>
              </w:rPr>
              <w:t xml:space="preserve">, </w:t>
            </w:r>
            <w:r w:rsidR="00AF0719" w:rsidRPr="00342D4F">
              <w:rPr>
                <w:rFonts w:cs="Calibri"/>
                <w:szCs w:val="24"/>
              </w:rPr>
              <w:t xml:space="preserve">Irwin Hodson Group LLC, </w:t>
            </w:r>
            <w:r w:rsidR="003D48BE" w:rsidRPr="00342D4F">
              <w:rPr>
                <w:rFonts w:cs="Calibri"/>
                <w:szCs w:val="24"/>
              </w:rPr>
              <w:t xml:space="preserve"> </w:t>
            </w:r>
            <w:r w:rsidR="00093742" w:rsidRPr="00342D4F">
              <w:rPr>
                <w:rFonts w:cs="Calibri"/>
                <w:szCs w:val="24"/>
              </w:rPr>
              <w:t>MBE vendor</w:t>
            </w:r>
            <w:r w:rsidR="003D48BE" w:rsidRPr="00342D4F">
              <w:rPr>
                <w:rFonts w:cs="Calibri"/>
                <w:szCs w:val="24"/>
              </w:rPr>
              <w:t xml:space="preserve"> </w:t>
            </w:r>
            <w:r w:rsidR="3B6E2DC1" w:rsidRPr="00342D4F">
              <w:rPr>
                <w:rFonts w:cs="Calibri"/>
                <w:szCs w:val="24"/>
              </w:rPr>
              <w:t xml:space="preserve">Pillow Logistics </w:t>
            </w:r>
            <w:r w:rsidR="001172AB" w:rsidRPr="00342D4F">
              <w:rPr>
                <w:rFonts w:cs="Calibri"/>
                <w:szCs w:val="24"/>
              </w:rPr>
              <w:t>(Pillow)</w:t>
            </w:r>
            <w:r w:rsidR="00507EA7" w:rsidRPr="00342D4F">
              <w:rPr>
                <w:rFonts w:cs="Calibri"/>
                <w:szCs w:val="24"/>
              </w:rPr>
              <w:t xml:space="preserve">, </w:t>
            </w:r>
            <w:r w:rsidR="001172AB" w:rsidRPr="00342D4F">
              <w:rPr>
                <w:rFonts w:cs="Calibri"/>
                <w:szCs w:val="24"/>
              </w:rPr>
              <w:t xml:space="preserve"> </w:t>
            </w:r>
            <w:r w:rsidR="3B6E2DC1" w:rsidRPr="00342D4F">
              <w:rPr>
                <w:rFonts w:cs="Calibri"/>
                <w:szCs w:val="24"/>
              </w:rPr>
              <w:t xml:space="preserve">and </w:t>
            </w:r>
            <w:r w:rsidR="003D48BE" w:rsidRPr="00342D4F">
              <w:rPr>
                <w:rFonts w:cs="Calibri"/>
                <w:szCs w:val="24"/>
              </w:rPr>
              <w:t xml:space="preserve">WBE </w:t>
            </w:r>
            <w:r w:rsidR="00093742" w:rsidRPr="00342D4F">
              <w:rPr>
                <w:rFonts w:cs="Calibri"/>
                <w:szCs w:val="24"/>
              </w:rPr>
              <w:t xml:space="preserve">vendor </w:t>
            </w:r>
            <w:r w:rsidR="00F71E99" w:rsidRPr="00342D4F">
              <w:rPr>
                <w:rFonts w:cs="Calibri"/>
                <w:szCs w:val="24"/>
              </w:rPr>
              <w:t>Langham Logistics</w:t>
            </w:r>
            <w:r w:rsidR="006513F9" w:rsidRPr="00342D4F">
              <w:rPr>
                <w:rFonts w:cs="Calibri"/>
                <w:szCs w:val="24"/>
              </w:rPr>
              <w:t>.</w:t>
            </w:r>
            <w:r w:rsidR="00594A47" w:rsidRPr="00342D4F">
              <w:rPr>
                <w:rFonts w:cs="Calibri"/>
                <w:szCs w:val="24"/>
              </w:rPr>
              <w:t xml:space="preserve"> A copy of the </w:t>
            </w:r>
            <w:r w:rsidR="009E6E54">
              <w:rPr>
                <w:rFonts w:cs="Calibri"/>
                <w:szCs w:val="24"/>
              </w:rPr>
              <w:t xml:space="preserve">Letter of </w:t>
            </w:r>
            <w:r w:rsidR="00314C71">
              <w:rPr>
                <w:rFonts w:cs="Calibri"/>
                <w:szCs w:val="24"/>
              </w:rPr>
              <w:t>Agreement</w:t>
            </w:r>
            <w:r w:rsidR="006050DD" w:rsidRPr="00342D4F">
              <w:rPr>
                <w:rFonts w:cs="Calibri"/>
                <w:szCs w:val="24"/>
              </w:rPr>
              <w:t xml:space="preserve"> </w:t>
            </w:r>
            <w:r w:rsidR="00876C5F" w:rsidRPr="00342D4F">
              <w:rPr>
                <w:rFonts w:cs="Calibri"/>
                <w:szCs w:val="24"/>
              </w:rPr>
              <w:t>for</w:t>
            </w:r>
            <w:r w:rsidR="006050DD" w:rsidRPr="00342D4F">
              <w:rPr>
                <w:rFonts w:cs="Calibri"/>
                <w:szCs w:val="24"/>
              </w:rPr>
              <w:t xml:space="preserve"> </w:t>
            </w:r>
            <w:r w:rsidR="006C1C54">
              <w:rPr>
                <w:rFonts w:cs="Calibri"/>
                <w:szCs w:val="24"/>
              </w:rPr>
              <w:t xml:space="preserve">IVOSB </w:t>
            </w:r>
            <w:r w:rsidR="00292DFB">
              <w:rPr>
                <w:rFonts w:cs="Calibri"/>
                <w:szCs w:val="24"/>
              </w:rPr>
              <w:t>subcontractor</w:t>
            </w:r>
            <w:r w:rsidR="00314C71">
              <w:rPr>
                <w:rFonts w:cs="Calibri"/>
                <w:szCs w:val="24"/>
              </w:rPr>
              <w:t xml:space="preserve"> PME </w:t>
            </w:r>
            <w:r w:rsidR="00FA089F">
              <w:rPr>
                <w:rFonts w:cs="Calibri"/>
                <w:szCs w:val="24"/>
              </w:rPr>
              <w:t>is submitted with</w:t>
            </w:r>
            <w:r w:rsidR="00D04DF2">
              <w:rPr>
                <w:rFonts w:cs="Calibri"/>
                <w:szCs w:val="24"/>
              </w:rPr>
              <w:t xml:space="preserve"> the</w:t>
            </w:r>
            <w:r w:rsidR="00FA089F">
              <w:rPr>
                <w:rFonts w:cs="Calibri"/>
                <w:szCs w:val="24"/>
              </w:rPr>
              <w:t xml:space="preserve"> IVOSB Form Attachment A1</w:t>
            </w:r>
            <w:r w:rsidR="00314C71">
              <w:rPr>
                <w:rFonts w:cs="Calibri"/>
                <w:szCs w:val="24"/>
              </w:rPr>
              <w:t>.</w:t>
            </w:r>
            <w:r w:rsidR="005A0B41">
              <w:rPr>
                <w:rFonts w:cs="Calibri"/>
                <w:szCs w:val="24"/>
              </w:rPr>
              <w:t xml:space="preserve"> </w:t>
            </w:r>
            <w:r w:rsidR="0084618E">
              <w:rPr>
                <w:rFonts w:cs="Calibri"/>
                <w:szCs w:val="24"/>
              </w:rPr>
              <w:t xml:space="preserve">Letters of Agreement for </w:t>
            </w:r>
            <w:r w:rsidR="00D04DF2">
              <w:rPr>
                <w:rFonts w:cs="Calibri"/>
                <w:szCs w:val="24"/>
              </w:rPr>
              <w:t>MBE</w:t>
            </w:r>
            <w:r w:rsidR="003855FF">
              <w:rPr>
                <w:rFonts w:cs="Calibri"/>
                <w:szCs w:val="24"/>
              </w:rPr>
              <w:t xml:space="preserve"> </w:t>
            </w:r>
            <w:r w:rsidR="00314C71">
              <w:rPr>
                <w:rFonts w:cs="Calibri"/>
                <w:szCs w:val="24"/>
              </w:rPr>
              <w:t xml:space="preserve">subcontractor Pillow </w:t>
            </w:r>
            <w:r w:rsidR="003855FF">
              <w:rPr>
                <w:rFonts w:cs="Calibri"/>
                <w:szCs w:val="24"/>
              </w:rPr>
              <w:t xml:space="preserve">and WBE </w:t>
            </w:r>
            <w:r w:rsidR="00314C71">
              <w:rPr>
                <w:rFonts w:cs="Calibri"/>
                <w:szCs w:val="24"/>
              </w:rPr>
              <w:t xml:space="preserve">subcontractor Langham </w:t>
            </w:r>
            <w:r w:rsidR="00FB329E">
              <w:rPr>
                <w:rFonts w:cs="Calibri"/>
                <w:szCs w:val="24"/>
              </w:rPr>
              <w:t>are submitted with MWBE Form Attachment A</w:t>
            </w:r>
            <w:r w:rsidR="00314C71">
              <w:rPr>
                <w:rFonts w:cs="Calibri"/>
                <w:szCs w:val="24"/>
              </w:rPr>
              <w:t>. The</w:t>
            </w:r>
            <w:r w:rsidR="00F727E1">
              <w:rPr>
                <w:rFonts w:cs="Calibri"/>
                <w:szCs w:val="24"/>
              </w:rPr>
              <w:t xml:space="preserve"> remaining</w:t>
            </w:r>
            <w:r w:rsidR="006050DD" w:rsidRPr="00342D4F" w:rsidDel="00F727E1">
              <w:rPr>
                <w:rFonts w:cs="Calibri"/>
                <w:szCs w:val="24"/>
              </w:rPr>
              <w:t xml:space="preserve"> </w:t>
            </w:r>
            <w:r w:rsidR="006050DD" w:rsidRPr="00342D4F">
              <w:rPr>
                <w:rFonts w:cs="Calibri"/>
                <w:szCs w:val="24"/>
              </w:rPr>
              <w:t>subcontractor</w:t>
            </w:r>
            <w:r w:rsidR="00D66386" w:rsidRPr="00342D4F">
              <w:rPr>
                <w:rFonts w:cs="Calibri"/>
                <w:szCs w:val="24"/>
              </w:rPr>
              <w:t xml:space="preserve"> </w:t>
            </w:r>
            <w:r w:rsidR="009E6E54">
              <w:rPr>
                <w:rFonts w:cs="Calibri"/>
                <w:szCs w:val="24"/>
              </w:rPr>
              <w:t>Letters of Agreement</w:t>
            </w:r>
            <w:r w:rsidR="00F727E1">
              <w:rPr>
                <w:rFonts w:cs="Calibri"/>
                <w:szCs w:val="24"/>
              </w:rPr>
              <w:t xml:space="preserve"> for BIS, Waldale and IHG, </w:t>
            </w:r>
            <w:r w:rsidR="00D66386" w:rsidRPr="00342D4F">
              <w:rPr>
                <w:rFonts w:cs="Calibri"/>
                <w:szCs w:val="24"/>
              </w:rPr>
              <w:t>can be found on page</w:t>
            </w:r>
            <w:r w:rsidR="00256596">
              <w:rPr>
                <w:rFonts w:cs="Calibri"/>
                <w:szCs w:val="24"/>
              </w:rPr>
              <w:t>s</w:t>
            </w:r>
            <w:r w:rsidR="00D66386" w:rsidRPr="00342D4F">
              <w:rPr>
                <w:rFonts w:cs="Calibri"/>
                <w:szCs w:val="24"/>
              </w:rPr>
              <w:t xml:space="preserve"> </w:t>
            </w:r>
            <w:r w:rsidR="00707C34">
              <w:rPr>
                <w:rFonts w:cs="Calibri"/>
                <w:szCs w:val="24"/>
              </w:rPr>
              <w:t>12, 13, and 14</w:t>
            </w:r>
            <w:r w:rsidR="00707C34" w:rsidRPr="00342D4F">
              <w:rPr>
                <w:rFonts w:cs="Calibri"/>
                <w:szCs w:val="24"/>
              </w:rPr>
              <w:t xml:space="preserve"> </w:t>
            </w:r>
            <w:r w:rsidR="00560753">
              <w:rPr>
                <w:rFonts w:cs="Calibri"/>
                <w:szCs w:val="24"/>
              </w:rPr>
              <w:t>of</w:t>
            </w:r>
            <w:r w:rsidR="00D66386" w:rsidRPr="00342D4F">
              <w:rPr>
                <w:rFonts w:cs="Calibri"/>
                <w:szCs w:val="24"/>
              </w:rPr>
              <w:t xml:space="preserve"> </w:t>
            </w:r>
            <w:r w:rsidR="00D26486">
              <w:rPr>
                <w:rFonts w:cs="Calibri"/>
                <w:szCs w:val="24"/>
              </w:rPr>
              <w:t>Appendix 1</w:t>
            </w:r>
            <w:r w:rsidR="00560753">
              <w:rPr>
                <w:rFonts w:cs="Calibri"/>
                <w:szCs w:val="24"/>
              </w:rPr>
              <w:t>.</w:t>
            </w:r>
          </w:p>
          <w:p w14:paraId="3C980B2B" w14:textId="59404531" w:rsidR="0009502C" w:rsidRPr="00342D4F" w:rsidRDefault="0009502C" w:rsidP="00342D4F">
            <w:pPr>
              <w:spacing w:line="276" w:lineRule="auto"/>
              <w:rPr>
                <w:rFonts w:cs="Calibri"/>
                <w:szCs w:val="24"/>
              </w:rPr>
            </w:pPr>
          </w:p>
          <w:p w14:paraId="3B9FEBCA" w14:textId="1EE32C74" w:rsidR="0009502C" w:rsidRPr="00342D4F" w:rsidRDefault="3B6E2DC1" w:rsidP="00342D4F">
            <w:pPr>
              <w:spacing w:line="276" w:lineRule="auto"/>
              <w:rPr>
                <w:rFonts w:cs="Calibri"/>
                <w:b/>
                <w:szCs w:val="24"/>
                <w:u w:val="single"/>
              </w:rPr>
            </w:pPr>
            <w:r w:rsidRPr="00823EA4">
              <w:rPr>
                <w:rFonts w:cs="Calibri"/>
                <w:b/>
                <w:szCs w:val="24"/>
                <w:u w:val="single"/>
              </w:rPr>
              <w:t>Business Information Systems (BIS)</w:t>
            </w:r>
          </w:p>
          <w:p w14:paraId="4689B4EE" w14:textId="02B016CB" w:rsidR="0009502C" w:rsidRDefault="006D644C" w:rsidP="00342D4F">
            <w:pPr>
              <w:spacing w:line="276" w:lineRule="auto"/>
              <w:jc w:val="both"/>
              <w:rPr>
                <w:rFonts w:eastAsia="Garamond" w:cs="Calibri"/>
                <w:szCs w:val="24"/>
              </w:rPr>
            </w:pPr>
            <w:r w:rsidRPr="00823EA4">
              <w:rPr>
                <w:rFonts w:cs="Calibri"/>
                <w:szCs w:val="24"/>
              </w:rPr>
              <w:t>BIS is a corporation f</w:t>
            </w:r>
            <w:r w:rsidR="3B6E2DC1" w:rsidRPr="00823EA4">
              <w:rPr>
                <w:rFonts w:cs="Calibri"/>
                <w:szCs w:val="24"/>
              </w:rPr>
              <w:t>ormed in 1977</w:t>
            </w:r>
            <w:r w:rsidR="00814464" w:rsidRPr="00823EA4">
              <w:rPr>
                <w:rFonts w:cs="Calibri"/>
                <w:szCs w:val="24"/>
              </w:rPr>
              <w:t xml:space="preserve"> in the State of Tennessee</w:t>
            </w:r>
            <w:r w:rsidR="007D5300" w:rsidRPr="00823EA4">
              <w:rPr>
                <w:rFonts w:cs="Calibri"/>
                <w:szCs w:val="24"/>
              </w:rPr>
              <w:t>.</w:t>
            </w:r>
            <w:r w:rsidR="3B6E2DC1" w:rsidRPr="00823EA4">
              <w:rPr>
                <w:rFonts w:cs="Calibri"/>
                <w:szCs w:val="24"/>
              </w:rPr>
              <w:t xml:space="preserve"> BIS is located at </w:t>
            </w:r>
            <w:r w:rsidR="3B6E2DC1" w:rsidRPr="00823EA4">
              <w:rPr>
                <w:rFonts w:eastAsia="Garamond" w:cs="Calibri"/>
                <w:szCs w:val="24"/>
              </w:rPr>
              <w:t>333 Industrial Park Road, Piney Flats, Tennessee, 37686.</w:t>
            </w:r>
            <w:r w:rsidR="00AB6B77">
              <w:rPr>
                <w:rFonts w:eastAsia="Garamond" w:cs="Calibri"/>
                <w:szCs w:val="24"/>
              </w:rPr>
              <w:t xml:space="preserve"> </w:t>
            </w:r>
          </w:p>
          <w:p w14:paraId="3EC8AD18" w14:textId="77777777" w:rsidR="00823EA4" w:rsidRDefault="00823EA4" w:rsidP="00342D4F">
            <w:pPr>
              <w:spacing w:line="276" w:lineRule="auto"/>
              <w:jc w:val="both"/>
              <w:rPr>
                <w:rFonts w:eastAsia="Garamond" w:cs="Calibri"/>
                <w:szCs w:val="24"/>
              </w:rPr>
            </w:pPr>
          </w:p>
          <w:p w14:paraId="1927A2BB" w14:textId="4ACF06A2" w:rsidR="007724AD" w:rsidRPr="00403DD0" w:rsidRDefault="007724AD" w:rsidP="007724AD">
            <w:pPr>
              <w:spacing w:line="276" w:lineRule="auto"/>
              <w:jc w:val="both"/>
              <w:rPr>
                <w:rFonts w:cs="Calibri"/>
                <w:szCs w:val="24"/>
              </w:rPr>
            </w:pPr>
            <w:r w:rsidRPr="00342D4F">
              <w:rPr>
                <w:rFonts w:cs="Calibri"/>
                <w:szCs w:val="24"/>
              </w:rPr>
              <w:t>IHG has chosen Business Information Systems (BIS) as subcontractor for this proposal</w:t>
            </w:r>
            <w:r w:rsidR="00B970E2">
              <w:rPr>
                <w:rFonts w:cs="Calibri"/>
                <w:szCs w:val="24"/>
              </w:rPr>
              <w:t xml:space="preserve"> b</w:t>
            </w:r>
            <w:r w:rsidR="00823EA4">
              <w:rPr>
                <w:rFonts w:cs="Calibri"/>
                <w:szCs w:val="24"/>
              </w:rPr>
              <w:t>ecause BIS is a</w:t>
            </w:r>
            <w:r w:rsidRPr="00342D4F">
              <w:rPr>
                <w:rFonts w:cs="Calibri"/>
                <w:szCs w:val="24"/>
              </w:rPr>
              <w:t xml:space="preserve"> leader in providing integrated motor vehicle software solutions and related hardware to State Governments using the latest secure software development techniqu</w:t>
            </w:r>
            <w:r w:rsidRPr="00403DD0">
              <w:rPr>
                <w:rFonts w:cs="Calibri"/>
                <w:szCs w:val="24"/>
              </w:rPr>
              <w:t xml:space="preserve">es. BIS and IHG share a passion for providing best in class products and services to their customers. The IHG and BIS team has combined to provide an RFP </w:t>
            </w:r>
            <w:r w:rsidR="00DC2FD8">
              <w:rPr>
                <w:rFonts w:cs="Calibri"/>
                <w:szCs w:val="24"/>
              </w:rPr>
              <w:t>R</w:t>
            </w:r>
            <w:r w:rsidRPr="00403DD0">
              <w:rPr>
                <w:rFonts w:cs="Calibri"/>
                <w:szCs w:val="24"/>
              </w:rPr>
              <w:t>esponse that seamlessly meets or exceeds the requirements of this RFP.</w:t>
            </w:r>
          </w:p>
          <w:p w14:paraId="6D8DEC9D" w14:textId="77777777" w:rsidR="00194A27" w:rsidRPr="00823EA4" w:rsidRDefault="00194A27" w:rsidP="00342D4F">
            <w:pPr>
              <w:spacing w:line="276" w:lineRule="auto"/>
              <w:jc w:val="both"/>
              <w:rPr>
                <w:rFonts w:eastAsia="Garamond" w:cs="Calibri"/>
                <w:szCs w:val="24"/>
              </w:rPr>
            </w:pPr>
          </w:p>
          <w:p w14:paraId="3E1EDA14" w14:textId="5AE0592D" w:rsidR="00325F91" w:rsidRPr="00823EA4" w:rsidRDefault="00194A27" w:rsidP="00342D4F">
            <w:pPr>
              <w:spacing w:line="276" w:lineRule="auto"/>
              <w:jc w:val="both"/>
              <w:rPr>
                <w:rFonts w:eastAsia="Garamond" w:cs="Calibri"/>
                <w:szCs w:val="24"/>
              </w:rPr>
            </w:pPr>
            <w:r w:rsidRPr="00823EA4">
              <w:rPr>
                <w:rFonts w:cs="Calibri"/>
                <w:szCs w:val="24"/>
              </w:rPr>
              <w:t>BIS</w:t>
            </w:r>
            <w:r w:rsidRPr="00823EA4" w:rsidDel="00E671A9">
              <w:rPr>
                <w:rFonts w:cs="Calibri"/>
                <w:szCs w:val="24"/>
              </w:rPr>
              <w:t xml:space="preserve"> </w:t>
            </w:r>
            <w:r w:rsidRPr="00823EA4">
              <w:rPr>
                <w:rFonts w:cs="Calibri"/>
                <w:szCs w:val="24"/>
              </w:rPr>
              <w:t>is a leader in State and Local Government software</w:t>
            </w:r>
            <w:r w:rsidR="004827F9" w:rsidRPr="00823EA4">
              <w:rPr>
                <w:rFonts w:cs="Calibri"/>
                <w:szCs w:val="24"/>
              </w:rPr>
              <w:t xml:space="preserve"> solutions</w:t>
            </w:r>
            <w:r w:rsidR="00E671A9" w:rsidRPr="00823EA4">
              <w:rPr>
                <w:rFonts w:cs="Calibri"/>
                <w:szCs w:val="24"/>
              </w:rPr>
              <w:t>, and</w:t>
            </w:r>
            <w:r w:rsidR="3B6E2DC1" w:rsidRPr="00823EA4" w:rsidDel="00A029EE">
              <w:rPr>
                <w:rFonts w:eastAsia="Garamond" w:cs="Calibri"/>
                <w:szCs w:val="24"/>
              </w:rPr>
              <w:t xml:space="preserve"> </w:t>
            </w:r>
            <w:r w:rsidR="3B6E2DC1" w:rsidRPr="00823EA4">
              <w:rPr>
                <w:rFonts w:eastAsia="Garamond" w:cs="Calibri"/>
                <w:szCs w:val="24"/>
              </w:rPr>
              <w:t xml:space="preserve">provides industry leading, integrated motor vehicle software and hardware solutions across the State of </w:t>
            </w:r>
            <w:r w:rsidR="00785168" w:rsidRPr="00823EA4">
              <w:rPr>
                <w:rFonts w:eastAsia="Garamond" w:cs="Calibri"/>
                <w:szCs w:val="24"/>
              </w:rPr>
              <w:t>Tennessee</w:t>
            </w:r>
            <w:r w:rsidR="3B6E2DC1" w:rsidRPr="00823EA4">
              <w:rPr>
                <w:rFonts w:eastAsia="Garamond" w:cs="Calibri"/>
                <w:szCs w:val="24"/>
              </w:rPr>
              <w:t xml:space="preserve">, </w:t>
            </w:r>
            <w:r w:rsidR="000B658D" w:rsidRPr="00823EA4">
              <w:rPr>
                <w:rFonts w:cs="Calibri"/>
                <w:szCs w:val="24"/>
              </w:rPr>
              <w:t>that implement the latest state-of-the-art technology and software engineering techniques.</w:t>
            </w:r>
            <w:r w:rsidR="000B658D" w:rsidRPr="00823EA4">
              <w:rPr>
                <w:rFonts w:eastAsia="Garamond" w:cs="Calibri"/>
                <w:szCs w:val="24"/>
              </w:rPr>
              <w:t xml:space="preserve"> </w:t>
            </w:r>
            <w:r w:rsidR="005E1733" w:rsidRPr="00823EA4">
              <w:rPr>
                <w:rFonts w:eastAsia="Garamond" w:cs="Calibri"/>
                <w:szCs w:val="24"/>
              </w:rPr>
              <w:t>BIS’s</w:t>
            </w:r>
            <w:r w:rsidR="3B6E2DC1" w:rsidRPr="00823EA4">
              <w:rPr>
                <w:rFonts w:eastAsia="Garamond" w:cs="Calibri"/>
                <w:szCs w:val="24"/>
              </w:rPr>
              <w:t xml:space="preserve"> proven expertise is directly transferable to successfully meeting the requirements of this RFP.</w:t>
            </w:r>
            <w:r w:rsidR="00785168" w:rsidRPr="00823EA4">
              <w:rPr>
                <w:rFonts w:eastAsia="Garamond" w:cs="Calibri"/>
                <w:szCs w:val="24"/>
              </w:rPr>
              <w:t xml:space="preserve"> </w:t>
            </w:r>
          </w:p>
          <w:p w14:paraId="1EF12EFC" w14:textId="69F6B809" w:rsidR="009D1531" w:rsidRPr="00342D4F" w:rsidRDefault="009D1531" w:rsidP="00342D4F">
            <w:pPr>
              <w:spacing w:before="240" w:after="240" w:line="276" w:lineRule="auto"/>
              <w:jc w:val="both"/>
              <w:rPr>
                <w:rFonts w:cs="Calibri"/>
                <w:szCs w:val="24"/>
              </w:rPr>
            </w:pPr>
            <w:r w:rsidRPr="00823EA4">
              <w:rPr>
                <w:rFonts w:cs="Calibri"/>
                <w:szCs w:val="24"/>
              </w:rPr>
              <w:t>BIS has developed a proven suite of software solutions for State Government that can be customized to meet each States</w:t>
            </w:r>
            <w:r w:rsidR="00EB6836" w:rsidRPr="00823EA4">
              <w:rPr>
                <w:rFonts w:cs="Calibri"/>
                <w:szCs w:val="24"/>
              </w:rPr>
              <w:t>’</w:t>
            </w:r>
            <w:r w:rsidRPr="00823EA4">
              <w:rPr>
                <w:rFonts w:cs="Calibri"/>
                <w:szCs w:val="24"/>
              </w:rPr>
              <w:t xml:space="preserve"> requirements. BIS offers fully integrated motor vehicle solutions that include vehicle titling and registration, electronic insurance and verification and print on demand dealer drive out temporary license plate solution </w:t>
            </w:r>
            <w:r w:rsidRPr="00342D4F">
              <w:rPr>
                <w:rFonts w:cs="Calibri"/>
                <w:szCs w:val="24"/>
              </w:rPr>
              <w:t>EZ</w:t>
            </w:r>
            <w:r w:rsidR="009B3F6A" w:rsidRPr="00342D4F">
              <w:rPr>
                <w:rFonts w:cs="Calibri"/>
                <w:szCs w:val="24"/>
              </w:rPr>
              <w:t>-</w:t>
            </w:r>
            <w:r w:rsidRPr="00342D4F">
              <w:rPr>
                <w:rFonts w:cs="Calibri"/>
                <w:szCs w:val="24"/>
              </w:rPr>
              <w:t xml:space="preserve">Tag, which is described in </w:t>
            </w:r>
            <w:r w:rsidR="003A2604">
              <w:rPr>
                <w:rFonts w:cs="Calibri"/>
                <w:szCs w:val="24"/>
              </w:rPr>
              <w:t>more</w:t>
            </w:r>
            <w:r w:rsidRPr="00342D4F">
              <w:rPr>
                <w:rFonts w:cs="Calibri"/>
                <w:szCs w:val="24"/>
              </w:rPr>
              <w:t xml:space="preserve"> detail </w:t>
            </w:r>
            <w:r w:rsidR="003A2604">
              <w:rPr>
                <w:rFonts w:cs="Calibri"/>
                <w:szCs w:val="24"/>
              </w:rPr>
              <w:t>with other value added services</w:t>
            </w:r>
            <w:r w:rsidRPr="00342D4F">
              <w:rPr>
                <w:rFonts w:cs="Calibri"/>
                <w:szCs w:val="24"/>
              </w:rPr>
              <w:t xml:space="preserve"> </w:t>
            </w:r>
            <w:r w:rsidR="00E95E4E">
              <w:rPr>
                <w:rFonts w:cs="Calibri"/>
                <w:szCs w:val="24"/>
              </w:rPr>
              <w:t xml:space="preserve">beginning on page </w:t>
            </w:r>
            <w:r w:rsidR="00B40D50">
              <w:rPr>
                <w:rFonts w:cs="Calibri"/>
                <w:szCs w:val="24"/>
              </w:rPr>
              <w:t>15</w:t>
            </w:r>
            <w:r w:rsidR="003A2604">
              <w:rPr>
                <w:rFonts w:cs="Calibri"/>
                <w:szCs w:val="24"/>
              </w:rPr>
              <w:t xml:space="preserve"> </w:t>
            </w:r>
            <w:r w:rsidR="00E95E4E" w:rsidDel="007D764A">
              <w:rPr>
                <w:rFonts w:cs="Calibri"/>
                <w:szCs w:val="24"/>
              </w:rPr>
              <w:t xml:space="preserve"> of</w:t>
            </w:r>
            <w:r w:rsidRPr="00342D4F" w:rsidDel="007D764A">
              <w:rPr>
                <w:rFonts w:cs="Calibri"/>
                <w:szCs w:val="24"/>
              </w:rPr>
              <w:t xml:space="preserve"> Appendix </w:t>
            </w:r>
            <w:r w:rsidR="00E95E4E" w:rsidDel="007D764A">
              <w:rPr>
                <w:rFonts w:cs="Calibri"/>
                <w:szCs w:val="24"/>
              </w:rPr>
              <w:t>1</w:t>
            </w:r>
            <w:r w:rsidR="00530AE0" w:rsidRPr="00342D4F" w:rsidDel="007D764A">
              <w:rPr>
                <w:rFonts w:cs="Calibri"/>
                <w:szCs w:val="24"/>
              </w:rPr>
              <w:t>.</w:t>
            </w:r>
          </w:p>
          <w:p w14:paraId="25A43DCF" w14:textId="77777777" w:rsidR="009D1531" w:rsidRPr="00342D4F" w:rsidRDefault="009D1531" w:rsidP="00342D4F">
            <w:pPr>
              <w:spacing w:before="240" w:after="240" w:line="276" w:lineRule="auto"/>
              <w:contextualSpacing/>
              <w:jc w:val="both"/>
              <w:rPr>
                <w:rFonts w:cs="Calibri"/>
                <w:szCs w:val="24"/>
              </w:rPr>
            </w:pPr>
            <w:r w:rsidRPr="00342D4F">
              <w:rPr>
                <w:rFonts w:cs="Calibri"/>
                <w:szCs w:val="24"/>
              </w:rPr>
              <w:t xml:space="preserve">BIS have a proven track record in leveraging modern software development techniques to offer cutting edge, high quality services to their Jurisdictional customers, and are experts at integrating with state systems. </w:t>
            </w:r>
          </w:p>
          <w:p w14:paraId="28E3F3E2" w14:textId="77777777" w:rsidR="009D1531" w:rsidRPr="00342D4F" w:rsidRDefault="009D1531" w:rsidP="00342D4F">
            <w:pPr>
              <w:spacing w:before="240" w:after="240" w:line="276" w:lineRule="auto"/>
              <w:contextualSpacing/>
              <w:jc w:val="both"/>
              <w:rPr>
                <w:rFonts w:cs="Calibri"/>
                <w:szCs w:val="24"/>
              </w:rPr>
            </w:pPr>
          </w:p>
          <w:p w14:paraId="1C46FA24" w14:textId="393D9B63" w:rsidR="009D1531" w:rsidRPr="00342D4F" w:rsidRDefault="009D1531" w:rsidP="00342D4F">
            <w:pPr>
              <w:spacing w:before="240" w:after="240" w:line="276" w:lineRule="auto"/>
              <w:contextualSpacing/>
              <w:jc w:val="both"/>
              <w:rPr>
                <w:rFonts w:cs="Calibri"/>
                <w:szCs w:val="24"/>
              </w:rPr>
            </w:pPr>
            <w:r w:rsidRPr="00342D4F">
              <w:rPr>
                <w:rFonts w:cs="Calibri"/>
                <w:szCs w:val="24"/>
              </w:rPr>
              <w:t>Providing software solutions hardware and accompanying support to over 90 counties in its home State of Tennessee BIS, prints 6.5 million registrations per year on demand for the State, along with printing and inserting millions of other types of mailings such as utility bills. BIS is also entrusted with integrating with the States auto insurers.</w:t>
            </w:r>
          </w:p>
          <w:p w14:paraId="69F6ED40" w14:textId="77777777" w:rsidR="009D1531" w:rsidRPr="00342D4F" w:rsidRDefault="009D1531" w:rsidP="00342D4F">
            <w:pPr>
              <w:spacing w:before="240" w:after="240" w:line="276" w:lineRule="auto"/>
              <w:contextualSpacing/>
              <w:jc w:val="both"/>
              <w:rPr>
                <w:rFonts w:cs="Calibri"/>
                <w:szCs w:val="24"/>
              </w:rPr>
            </w:pPr>
          </w:p>
          <w:p w14:paraId="40F8969A" w14:textId="79B227C9" w:rsidR="009D1531" w:rsidRPr="00342D4F" w:rsidRDefault="009D1531" w:rsidP="00342D4F">
            <w:pPr>
              <w:spacing w:before="240" w:after="240" w:line="276" w:lineRule="auto"/>
              <w:contextualSpacing/>
              <w:jc w:val="both"/>
              <w:rPr>
                <w:rFonts w:cs="Calibri"/>
                <w:szCs w:val="24"/>
              </w:rPr>
            </w:pPr>
            <w:r w:rsidRPr="00342D4F">
              <w:rPr>
                <w:rFonts w:cs="Calibri"/>
                <w:szCs w:val="24"/>
              </w:rPr>
              <w:t>BIS</w:t>
            </w:r>
            <w:r w:rsidRPr="00342D4F" w:rsidDel="006B776C">
              <w:rPr>
                <w:rFonts w:cs="Calibri"/>
                <w:szCs w:val="24"/>
              </w:rPr>
              <w:t xml:space="preserve"> </w:t>
            </w:r>
            <w:r w:rsidRPr="00342D4F">
              <w:rPr>
                <w:rFonts w:cs="Calibri"/>
                <w:szCs w:val="24"/>
              </w:rPr>
              <w:t>will be responsible for registration printing, inserting and preparation for mailing as well as providing software solutions for inventory management, plate</w:t>
            </w:r>
            <w:r w:rsidR="00C35936" w:rsidRPr="00342D4F">
              <w:rPr>
                <w:rFonts w:cs="Calibri"/>
                <w:szCs w:val="24"/>
              </w:rPr>
              <w:t>,</w:t>
            </w:r>
            <w:r w:rsidRPr="00342D4F">
              <w:rPr>
                <w:rFonts w:cs="Calibri"/>
                <w:szCs w:val="24"/>
              </w:rPr>
              <w:t xml:space="preserve"> and registration matching, householding, and the overall program status management and reporting. BIS will also house the Software, Systems, and registration only Fulfillment Disaster Recovery aspect of this RFP </w:t>
            </w:r>
            <w:r w:rsidR="007D764A">
              <w:rPr>
                <w:rFonts w:cs="Calibri"/>
                <w:szCs w:val="24"/>
              </w:rPr>
              <w:t>R</w:t>
            </w:r>
            <w:r w:rsidRPr="00342D4F">
              <w:rPr>
                <w:rFonts w:cs="Calibri"/>
                <w:szCs w:val="24"/>
              </w:rPr>
              <w:t>esponse.</w:t>
            </w:r>
          </w:p>
          <w:p w14:paraId="6AB66358" w14:textId="77777777" w:rsidR="009D1531" w:rsidRPr="00342D4F" w:rsidRDefault="009D1531" w:rsidP="00342D4F">
            <w:pPr>
              <w:spacing w:line="276" w:lineRule="auto"/>
              <w:jc w:val="both"/>
              <w:rPr>
                <w:rFonts w:eastAsia="Garamond" w:cs="Calibri"/>
                <w:szCs w:val="24"/>
              </w:rPr>
            </w:pPr>
          </w:p>
          <w:p w14:paraId="65A01D7B" w14:textId="77777777" w:rsidR="00314C71" w:rsidRDefault="00C934E8" w:rsidP="00654E24">
            <w:pPr>
              <w:widowControl/>
              <w:spacing w:line="276" w:lineRule="auto"/>
              <w:jc w:val="both"/>
              <w:rPr>
                <w:ins w:id="1" w:author="Lauren Dolan" w:date="2020-06-03T10:46:00Z"/>
                <w:rFonts w:cs="Calibri"/>
                <w:szCs w:val="24"/>
              </w:rPr>
            </w:pPr>
            <w:r w:rsidRPr="00342D4F">
              <w:rPr>
                <w:rFonts w:cs="Calibri"/>
                <w:szCs w:val="24"/>
              </w:rPr>
              <w:t>BIS will</w:t>
            </w:r>
            <w:r w:rsidR="00B401BE" w:rsidRPr="00342D4F">
              <w:rPr>
                <w:rFonts w:cs="Calibri"/>
                <w:szCs w:val="24"/>
              </w:rPr>
              <w:t xml:space="preserve"> provide</w:t>
            </w:r>
            <w:r w:rsidR="007D764A">
              <w:rPr>
                <w:rFonts w:cs="Calibri"/>
                <w:szCs w:val="24"/>
              </w:rPr>
              <w:t xml:space="preserve"> </w:t>
            </w:r>
            <w:r w:rsidR="00325F91" w:rsidRPr="00342D4F">
              <w:rPr>
                <w:rFonts w:cs="Calibri"/>
                <w:szCs w:val="24"/>
              </w:rPr>
              <w:t>software for managing BMV license plate and registration</w:t>
            </w:r>
            <w:r w:rsidR="003A2336" w:rsidRPr="00342D4F">
              <w:rPr>
                <w:rFonts w:cs="Calibri"/>
                <w:szCs w:val="24"/>
              </w:rPr>
              <w:t xml:space="preserve"> orders</w:t>
            </w:r>
            <w:r w:rsidR="00F1742A" w:rsidRPr="00342D4F">
              <w:rPr>
                <w:rFonts w:cs="Calibri"/>
                <w:szCs w:val="24"/>
              </w:rPr>
              <w:t xml:space="preserve">, </w:t>
            </w:r>
            <w:r w:rsidR="00325F91" w:rsidRPr="00342D4F">
              <w:rPr>
                <w:rFonts w:cs="Calibri"/>
                <w:szCs w:val="24"/>
              </w:rPr>
              <w:t>software, hardware, data management and fulfillment services for printing and distributing registration documents</w:t>
            </w:r>
            <w:r w:rsidR="003A2336" w:rsidRPr="00342D4F">
              <w:rPr>
                <w:rFonts w:cs="Calibri"/>
                <w:szCs w:val="24"/>
              </w:rPr>
              <w:t xml:space="preserve">, </w:t>
            </w:r>
            <w:r w:rsidR="00E4751E" w:rsidRPr="00342D4F">
              <w:rPr>
                <w:rFonts w:cs="Calibri"/>
                <w:szCs w:val="24"/>
              </w:rPr>
              <w:t>with and without license plates</w:t>
            </w:r>
            <w:r w:rsidR="00325F91" w:rsidRPr="00342D4F">
              <w:rPr>
                <w:rFonts w:cs="Calibri"/>
                <w:szCs w:val="24"/>
              </w:rPr>
              <w:t xml:space="preserve"> to Indiana Motorists</w:t>
            </w:r>
            <w:r w:rsidR="00E4751E" w:rsidRPr="00342D4F">
              <w:rPr>
                <w:rFonts w:cs="Calibri"/>
                <w:szCs w:val="24"/>
              </w:rPr>
              <w:t xml:space="preserve">, </w:t>
            </w:r>
            <w:r w:rsidR="00325F91" w:rsidRPr="00342D4F">
              <w:rPr>
                <w:rFonts w:cs="Calibri"/>
                <w:szCs w:val="24"/>
              </w:rPr>
              <w:t>reporting services</w:t>
            </w:r>
            <w:r w:rsidR="00E4751E" w:rsidRPr="00342D4F">
              <w:rPr>
                <w:rFonts w:cs="Calibri"/>
                <w:szCs w:val="24"/>
              </w:rPr>
              <w:t>,</w:t>
            </w:r>
            <w:r w:rsidR="003A2336" w:rsidRPr="00342D4F">
              <w:rPr>
                <w:rFonts w:cs="Calibri"/>
                <w:szCs w:val="24"/>
              </w:rPr>
              <w:t xml:space="preserve"> </w:t>
            </w:r>
            <w:r w:rsidR="00325F91" w:rsidRPr="00342D4F">
              <w:rPr>
                <w:rFonts w:cs="Calibri"/>
                <w:szCs w:val="24"/>
              </w:rPr>
              <w:t>helpdesk services</w:t>
            </w:r>
            <w:r w:rsidR="00E4751E" w:rsidRPr="00342D4F">
              <w:rPr>
                <w:rFonts w:cs="Calibri"/>
                <w:szCs w:val="24"/>
              </w:rPr>
              <w:t xml:space="preserve"> and </w:t>
            </w:r>
            <w:r w:rsidR="00325F91" w:rsidRPr="00342D4F">
              <w:rPr>
                <w:rFonts w:cs="Calibri"/>
                <w:szCs w:val="24"/>
              </w:rPr>
              <w:t>disaster recovery/business continuity services</w:t>
            </w:r>
            <w:r w:rsidR="005E1733" w:rsidRPr="00342D4F">
              <w:rPr>
                <w:rFonts w:cs="Calibri"/>
                <w:szCs w:val="24"/>
              </w:rPr>
              <w:t>.</w:t>
            </w:r>
            <w:r w:rsidR="00654E24">
              <w:rPr>
                <w:rFonts w:cs="Calibri"/>
                <w:szCs w:val="24"/>
              </w:rPr>
              <w:t xml:space="preserve"> </w:t>
            </w:r>
          </w:p>
          <w:p w14:paraId="3F19BEA9" w14:textId="77777777" w:rsidR="00314C71" w:rsidRDefault="00314C71" w:rsidP="00654E24">
            <w:pPr>
              <w:widowControl/>
              <w:spacing w:line="276" w:lineRule="auto"/>
              <w:jc w:val="both"/>
              <w:rPr>
                <w:ins w:id="2" w:author="Lauren Dolan" w:date="2020-06-03T10:46:00Z"/>
                <w:rFonts w:cs="Calibri"/>
                <w:szCs w:val="24"/>
              </w:rPr>
            </w:pPr>
          </w:p>
          <w:p w14:paraId="11DCD749" w14:textId="35338F54" w:rsidR="003117CA" w:rsidRPr="00342D4F" w:rsidRDefault="003117CA" w:rsidP="00654E24">
            <w:pPr>
              <w:widowControl/>
              <w:spacing w:line="276" w:lineRule="auto"/>
              <w:jc w:val="both"/>
              <w:rPr>
                <w:rFonts w:eastAsia="Garamond" w:cs="Calibri"/>
                <w:szCs w:val="24"/>
              </w:rPr>
            </w:pPr>
            <w:r w:rsidRPr="00342D4F">
              <w:rPr>
                <w:rFonts w:eastAsia="Garamond" w:cs="Calibri"/>
                <w:szCs w:val="24"/>
              </w:rPr>
              <w:t xml:space="preserve">The planned subcontract amount is anticipated to be </w:t>
            </w:r>
            <w:r w:rsidRPr="00C526D1">
              <w:rPr>
                <w:rFonts w:eastAsia="Garamond" w:cs="Calibri"/>
                <w:b/>
                <w:szCs w:val="24"/>
              </w:rPr>
              <w:t>$</w:t>
            </w:r>
            <w:r w:rsidR="00E06AB1" w:rsidRPr="00C526D1">
              <w:rPr>
                <w:rFonts w:eastAsia="Garamond" w:cs="Calibri"/>
                <w:b/>
                <w:bCs/>
                <w:szCs w:val="24"/>
              </w:rPr>
              <w:t>8,</w:t>
            </w:r>
            <w:r w:rsidR="007F774B" w:rsidRPr="00C526D1">
              <w:rPr>
                <w:rFonts w:eastAsia="Garamond" w:cs="Calibri"/>
                <w:b/>
                <w:bCs/>
                <w:szCs w:val="24"/>
              </w:rPr>
              <w:t>690,520.00</w:t>
            </w:r>
            <w:r w:rsidR="00E06AB1" w:rsidRPr="00C526D1">
              <w:rPr>
                <w:rFonts w:eastAsia="Garamond" w:cs="Calibri"/>
                <w:b/>
                <w:bCs/>
                <w:szCs w:val="24"/>
              </w:rPr>
              <w:t xml:space="preserve"> </w:t>
            </w:r>
            <w:r w:rsidRPr="00C526D1">
              <w:rPr>
                <w:rFonts w:eastAsia="Garamond" w:cs="Calibri"/>
                <w:b/>
                <w:bCs/>
                <w:szCs w:val="24"/>
              </w:rPr>
              <w:t>(</w:t>
            </w:r>
            <w:r w:rsidR="007F774B" w:rsidRPr="00C526D1">
              <w:rPr>
                <w:rFonts w:eastAsia="Garamond" w:cs="Calibri"/>
                <w:b/>
                <w:bCs/>
                <w:szCs w:val="24"/>
              </w:rPr>
              <w:t>20.52</w:t>
            </w:r>
            <w:r w:rsidRPr="00C526D1">
              <w:rPr>
                <w:rFonts w:eastAsia="Garamond" w:cs="Calibri"/>
                <w:b/>
                <w:szCs w:val="24"/>
              </w:rPr>
              <w:t>%)</w:t>
            </w:r>
            <w:r w:rsidRPr="00342D4F">
              <w:rPr>
                <w:rFonts w:eastAsia="Garamond" w:cs="Calibri"/>
                <w:szCs w:val="24"/>
              </w:rPr>
              <w:t xml:space="preserve"> of the total project cost. </w:t>
            </w:r>
          </w:p>
          <w:p w14:paraId="71C9847D" w14:textId="41039ADB" w:rsidR="00D0453D" w:rsidRDefault="00D0453D" w:rsidP="00342D4F">
            <w:pPr>
              <w:spacing w:line="276" w:lineRule="auto"/>
              <w:jc w:val="both"/>
              <w:rPr>
                <w:ins w:id="3" w:author="Brad Barondeau" w:date="2020-05-28T13:13:00Z"/>
                <w:rFonts w:eastAsia="Garamond" w:cs="Calibri"/>
                <w:szCs w:val="24"/>
              </w:rPr>
            </w:pPr>
          </w:p>
          <w:p w14:paraId="4258A7D0" w14:textId="27222A0F" w:rsidR="002219D4" w:rsidRPr="00551CDA" w:rsidRDefault="002219D4" w:rsidP="00342D4F">
            <w:pPr>
              <w:spacing w:line="276" w:lineRule="auto"/>
              <w:jc w:val="both"/>
              <w:rPr>
                <w:rFonts w:eastAsia="Garamond" w:cs="Calibri"/>
                <w:b/>
                <w:szCs w:val="24"/>
              </w:rPr>
            </w:pPr>
            <w:r w:rsidRPr="00551CDA">
              <w:rPr>
                <w:rFonts w:eastAsia="Garamond" w:cs="Calibri"/>
                <w:b/>
                <w:szCs w:val="24"/>
              </w:rPr>
              <w:t xml:space="preserve">IVOSB Professional Management </w:t>
            </w:r>
            <w:r w:rsidR="007D764A" w:rsidRPr="00551CDA">
              <w:rPr>
                <w:rFonts w:eastAsia="Garamond" w:cs="Calibri"/>
                <w:b/>
                <w:szCs w:val="24"/>
              </w:rPr>
              <w:t>Enterprises</w:t>
            </w:r>
            <w:r w:rsidR="007D764A">
              <w:rPr>
                <w:rFonts w:eastAsia="Garamond" w:cs="Calibri"/>
                <w:b/>
                <w:bCs/>
                <w:szCs w:val="24"/>
              </w:rPr>
              <w:t xml:space="preserve"> (</w:t>
            </w:r>
            <w:r w:rsidR="00D02DAD">
              <w:rPr>
                <w:rFonts w:eastAsia="Garamond" w:cs="Calibri"/>
                <w:b/>
                <w:bCs/>
                <w:szCs w:val="24"/>
              </w:rPr>
              <w:t>PME)</w:t>
            </w:r>
          </w:p>
          <w:p w14:paraId="6E1DCD97" w14:textId="18369859" w:rsidR="00155306" w:rsidRDefault="003D464C" w:rsidP="00155306">
            <w:pPr>
              <w:spacing w:line="276" w:lineRule="auto"/>
              <w:jc w:val="both"/>
              <w:rPr>
                <w:rFonts w:eastAsia="Garamond" w:cs="Calibri"/>
              </w:rPr>
            </w:pPr>
            <w:r w:rsidRPr="16A0EC77">
              <w:rPr>
                <w:rFonts w:eastAsia="Garamond" w:cs="Calibri"/>
              </w:rPr>
              <w:t xml:space="preserve">Founded in 2005 in the State of Indiana, </w:t>
            </w:r>
            <w:r w:rsidR="00C53BCC" w:rsidRPr="16A0EC77">
              <w:rPr>
                <w:rFonts w:eastAsia="Garamond" w:cs="Calibri"/>
              </w:rPr>
              <w:t xml:space="preserve">PME specializes in staff recruiting services.  Their physical location is </w:t>
            </w:r>
            <w:r w:rsidR="006D717F" w:rsidRPr="16A0EC77">
              <w:rPr>
                <w:rFonts w:eastAsia="Garamond" w:cs="Calibri"/>
              </w:rPr>
              <w:t xml:space="preserve">9245 N. Meridian Street, </w:t>
            </w:r>
            <w:r w:rsidR="0088291A" w:rsidRPr="16A0EC77">
              <w:rPr>
                <w:rFonts w:eastAsia="Garamond" w:cs="Calibri"/>
              </w:rPr>
              <w:t>Suite 210, Indianapolis, IN 46260.</w:t>
            </w:r>
            <w:r w:rsidR="001C137A" w:rsidRPr="16A0EC77">
              <w:rPr>
                <w:rFonts w:eastAsia="Garamond" w:cs="Calibri"/>
              </w:rPr>
              <w:t xml:space="preserve">  PME will provide staff for </w:t>
            </w:r>
            <w:r w:rsidR="007D764A" w:rsidRPr="16A0EC77">
              <w:rPr>
                <w:rFonts w:eastAsia="Garamond" w:cs="Calibri"/>
              </w:rPr>
              <w:t xml:space="preserve">the </w:t>
            </w:r>
            <w:r w:rsidR="001C137A" w:rsidRPr="16A0EC77">
              <w:rPr>
                <w:rFonts w:eastAsia="Garamond" w:cs="Calibri"/>
              </w:rPr>
              <w:t>quality assurance and mail-room fulfillment operations.</w:t>
            </w:r>
            <w:r w:rsidR="00155306" w:rsidRPr="16A0EC77">
              <w:rPr>
                <w:rFonts w:eastAsia="Garamond" w:cs="Calibri"/>
              </w:rPr>
              <w:t xml:space="preserve">  </w:t>
            </w:r>
          </w:p>
          <w:p w14:paraId="65274E5C" w14:textId="079994D2" w:rsidR="007D764A" w:rsidRPr="0045074D" w:rsidRDefault="007D764A" w:rsidP="00155306">
            <w:pPr>
              <w:spacing w:line="276" w:lineRule="auto"/>
              <w:jc w:val="both"/>
              <w:rPr>
                <w:rFonts w:eastAsia="Garamond" w:cs="Calibri"/>
              </w:rPr>
            </w:pPr>
          </w:p>
          <w:p w14:paraId="794D3C80" w14:textId="3A3E0D5B" w:rsidR="00551CDA" w:rsidRDefault="00D02DAD" w:rsidP="00342D4F">
            <w:pPr>
              <w:spacing w:line="276" w:lineRule="auto"/>
              <w:jc w:val="both"/>
              <w:rPr>
                <w:rFonts w:eastAsia="Garamond" w:cs="Calibri"/>
              </w:rPr>
            </w:pPr>
            <w:r w:rsidRPr="16A0EC77">
              <w:rPr>
                <w:rFonts w:eastAsia="Garamond" w:cs="Calibri"/>
              </w:rPr>
              <w:t xml:space="preserve">PME qualifies as an Indiana Veteran Owned Small Business (IVOSB) under IC </w:t>
            </w:r>
            <w:r w:rsidRPr="16A0EC77" w:rsidDel="002D6E2C">
              <w:rPr>
                <w:rFonts w:eastAsia="Garamond" w:cs="Calibri"/>
              </w:rPr>
              <w:t>5-</w:t>
            </w:r>
            <w:r w:rsidR="002D6E2C" w:rsidRPr="16A0EC77">
              <w:rPr>
                <w:rFonts w:eastAsia="Garamond" w:cs="Calibri"/>
              </w:rPr>
              <w:t>22-14-3.5</w:t>
            </w:r>
            <w:r w:rsidRPr="16A0EC77">
              <w:rPr>
                <w:rFonts w:eastAsia="Garamond" w:cs="Calibri"/>
              </w:rPr>
              <w:t xml:space="preserve">. </w:t>
            </w:r>
            <w:r w:rsidR="008F4718">
              <w:rPr>
                <w:rFonts w:eastAsia="Garamond" w:cs="Calibri"/>
              </w:rPr>
              <w:t>The</w:t>
            </w:r>
            <w:r w:rsidR="00870976" w:rsidRPr="16A0EC77">
              <w:rPr>
                <w:rFonts w:eastAsia="Garamond" w:cs="Calibri"/>
              </w:rPr>
              <w:t xml:space="preserve"> completed Attachment A1</w:t>
            </w:r>
            <w:r w:rsidR="008F4718">
              <w:rPr>
                <w:rFonts w:eastAsia="Garamond" w:cs="Calibri"/>
              </w:rPr>
              <w:t>,</w:t>
            </w:r>
            <w:r w:rsidR="00870976" w:rsidRPr="16A0EC77">
              <w:rPr>
                <w:rFonts w:eastAsia="Garamond" w:cs="Calibri"/>
              </w:rPr>
              <w:t xml:space="preserve"> Indiana Veteran Owned Small Business Subcontractor Commitment Form</w:t>
            </w:r>
            <w:r w:rsidR="008F4718">
              <w:rPr>
                <w:rFonts w:eastAsia="Garamond" w:cs="Calibri"/>
              </w:rPr>
              <w:t>,</w:t>
            </w:r>
            <w:r w:rsidR="00870976" w:rsidRPr="16A0EC77">
              <w:rPr>
                <w:rFonts w:eastAsia="Garamond" w:cs="Calibri"/>
              </w:rPr>
              <w:t xml:space="preserve"> </w:t>
            </w:r>
            <w:r w:rsidR="0084618E" w:rsidRPr="16A0EC77">
              <w:rPr>
                <w:rFonts w:eastAsia="Garamond" w:cs="Calibri"/>
              </w:rPr>
              <w:t xml:space="preserve">along with </w:t>
            </w:r>
            <w:r w:rsidR="00654BC0">
              <w:rPr>
                <w:rFonts w:eastAsia="Garamond" w:cs="Calibri"/>
                <w:szCs w:val="24"/>
              </w:rPr>
              <w:t>PME</w:t>
            </w:r>
            <w:r w:rsidR="0085345E">
              <w:rPr>
                <w:rFonts w:eastAsia="Garamond" w:cs="Calibri"/>
                <w:szCs w:val="24"/>
              </w:rPr>
              <w:t>’</w:t>
            </w:r>
            <w:r w:rsidR="00654BC0">
              <w:rPr>
                <w:rFonts w:eastAsia="Garamond" w:cs="Calibri"/>
                <w:szCs w:val="24"/>
              </w:rPr>
              <w:t xml:space="preserve">s IVOSB </w:t>
            </w:r>
            <w:r w:rsidR="0085345E">
              <w:rPr>
                <w:rFonts w:eastAsia="Garamond" w:cs="Calibri"/>
                <w:szCs w:val="24"/>
              </w:rPr>
              <w:t>C</w:t>
            </w:r>
            <w:r w:rsidR="00654BC0">
              <w:rPr>
                <w:rFonts w:eastAsia="Garamond" w:cs="Calibri"/>
                <w:szCs w:val="24"/>
              </w:rPr>
              <w:t xml:space="preserve">ertification </w:t>
            </w:r>
            <w:r w:rsidR="0085345E">
              <w:rPr>
                <w:rFonts w:eastAsia="Garamond" w:cs="Calibri"/>
                <w:szCs w:val="24"/>
              </w:rPr>
              <w:t>L</w:t>
            </w:r>
            <w:r w:rsidR="00654BC0">
              <w:rPr>
                <w:rFonts w:eastAsia="Garamond" w:cs="Calibri"/>
                <w:szCs w:val="24"/>
              </w:rPr>
              <w:t>etter</w:t>
            </w:r>
            <w:r w:rsidR="0084618E">
              <w:rPr>
                <w:rFonts w:eastAsia="Garamond" w:cs="Calibri"/>
                <w:szCs w:val="24"/>
              </w:rPr>
              <w:t xml:space="preserve"> </w:t>
            </w:r>
            <w:r w:rsidR="00654BC0">
              <w:rPr>
                <w:rFonts w:eastAsia="Garamond" w:cs="Calibri"/>
                <w:szCs w:val="24"/>
              </w:rPr>
              <w:t xml:space="preserve">and </w:t>
            </w:r>
            <w:r w:rsidR="0084618E">
              <w:rPr>
                <w:rFonts w:eastAsia="Garamond" w:cs="Calibri"/>
                <w:szCs w:val="24"/>
              </w:rPr>
              <w:t xml:space="preserve">a Letter of </w:t>
            </w:r>
            <w:r w:rsidR="008F4718">
              <w:rPr>
                <w:rFonts w:eastAsia="Garamond" w:cs="Calibri"/>
                <w:szCs w:val="24"/>
              </w:rPr>
              <w:t>Commitment</w:t>
            </w:r>
            <w:r w:rsidR="0085345E">
              <w:rPr>
                <w:rFonts w:eastAsia="Garamond" w:cs="Calibri"/>
                <w:szCs w:val="24"/>
              </w:rPr>
              <w:t xml:space="preserve"> </w:t>
            </w:r>
            <w:r w:rsidR="0084618E">
              <w:rPr>
                <w:rFonts w:eastAsia="Garamond" w:cs="Calibri"/>
                <w:szCs w:val="24"/>
              </w:rPr>
              <w:t>ha</w:t>
            </w:r>
            <w:r w:rsidR="008F4718">
              <w:rPr>
                <w:rFonts w:eastAsia="Garamond" w:cs="Calibri"/>
                <w:szCs w:val="24"/>
              </w:rPr>
              <w:t>ve</w:t>
            </w:r>
            <w:r w:rsidR="0084618E">
              <w:rPr>
                <w:rFonts w:eastAsia="Garamond" w:cs="Calibri"/>
                <w:szCs w:val="24"/>
              </w:rPr>
              <w:t xml:space="preserve"> been submitted as part of this RFP Response</w:t>
            </w:r>
            <w:r w:rsidR="0084618E" w:rsidRPr="16A0EC77">
              <w:rPr>
                <w:rFonts w:eastAsia="Garamond" w:cs="Calibri"/>
              </w:rPr>
              <w:t>.</w:t>
            </w:r>
          </w:p>
          <w:p w14:paraId="6C7CA7BC" w14:textId="77777777" w:rsidR="00314C71" w:rsidRDefault="00314C71" w:rsidP="00342D4F">
            <w:pPr>
              <w:spacing w:line="276" w:lineRule="auto"/>
              <w:jc w:val="both"/>
              <w:rPr>
                <w:ins w:id="4" w:author="Lauren Dolan" w:date="2020-06-03T10:49:00Z"/>
                <w:rFonts w:eastAsia="Garamond" w:cs="Calibri"/>
              </w:rPr>
            </w:pPr>
          </w:p>
          <w:p w14:paraId="6428D6D9" w14:textId="3BD0D043" w:rsidR="00314C71" w:rsidRDefault="00314C71" w:rsidP="00342D4F">
            <w:pPr>
              <w:spacing w:line="276" w:lineRule="auto"/>
              <w:jc w:val="both"/>
              <w:rPr>
                <w:rFonts w:eastAsia="Garamond" w:cs="Calibri"/>
              </w:rPr>
            </w:pPr>
            <w:r w:rsidRPr="16A0EC77">
              <w:rPr>
                <w:rFonts w:eastAsia="Garamond" w:cs="Calibri"/>
              </w:rPr>
              <w:t xml:space="preserve">The planned subcontract amount is anticipated to be </w:t>
            </w:r>
            <w:r w:rsidRPr="00761DE9">
              <w:rPr>
                <w:rFonts w:eastAsia="Garamond"/>
                <w:b/>
              </w:rPr>
              <w:t>$</w:t>
            </w:r>
            <w:r w:rsidR="004E4FA4" w:rsidRPr="00761DE9">
              <w:rPr>
                <w:b/>
                <w:bCs/>
              </w:rPr>
              <w:t xml:space="preserve">1,912,533 </w:t>
            </w:r>
            <w:r w:rsidR="0035540D">
              <w:rPr>
                <w:b/>
                <w:bCs/>
              </w:rPr>
              <w:t>(</w:t>
            </w:r>
            <w:r w:rsidR="004E4FA4" w:rsidRPr="00761DE9">
              <w:rPr>
                <w:b/>
                <w:bCs/>
              </w:rPr>
              <w:t>4.</w:t>
            </w:r>
            <w:r w:rsidR="0035540D">
              <w:rPr>
                <w:b/>
                <w:bCs/>
              </w:rPr>
              <w:t>52</w:t>
            </w:r>
            <w:r w:rsidR="004E4FA4" w:rsidRPr="00761DE9">
              <w:rPr>
                <w:b/>
                <w:bCs/>
              </w:rPr>
              <w:t>%</w:t>
            </w:r>
            <w:r w:rsidR="002B73CA">
              <w:rPr>
                <w:b/>
                <w:bCs/>
              </w:rPr>
              <w:t>)</w:t>
            </w:r>
            <w:r w:rsidR="004E4FA4" w:rsidRPr="00761DE9">
              <w:rPr>
                <w:b/>
                <w:bCs/>
              </w:rPr>
              <w:t xml:space="preserve"> </w:t>
            </w:r>
            <w:r w:rsidRPr="16A0EC77">
              <w:rPr>
                <w:rFonts w:eastAsia="Garamond" w:cs="Calibri"/>
              </w:rPr>
              <w:t>of the total project cost.</w:t>
            </w:r>
          </w:p>
          <w:p w14:paraId="6FF923A8" w14:textId="77777777" w:rsidR="00314C71" w:rsidRPr="0045074D" w:rsidRDefault="00314C71" w:rsidP="00342D4F">
            <w:pPr>
              <w:spacing w:line="276" w:lineRule="auto"/>
              <w:jc w:val="both"/>
              <w:rPr>
                <w:rFonts w:eastAsia="Garamond" w:cs="Calibri"/>
              </w:rPr>
            </w:pPr>
          </w:p>
          <w:p w14:paraId="78899369" w14:textId="7AE22783" w:rsidR="009A2FF2" w:rsidRPr="0045074D" w:rsidRDefault="009A2FF2" w:rsidP="00342D4F">
            <w:pPr>
              <w:spacing w:line="276" w:lineRule="auto"/>
              <w:jc w:val="both"/>
              <w:rPr>
                <w:rFonts w:eastAsia="Garamond" w:cs="Calibri"/>
                <w:b/>
                <w:szCs w:val="24"/>
                <w:u w:val="single"/>
              </w:rPr>
            </w:pPr>
            <w:r w:rsidRPr="0045074D">
              <w:rPr>
                <w:rFonts w:eastAsia="Garamond" w:cs="Calibri"/>
                <w:b/>
                <w:szCs w:val="24"/>
                <w:u w:val="single"/>
              </w:rPr>
              <w:t>Waldale Manufacturing L</w:t>
            </w:r>
            <w:r w:rsidR="004268D6" w:rsidRPr="0045074D">
              <w:rPr>
                <w:rFonts w:eastAsia="Garamond" w:cs="Calibri"/>
                <w:b/>
                <w:szCs w:val="24"/>
                <w:u w:val="single"/>
              </w:rPr>
              <w:t>imited (Waldale)</w:t>
            </w:r>
          </w:p>
          <w:p w14:paraId="661B0C3E" w14:textId="765B1008" w:rsidR="00301A7F" w:rsidRPr="0045074D" w:rsidRDefault="002D7B08" w:rsidP="00342D4F">
            <w:pPr>
              <w:spacing w:before="240" w:after="240" w:line="276" w:lineRule="auto"/>
              <w:contextualSpacing/>
              <w:jc w:val="both"/>
              <w:rPr>
                <w:rFonts w:cs="Calibri"/>
                <w:szCs w:val="24"/>
              </w:rPr>
            </w:pPr>
            <w:r w:rsidRPr="0045074D">
              <w:rPr>
                <w:rFonts w:cs="Calibri"/>
                <w:szCs w:val="24"/>
              </w:rPr>
              <w:t>Waldale was formed in</w:t>
            </w:r>
            <w:r w:rsidR="00301A7F" w:rsidRPr="0045074D">
              <w:rPr>
                <w:rFonts w:cs="Calibri"/>
                <w:szCs w:val="24"/>
              </w:rPr>
              <w:t xml:space="preserve"> the Province of</w:t>
            </w:r>
            <w:r w:rsidRPr="0045074D">
              <w:rPr>
                <w:rFonts w:cs="Calibri"/>
                <w:szCs w:val="24"/>
              </w:rPr>
              <w:t xml:space="preserve"> Nova Scotia, Canada </w:t>
            </w:r>
            <w:r w:rsidR="00301A7F" w:rsidRPr="0045074D">
              <w:rPr>
                <w:rFonts w:cs="Calibri"/>
                <w:szCs w:val="24"/>
              </w:rPr>
              <w:t>in 1949. Waldale is</w:t>
            </w:r>
            <w:r w:rsidR="004268D6" w:rsidRPr="0045074D">
              <w:rPr>
                <w:rFonts w:cs="Calibri"/>
                <w:szCs w:val="24"/>
              </w:rPr>
              <w:t xml:space="preserve"> headquarter</w:t>
            </w:r>
            <w:r w:rsidR="00301A7F" w:rsidRPr="0045074D">
              <w:rPr>
                <w:rFonts w:cs="Calibri"/>
                <w:szCs w:val="24"/>
              </w:rPr>
              <w:t>ed</w:t>
            </w:r>
            <w:r w:rsidR="004268D6" w:rsidRPr="0045074D">
              <w:rPr>
                <w:rFonts w:cs="Calibri"/>
                <w:szCs w:val="24"/>
              </w:rPr>
              <w:t xml:space="preserve"> </w:t>
            </w:r>
            <w:r w:rsidR="00301A7F" w:rsidRPr="0045074D">
              <w:rPr>
                <w:rFonts w:cs="Calibri"/>
                <w:szCs w:val="24"/>
              </w:rPr>
              <w:t>at 17 Tantramar Crescent,</w:t>
            </w:r>
            <w:r w:rsidR="004268D6" w:rsidRPr="0045074D">
              <w:rPr>
                <w:rFonts w:cs="Calibri"/>
                <w:szCs w:val="24"/>
              </w:rPr>
              <w:t xml:space="preserve"> Amherst, Nova Scotia,</w:t>
            </w:r>
            <w:r w:rsidR="00492B14" w:rsidRPr="0045074D">
              <w:rPr>
                <w:rFonts w:cs="Calibri"/>
                <w:szCs w:val="24"/>
              </w:rPr>
              <w:t xml:space="preserve"> Canada</w:t>
            </w:r>
            <w:r w:rsidR="00301A7F" w:rsidRPr="0045074D">
              <w:rPr>
                <w:rFonts w:cs="Calibri"/>
                <w:szCs w:val="24"/>
              </w:rPr>
              <w:t>.</w:t>
            </w:r>
          </w:p>
          <w:p w14:paraId="551D045C" w14:textId="77777777" w:rsidR="00301A7F" w:rsidRPr="0045074D" w:rsidRDefault="00301A7F" w:rsidP="00342D4F">
            <w:pPr>
              <w:spacing w:before="240" w:after="240" w:line="276" w:lineRule="auto"/>
              <w:contextualSpacing/>
              <w:jc w:val="both"/>
              <w:rPr>
                <w:rFonts w:cs="Calibri"/>
                <w:szCs w:val="24"/>
              </w:rPr>
            </w:pPr>
          </w:p>
          <w:p w14:paraId="6C655DB4" w14:textId="029B78CF" w:rsidR="004268D6" w:rsidRPr="0045074D" w:rsidRDefault="00667380" w:rsidP="00342D4F">
            <w:pPr>
              <w:spacing w:before="240" w:after="240" w:line="276" w:lineRule="auto"/>
              <w:contextualSpacing/>
              <w:jc w:val="both"/>
              <w:rPr>
                <w:rFonts w:cs="Calibri"/>
                <w:szCs w:val="24"/>
              </w:rPr>
            </w:pPr>
            <w:r w:rsidRPr="0045074D">
              <w:rPr>
                <w:rFonts w:cs="Calibri"/>
                <w:szCs w:val="24"/>
              </w:rPr>
              <w:t xml:space="preserve">From its main manufacturing facility in the Amherst Industrial Park, </w:t>
            </w:r>
            <w:r w:rsidR="004268D6" w:rsidRPr="0045074D">
              <w:rPr>
                <w:rFonts w:cs="Calibri"/>
                <w:szCs w:val="24"/>
              </w:rPr>
              <w:t xml:space="preserve">Waldale manufactures more license plates for North American State and Provincial jurisdictions than any other company. For </w:t>
            </w:r>
            <w:r w:rsidR="00BB73F0" w:rsidRPr="0045074D">
              <w:rPr>
                <w:rFonts w:cs="Calibri"/>
                <w:szCs w:val="24"/>
              </w:rPr>
              <w:t xml:space="preserve">seventy (70) </w:t>
            </w:r>
            <w:r w:rsidR="004268D6" w:rsidRPr="0045074D">
              <w:rPr>
                <w:rFonts w:cs="Calibri"/>
                <w:szCs w:val="24"/>
              </w:rPr>
              <w:t>years</w:t>
            </w:r>
            <w:r w:rsidR="00BB73F0" w:rsidRPr="0045074D">
              <w:rPr>
                <w:rFonts w:cs="Calibri"/>
                <w:szCs w:val="24"/>
              </w:rPr>
              <w:t>,</w:t>
            </w:r>
            <w:r w:rsidR="004268D6" w:rsidRPr="0045074D">
              <w:rPr>
                <w:rFonts w:cs="Calibri"/>
                <w:szCs w:val="24"/>
              </w:rPr>
              <w:t xml:space="preserve"> Waldale has been producing license plates</w:t>
            </w:r>
            <w:r w:rsidR="00A13BE5" w:rsidRPr="0045074D">
              <w:rPr>
                <w:rFonts w:cs="Calibri"/>
                <w:szCs w:val="24"/>
              </w:rPr>
              <w:t xml:space="preserve"> and related services</w:t>
            </w:r>
            <w:r w:rsidR="004268D6" w:rsidRPr="0045074D">
              <w:rPr>
                <w:rFonts w:cs="Calibri"/>
                <w:szCs w:val="24"/>
              </w:rPr>
              <w:t xml:space="preserve">. </w:t>
            </w:r>
            <w:r w:rsidR="00821145" w:rsidRPr="0045074D">
              <w:rPr>
                <w:rFonts w:cs="Calibri"/>
                <w:szCs w:val="24"/>
              </w:rPr>
              <w:t>Along w</w:t>
            </w:r>
            <w:r w:rsidR="004268D6" w:rsidRPr="0045074D">
              <w:rPr>
                <w:rFonts w:cs="Calibri"/>
                <w:szCs w:val="24"/>
              </w:rPr>
              <w:t>ith a modern 25,000 sq</w:t>
            </w:r>
            <w:r w:rsidR="00DA6774" w:rsidRPr="0045074D">
              <w:rPr>
                <w:rFonts w:cs="Calibri"/>
                <w:szCs w:val="24"/>
              </w:rPr>
              <w:t>.</w:t>
            </w:r>
            <w:r w:rsidR="004268D6" w:rsidRPr="0045074D">
              <w:rPr>
                <w:rFonts w:cs="Calibri"/>
                <w:szCs w:val="24"/>
              </w:rPr>
              <w:t xml:space="preserve"> ft. facility</w:t>
            </w:r>
            <w:r w:rsidRPr="0045074D">
              <w:rPr>
                <w:rFonts w:cs="Calibri"/>
                <w:szCs w:val="24"/>
              </w:rPr>
              <w:t xml:space="preserve">, </w:t>
            </w:r>
            <w:r w:rsidR="004268D6" w:rsidRPr="0045074D">
              <w:rPr>
                <w:rFonts w:cs="Calibri"/>
                <w:szCs w:val="24"/>
              </w:rPr>
              <w:t xml:space="preserve">Waldale </w:t>
            </w:r>
            <w:r w:rsidR="00821145" w:rsidRPr="0045074D">
              <w:rPr>
                <w:rFonts w:cs="Calibri"/>
                <w:szCs w:val="24"/>
              </w:rPr>
              <w:t>also</w:t>
            </w:r>
            <w:r w:rsidR="00F37578" w:rsidRPr="0045074D">
              <w:rPr>
                <w:rFonts w:cs="Calibri"/>
                <w:szCs w:val="24"/>
              </w:rPr>
              <w:t xml:space="preserve"> </w:t>
            </w:r>
            <w:r w:rsidR="004268D6" w:rsidRPr="0045074D">
              <w:rPr>
                <w:rFonts w:cs="Calibri"/>
                <w:szCs w:val="24"/>
              </w:rPr>
              <w:t xml:space="preserve">operates a </w:t>
            </w:r>
            <w:r w:rsidR="00A01F6E" w:rsidRPr="0045074D">
              <w:rPr>
                <w:rFonts w:cs="Calibri"/>
                <w:szCs w:val="24"/>
              </w:rPr>
              <w:t>D</w:t>
            </w:r>
            <w:r w:rsidR="004268D6" w:rsidRPr="0045074D">
              <w:rPr>
                <w:rFonts w:cs="Calibri"/>
                <w:szCs w:val="24"/>
              </w:rPr>
              <w:t xml:space="preserve">istribution and </w:t>
            </w:r>
            <w:r w:rsidR="00A01F6E" w:rsidRPr="0045074D">
              <w:rPr>
                <w:rFonts w:cs="Calibri"/>
                <w:szCs w:val="24"/>
              </w:rPr>
              <w:t>F</w:t>
            </w:r>
            <w:r w:rsidR="004268D6" w:rsidRPr="0045074D">
              <w:rPr>
                <w:rFonts w:cs="Calibri"/>
                <w:szCs w:val="24"/>
              </w:rPr>
              <w:t xml:space="preserve">ulfillment </w:t>
            </w:r>
            <w:r w:rsidR="00A01F6E" w:rsidRPr="0045074D">
              <w:rPr>
                <w:rFonts w:cs="Calibri"/>
                <w:szCs w:val="24"/>
              </w:rPr>
              <w:t>C</w:t>
            </w:r>
            <w:r w:rsidR="004268D6" w:rsidRPr="0045074D">
              <w:rPr>
                <w:rFonts w:cs="Calibri"/>
                <w:szCs w:val="24"/>
              </w:rPr>
              <w:t>enter (DFC)</w:t>
            </w:r>
            <w:r w:rsidRPr="0045074D">
              <w:rPr>
                <w:rFonts w:cs="Calibri"/>
                <w:szCs w:val="24"/>
              </w:rPr>
              <w:t xml:space="preserve"> </w:t>
            </w:r>
            <w:r w:rsidR="004268D6" w:rsidRPr="0045074D">
              <w:rPr>
                <w:rFonts w:cs="Calibri"/>
                <w:szCs w:val="24"/>
              </w:rPr>
              <w:t xml:space="preserve">and On-Site Warehouse (OSW) at an adjacent </w:t>
            </w:r>
            <w:r w:rsidR="006E3808" w:rsidRPr="0045074D">
              <w:rPr>
                <w:rFonts w:cs="Calibri"/>
                <w:szCs w:val="24"/>
              </w:rPr>
              <w:t>Amherst Industrial Park</w:t>
            </w:r>
            <w:r w:rsidR="00F37578" w:rsidRPr="0045074D">
              <w:rPr>
                <w:rFonts w:cs="Calibri"/>
                <w:szCs w:val="24"/>
              </w:rPr>
              <w:t xml:space="preserve"> facility</w:t>
            </w:r>
            <w:r w:rsidR="004268D6" w:rsidRPr="0045074D">
              <w:rPr>
                <w:rFonts w:cs="Calibri"/>
                <w:szCs w:val="24"/>
              </w:rPr>
              <w:t xml:space="preserve">.  Waldale is </w:t>
            </w:r>
            <w:r w:rsidR="00CD2453" w:rsidRPr="0045074D">
              <w:rPr>
                <w:rFonts w:cs="Calibri"/>
                <w:szCs w:val="24"/>
              </w:rPr>
              <w:t xml:space="preserve">also </w:t>
            </w:r>
            <w:r w:rsidR="004268D6" w:rsidRPr="0045074D">
              <w:rPr>
                <w:rFonts w:cs="Calibri"/>
                <w:szCs w:val="24"/>
              </w:rPr>
              <w:t>in the midst of a</w:t>
            </w:r>
            <w:r w:rsidR="00C07C0B" w:rsidRPr="0045074D">
              <w:rPr>
                <w:rFonts w:cs="Calibri"/>
                <w:szCs w:val="24"/>
              </w:rPr>
              <w:t xml:space="preserve"> </w:t>
            </w:r>
            <w:r w:rsidR="003E7D9B" w:rsidRPr="0045074D">
              <w:rPr>
                <w:rFonts w:cs="Calibri"/>
                <w:szCs w:val="24"/>
              </w:rPr>
              <w:t>30</w:t>
            </w:r>
            <w:r w:rsidR="00596EF5" w:rsidRPr="0045074D">
              <w:rPr>
                <w:rFonts w:cs="Calibri"/>
                <w:szCs w:val="24"/>
              </w:rPr>
              <w:t>,000 sq. ft.</w:t>
            </w:r>
            <w:r w:rsidR="00C07C0B" w:rsidRPr="0045074D">
              <w:rPr>
                <w:rFonts w:cs="Calibri"/>
                <w:szCs w:val="24"/>
              </w:rPr>
              <w:t xml:space="preserve"> </w:t>
            </w:r>
            <w:r w:rsidR="004268D6" w:rsidRPr="0045074D">
              <w:rPr>
                <w:rFonts w:cs="Calibri"/>
                <w:szCs w:val="24"/>
              </w:rPr>
              <w:t xml:space="preserve">expansion of its current </w:t>
            </w:r>
            <w:r w:rsidR="00C45A5A" w:rsidRPr="0045074D">
              <w:rPr>
                <w:rFonts w:cs="Calibri"/>
                <w:szCs w:val="24"/>
              </w:rPr>
              <w:t xml:space="preserve">production </w:t>
            </w:r>
            <w:r w:rsidR="004268D6" w:rsidRPr="0045074D">
              <w:rPr>
                <w:rFonts w:cs="Calibri"/>
                <w:szCs w:val="24"/>
              </w:rPr>
              <w:t>facility to keep up with the increasing demand for its value</w:t>
            </w:r>
            <w:r w:rsidR="006C0C24" w:rsidRPr="0045074D">
              <w:rPr>
                <w:rFonts w:cs="Calibri"/>
                <w:szCs w:val="24"/>
              </w:rPr>
              <w:t>-</w:t>
            </w:r>
            <w:r w:rsidR="004268D6" w:rsidRPr="0045074D">
              <w:rPr>
                <w:rFonts w:cs="Calibri"/>
                <w:szCs w:val="24"/>
              </w:rPr>
              <w:t>added service offerings.</w:t>
            </w:r>
            <w:r w:rsidR="006C0C24" w:rsidRPr="0045074D">
              <w:rPr>
                <w:rFonts w:cs="Calibri"/>
                <w:szCs w:val="24"/>
              </w:rPr>
              <w:t xml:space="preserve"> </w:t>
            </w:r>
            <w:r w:rsidR="004268D6" w:rsidRPr="0045074D">
              <w:rPr>
                <w:rFonts w:cs="Calibri"/>
                <w:szCs w:val="24"/>
              </w:rPr>
              <w:t>Waldale’s related services, much like IHG’s, include fulfillment,</w:t>
            </w:r>
            <w:r w:rsidR="006C0C24" w:rsidRPr="0045074D">
              <w:rPr>
                <w:rFonts w:cs="Calibri"/>
                <w:szCs w:val="24"/>
              </w:rPr>
              <w:t xml:space="preserve"> </w:t>
            </w:r>
            <w:r w:rsidR="004268D6" w:rsidRPr="0045074D">
              <w:rPr>
                <w:rFonts w:cs="Calibri"/>
                <w:szCs w:val="24"/>
              </w:rPr>
              <w:t>distribution,</w:t>
            </w:r>
            <w:r w:rsidR="006C0C24" w:rsidRPr="0045074D">
              <w:rPr>
                <w:rFonts w:cs="Calibri"/>
                <w:szCs w:val="24"/>
              </w:rPr>
              <w:t xml:space="preserve"> </w:t>
            </w:r>
            <w:r w:rsidR="004268D6" w:rsidRPr="0045074D">
              <w:rPr>
                <w:rFonts w:cs="Calibri"/>
                <w:szCs w:val="24"/>
              </w:rPr>
              <w:t>Deliver-on-Demand</w:t>
            </w:r>
            <w:r w:rsidR="006C0C24" w:rsidRPr="0045074D">
              <w:rPr>
                <w:rFonts w:cs="Calibri"/>
                <w:szCs w:val="24"/>
              </w:rPr>
              <w:t>, Print</w:t>
            </w:r>
            <w:r w:rsidR="00450676" w:rsidRPr="0045074D">
              <w:rPr>
                <w:rFonts w:cs="Calibri"/>
                <w:szCs w:val="24"/>
              </w:rPr>
              <w:t xml:space="preserve">-on-Demand, </w:t>
            </w:r>
            <w:r w:rsidR="004268D6" w:rsidRPr="0045074D">
              <w:rPr>
                <w:rFonts w:cs="Calibri"/>
                <w:szCs w:val="24"/>
              </w:rPr>
              <w:t>warehousing</w:t>
            </w:r>
            <w:r w:rsidR="00654E24" w:rsidRPr="0045074D">
              <w:rPr>
                <w:rFonts w:cs="Calibri"/>
                <w:szCs w:val="24"/>
              </w:rPr>
              <w:t>,</w:t>
            </w:r>
            <w:r w:rsidR="00450676" w:rsidRPr="0045074D">
              <w:rPr>
                <w:rFonts w:cs="Calibri"/>
                <w:szCs w:val="24"/>
              </w:rPr>
              <w:t xml:space="preserve"> </w:t>
            </w:r>
            <w:r w:rsidR="004268D6" w:rsidRPr="0045074D">
              <w:rPr>
                <w:rFonts w:cs="Calibri"/>
                <w:szCs w:val="24"/>
              </w:rPr>
              <w:t xml:space="preserve">and registration services. </w:t>
            </w:r>
            <w:r w:rsidR="000D547F" w:rsidRPr="0045074D">
              <w:rPr>
                <w:rFonts w:cs="Calibri"/>
                <w:szCs w:val="24"/>
              </w:rPr>
              <w:t>With experienced teams of graphic designers, both Waldale and IHG offer design services for new and existing plate types in collaboration with the customer.</w:t>
            </w:r>
            <w:r w:rsidR="004268D6" w:rsidRPr="0045074D">
              <w:rPr>
                <w:rFonts w:cs="Calibri"/>
                <w:szCs w:val="24"/>
              </w:rPr>
              <w:t xml:space="preserve"> With an entire team of tool &amp; die specialists, Waldale also offers state-of-the-art tooling design and manufacture, license plate equipment installation and servicing, allowing IHG to provide excellent tooling services without the need to go outside our RFP-nominated group of companies.</w:t>
            </w:r>
          </w:p>
          <w:p w14:paraId="062A230E" w14:textId="77777777" w:rsidR="002109BD" w:rsidRPr="0045074D" w:rsidRDefault="002109BD" w:rsidP="00342D4F">
            <w:pPr>
              <w:spacing w:before="240" w:after="240" w:line="276" w:lineRule="auto"/>
              <w:contextualSpacing/>
              <w:jc w:val="both"/>
              <w:rPr>
                <w:rFonts w:cs="Calibri"/>
                <w:szCs w:val="24"/>
              </w:rPr>
            </w:pPr>
          </w:p>
          <w:p w14:paraId="34579EB9" w14:textId="4A6D8BAA" w:rsidR="002109BD" w:rsidRPr="0045074D" w:rsidRDefault="00702834" w:rsidP="00342D4F">
            <w:pPr>
              <w:spacing w:before="240" w:after="240" w:line="276" w:lineRule="auto"/>
              <w:contextualSpacing/>
              <w:jc w:val="both"/>
              <w:rPr>
                <w:rFonts w:cs="Calibri"/>
                <w:szCs w:val="24"/>
              </w:rPr>
            </w:pPr>
            <w:r w:rsidRPr="0045074D">
              <w:rPr>
                <w:rFonts w:cs="Calibri"/>
                <w:szCs w:val="24"/>
              </w:rPr>
              <w:t xml:space="preserve">Waldale is the current </w:t>
            </w:r>
            <w:r w:rsidR="00AE5526" w:rsidRPr="0045074D">
              <w:rPr>
                <w:rFonts w:cs="Calibri"/>
                <w:szCs w:val="24"/>
              </w:rPr>
              <w:t>backup supplier</w:t>
            </w:r>
            <w:r w:rsidR="00433201" w:rsidRPr="0045074D">
              <w:rPr>
                <w:rFonts w:cs="Calibri"/>
                <w:szCs w:val="24"/>
              </w:rPr>
              <w:t xml:space="preserve"> and disaster recover</w:t>
            </w:r>
            <w:r w:rsidR="00AA0766">
              <w:rPr>
                <w:rFonts w:cs="Calibri"/>
                <w:szCs w:val="24"/>
              </w:rPr>
              <w:t>y</w:t>
            </w:r>
            <w:r w:rsidR="00433201" w:rsidRPr="00AA0766">
              <w:rPr>
                <w:rFonts w:cs="Calibri"/>
                <w:szCs w:val="24"/>
              </w:rPr>
              <w:t xml:space="preserve"> site </w:t>
            </w:r>
            <w:r w:rsidR="00AE5526" w:rsidRPr="0045074D">
              <w:rPr>
                <w:rFonts w:cs="Calibri"/>
                <w:szCs w:val="24"/>
              </w:rPr>
              <w:t xml:space="preserve">for the current Indiana license plate contract.  </w:t>
            </w:r>
            <w:r w:rsidR="00433201" w:rsidRPr="0045074D">
              <w:rPr>
                <w:rFonts w:cs="Calibri"/>
                <w:szCs w:val="24"/>
              </w:rPr>
              <w:t>As discussed</w:t>
            </w:r>
            <w:r w:rsidR="00DA3B75" w:rsidRPr="0045074D">
              <w:rPr>
                <w:rFonts w:cs="Calibri"/>
                <w:szCs w:val="24"/>
              </w:rPr>
              <w:t xml:space="preserve"> in greater detail</w:t>
            </w:r>
            <w:r w:rsidR="00433201" w:rsidRPr="0045074D">
              <w:rPr>
                <w:rFonts w:cs="Calibri"/>
                <w:szCs w:val="24"/>
              </w:rPr>
              <w:t xml:space="preserve"> later in this response, Waldale will continue to be the</w:t>
            </w:r>
            <w:r w:rsidR="00DF452E" w:rsidRPr="0045074D">
              <w:rPr>
                <w:rFonts w:cs="Calibri"/>
                <w:szCs w:val="24"/>
              </w:rPr>
              <w:t xml:space="preserve"> disaster recover site</w:t>
            </w:r>
            <w:r w:rsidR="00922806" w:rsidRPr="0045074D">
              <w:rPr>
                <w:rFonts w:cs="Calibri"/>
                <w:szCs w:val="24"/>
              </w:rPr>
              <w:t xml:space="preserve"> in the case IHG’s production is impacted by a catastrophic event.  </w:t>
            </w:r>
          </w:p>
          <w:p w14:paraId="324032C5" w14:textId="63E87CE4" w:rsidR="006B6531" w:rsidRPr="0045074D" w:rsidRDefault="006B6531" w:rsidP="00342D4F">
            <w:pPr>
              <w:spacing w:before="240" w:after="240" w:line="276" w:lineRule="auto"/>
              <w:contextualSpacing/>
              <w:jc w:val="both"/>
              <w:rPr>
                <w:rFonts w:cs="Calibri"/>
                <w:szCs w:val="24"/>
              </w:rPr>
            </w:pPr>
          </w:p>
          <w:p w14:paraId="7A225326" w14:textId="568BE4D2" w:rsidR="003117CA" w:rsidRPr="0045074D" w:rsidRDefault="003117CA" w:rsidP="00342D4F">
            <w:pPr>
              <w:spacing w:line="276" w:lineRule="auto"/>
              <w:jc w:val="both"/>
              <w:rPr>
                <w:ins w:id="5" w:author="Lauren Dolan" w:date="2020-05-05T08:55:00Z"/>
                <w:rFonts w:eastAsia="Garamond" w:cs="Calibri"/>
                <w:szCs w:val="24"/>
              </w:rPr>
            </w:pPr>
            <w:r w:rsidRPr="0045074D">
              <w:rPr>
                <w:rFonts w:eastAsia="Garamond" w:cs="Calibri"/>
                <w:szCs w:val="24"/>
              </w:rPr>
              <w:t xml:space="preserve">The planned subcontract amount is anticipated to be </w:t>
            </w:r>
            <w:r w:rsidRPr="00AC1332">
              <w:rPr>
                <w:rFonts w:eastAsia="Garamond" w:cs="Calibri"/>
                <w:b/>
                <w:szCs w:val="24"/>
              </w:rPr>
              <w:t>$</w:t>
            </w:r>
            <w:r w:rsidR="00AC1332" w:rsidRPr="00AC1332">
              <w:rPr>
                <w:rFonts w:eastAsia="Garamond" w:cs="Calibri"/>
                <w:b/>
                <w:bCs/>
                <w:szCs w:val="24"/>
              </w:rPr>
              <w:t xml:space="preserve">1,058,877.00 </w:t>
            </w:r>
            <w:r w:rsidRPr="00AC1332">
              <w:rPr>
                <w:rFonts w:eastAsia="Garamond" w:cs="Calibri"/>
                <w:b/>
                <w:bCs/>
                <w:szCs w:val="24"/>
              </w:rPr>
              <w:t>(</w:t>
            </w:r>
            <w:r w:rsidR="00AC1332" w:rsidRPr="00AC1332">
              <w:rPr>
                <w:rFonts w:eastAsia="Garamond" w:cs="Calibri"/>
                <w:b/>
                <w:bCs/>
                <w:szCs w:val="24"/>
              </w:rPr>
              <w:t>2.5</w:t>
            </w:r>
            <w:r w:rsidRPr="00AC1332">
              <w:rPr>
                <w:rFonts w:eastAsia="Garamond" w:cs="Calibri"/>
                <w:b/>
                <w:bCs/>
                <w:szCs w:val="24"/>
              </w:rPr>
              <w:t>%)</w:t>
            </w:r>
            <w:r w:rsidRPr="0045074D">
              <w:rPr>
                <w:rFonts w:eastAsia="Garamond" w:cs="Calibri"/>
                <w:szCs w:val="24"/>
              </w:rPr>
              <w:t xml:space="preserve"> of the total project cost. </w:t>
            </w:r>
          </w:p>
          <w:p w14:paraId="3EF773AF" w14:textId="77777777" w:rsidR="002859A9" w:rsidRPr="0045074D" w:rsidRDefault="002859A9" w:rsidP="00342D4F">
            <w:pPr>
              <w:spacing w:line="276" w:lineRule="auto"/>
              <w:jc w:val="both"/>
              <w:rPr>
                <w:rFonts w:eastAsia="Garamond" w:cs="Calibri"/>
                <w:szCs w:val="24"/>
              </w:rPr>
            </w:pPr>
          </w:p>
          <w:p w14:paraId="7A216329" w14:textId="00010FFF" w:rsidR="00D97470" w:rsidRPr="0045074D" w:rsidRDefault="00DA4662" w:rsidP="00342D4F">
            <w:pPr>
              <w:spacing w:line="276" w:lineRule="auto"/>
              <w:jc w:val="both"/>
              <w:rPr>
                <w:rFonts w:eastAsia="Garamond" w:cs="Calibri"/>
                <w:b/>
                <w:szCs w:val="24"/>
                <w:u w:val="single"/>
              </w:rPr>
            </w:pPr>
            <w:r w:rsidRPr="0045074D">
              <w:rPr>
                <w:rFonts w:eastAsia="Garamond" w:cs="Calibri"/>
                <w:b/>
                <w:szCs w:val="24"/>
                <w:u w:val="single"/>
              </w:rPr>
              <w:t>Irwin Hodson Group</w:t>
            </w:r>
            <w:r w:rsidR="003B6016" w:rsidRPr="0045074D">
              <w:rPr>
                <w:rFonts w:eastAsia="Garamond" w:cs="Calibri"/>
                <w:b/>
                <w:szCs w:val="24"/>
                <w:u w:val="single"/>
              </w:rPr>
              <w:t>,</w:t>
            </w:r>
            <w:r w:rsidR="00502757" w:rsidRPr="0045074D">
              <w:rPr>
                <w:rFonts w:eastAsia="Garamond" w:cs="Calibri"/>
                <w:b/>
                <w:szCs w:val="24"/>
                <w:u w:val="single"/>
              </w:rPr>
              <w:t xml:space="preserve"> LLC</w:t>
            </w:r>
          </w:p>
          <w:p w14:paraId="742943C7" w14:textId="31A5D017" w:rsidR="00DA4662" w:rsidRPr="0045074D" w:rsidRDefault="00DA4662" w:rsidP="00342D4F">
            <w:pPr>
              <w:spacing w:line="276" w:lineRule="auto"/>
              <w:jc w:val="both"/>
              <w:rPr>
                <w:rFonts w:eastAsia="Garamond" w:cs="Calibri"/>
                <w:szCs w:val="24"/>
              </w:rPr>
            </w:pPr>
            <w:r w:rsidRPr="0045074D">
              <w:rPr>
                <w:rFonts w:eastAsia="Garamond" w:cs="Calibri"/>
                <w:szCs w:val="24"/>
              </w:rPr>
              <w:t>Founded in 1918</w:t>
            </w:r>
            <w:r w:rsidR="00430009" w:rsidRPr="0045074D">
              <w:rPr>
                <w:rFonts w:eastAsia="Garamond" w:cs="Calibri"/>
                <w:szCs w:val="24"/>
              </w:rPr>
              <w:t>, the</w:t>
            </w:r>
            <w:r w:rsidRPr="0045074D">
              <w:rPr>
                <w:rFonts w:eastAsia="Garamond" w:cs="Calibri"/>
                <w:szCs w:val="24"/>
              </w:rPr>
              <w:t xml:space="preserve"> Irwin Hodson Group </w:t>
            </w:r>
            <w:r w:rsidR="00491623" w:rsidRPr="0045074D">
              <w:rPr>
                <w:rFonts w:eastAsia="Garamond" w:cs="Calibri"/>
                <w:szCs w:val="24"/>
              </w:rPr>
              <w:t xml:space="preserve">LLC </w:t>
            </w:r>
            <w:r w:rsidRPr="0045074D">
              <w:rPr>
                <w:rFonts w:eastAsia="Garamond" w:cs="Calibri"/>
                <w:szCs w:val="24"/>
              </w:rPr>
              <w:t xml:space="preserve">has </w:t>
            </w:r>
            <w:r w:rsidR="009762AB" w:rsidRPr="0045074D">
              <w:rPr>
                <w:rFonts w:eastAsia="Garamond" w:cs="Calibri"/>
                <w:szCs w:val="24"/>
              </w:rPr>
              <w:t xml:space="preserve">been providing license plates to </w:t>
            </w:r>
            <w:r w:rsidR="0081676B" w:rsidRPr="0045074D">
              <w:rPr>
                <w:rFonts w:eastAsia="Garamond" w:cs="Calibri"/>
                <w:szCs w:val="24"/>
              </w:rPr>
              <w:t>s</w:t>
            </w:r>
            <w:r w:rsidR="009762AB" w:rsidRPr="0045074D">
              <w:rPr>
                <w:rFonts w:eastAsia="Garamond" w:cs="Calibri"/>
                <w:szCs w:val="24"/>
              </w:rPr>
              <w:t>tate government</w:t>
            </w:r>
            <w:r w:rsidR="00034E0E" w:rsidRPr="0045074D">
              <w:rPr>
                <w:rFonts w:eastAsia="Garamond" w:cs="Calibri"/>
                <w:szCs w:val="24"/>
              </w:rPr>
              <w:t>s</w:t>
            </w:r>
            <w:r w:rsidR="009762AB" w:rsidRPr="0045074D">
              <w:rPr>
                <w:rFonts w:eastAsia="Garamond" w:cs="Calibri"/>
                <w:szCs w:val="24"/>
              </w:rPr>
              <w:t xml:space="preserve"> </w:t>
            </w:r>
            <w:r w:rsidR="007F3A53" w:rsidRPr="0045074D">
              <w:rPr>
                <w:rFonts w:eastAsia="Garamond" w:cs="Calibri"/>
                <w:szCs w:val="24"/>
              </w:rPr>
              <w:t>for over 1</w:t>
            </w:r>
            <w:r w:rsidR="00491623" w:rsidRPr="0045074D">
              <w:rPr>
                <w:rFonts w:eastAsia="Garamond" w:cs="Calibri"/>
                <w:szCs w:val="24"/>
              </w:rPr>
              <w:t>0</w:t>
            </w:r>
            <w:r w:rsidR="007F3A53" w:rsidRPr="0045074D">
              <w:rPr>
                <w:rFonts w:eastAsia="Garamond" w:cs="Calibri"/>
                <w:szCs w:val="24"/>
              </w:rPr>
              <w:t>0 years</w:t>
            </w:r>
            <w:r w:rsidR="001259E0" w:rsidRPr="0045074D">
              <w:rPr>
                <w:rFonts w:eastAsia="Garamond" w:cs="Calibri"/>
                <w:szCs w:val="24"/>
              </w:rPr>
              <w:t xml:space="preserve">. IHG </w:t>
            </w:r>
            <w:r w:rsidR="00547586" w:rsidRPr="0045074D">
              <w:rPr>
                <w:rFonts w:eastAsia="Garamond" w:cs="Calibri"/>
                <w:szCs w:val="24"/>
              </w:rPr>
              <w:t>is</w:t>
            </w:r>
            <w:r w:rsidR="001259E0" w:rsidRPr="0045074D">
              <w:rPr>
                <w:rFonts w:eastAsia="Garamond" w:cs="Calibri"/>
                <w:szCs w:val="24"/>
              </w:rPr>
              <w:t xml:space="preserve"> a</w:t>
            </w:r>
            <w:r w:rsidR="00547586" w:rsidRPr="0045074D">
              <w:rPr>
                <w:rFonts w:eastAsia="Garamond" w:cs="Calibri"/>
                <w:szCs w:val="24"/>
              </w:rPr>
              <w:t>t</w:t>
            </w:r>
            <w:r w:rsidR="001259E0" w:rsidRPr="0045074D">
              <w:rPr>
                <w:rFonts w:eastAsia="Garamond" w:cs="Calibri"/>
                <w:szCs w:val="24"/>
              </w:rPr>
              <w:t xml:space="preserve"> the forefront of innovation</w:t>
            </w:r>
            <w:r w:rsidR="00547586" w:rsidRPr="0045074D">
              <w:rPr>
                <w:rFonts w:eastAsia="Garamond" w:cs="Calibri"/>
                <w:szCs w:val="24"/>
              </w:rPr>
              <w:t xml:space="preserve"> in </w:t>
            </w:r>
            <w:r w:rsidR="00863FE9" w:rsidRPr="0045074D">
              <w:rPr>
                <w:rFonts w:eastAsia="Garamond" w:cs="Calibri"/>
                <w:szCs w:val="24"/>
              </w:rPr>
              <w:t>l</w:t>
            </w:r>
            <w:r w:rsidR="00547586" w:rsidRPr="0045074D">
              <w:rPr>
                <w:rFonts w:eastAsia="Garamond" w:cs="Calibri"/>
                <w:szCs w:val="24"/>
              </w:rPr>
              <w:t>icense plate manufacturing and fulfillment with</w:t>
            </w:r>
            <w:r w:rsidR="0066032D" w:rsidRPr="0045074D">
              <w:rPr>
                <w:rFonts w:eastAsia="Garamond" w:cs="Calibri"/>
                <w:szCs w:val="24"/>
              </w:rPr>
              <w:t>,</w:t>
            </w:r>
            <w:r w:rsidR="00547586" w:rsidRPr="0045074D">
              <w:rPr>
                <w:rFonts w:eastAsia="Garamond" w:cs="Calibri"/>
                <w:szCs w:val="24"/>
              </w:rPr>
              <w:t xml:space="preserve"> and without</w:t>
            </w:r>
            <w:r w:rsidR="00025E65" w:rsidRPr="0045074D">
              <w:rPr>
                <w:rFonts w:eastAsia="Garamond" w:cs="Calibri"/>
                <w:szCs w:val="24"/>
              </w:rPr>
              <w:t>,</w:t>
            </w:r>
            <w:r w:rsidR="00547586" w:rsidRPr="0045074D">
              <w:rPr>
                <w:rFonts w:eastAsia="Garamond" w:cs="Calibri"/>
                <w:szCs w:val="24"/>
              </w:rPr>
              <w:t xml:space="preserve"> registrations</w:t>
            </w:r>
            <w:r w:rsidR="006B587E" w:rsidRPr="0045074D">
              <w:rPr>
                <w:rFonts w:eastAsia="Garamond" w:cs="Calibri"/>
                <w:szCs w:val="24"/>
              </w:rPr>
              <w:t xml:space="preserve">. IHG is responsible for </w:t>
            </w:r>
            <w:r w:rsidR="006573E2" w:rsidRPr="0045074D">
              <w:rPr>
                <w:rFonts w:eastAsia="Garamond" w:cs="Calibri"/>
                <w:szCs w:val="24"/>
              </w:rPr>
              <w:t>license plate production</w:t>
            </w:r>
            <w:r w:rsidR="00366F57" w:rsidRPr="0045074D">
              <w:rPr>
                <w:rFonts w:eastAsia="Garamond" w:cs="Calibri"/>
                <w:szCs w:val="24"/>
              </w:rPr>
              <w:t xml:space="preserve"> and </w:t>
            </w:r>
            <w:r w:rsidR="006873DF" w:rsidRPr="0045074D">
              <w:rPr>
                <w:rFonts w:eastAsia="Garamond" w:cs="Calibri"/>
                <w:szCs w:val="24"/>
              </w:rPr>
              <w:t>fulfillment</w:t>
            </w:r>
            <w:r w:rsidR="00366F57" w:rsidRPr="0045074D">
              <w:rPr>
                <w:rFonts w:eastAsia="Garamond" w:cs="Calibri"/>
                <w:szCs w:val="24"/>
              </w:rPr>
              <w:t xml:space="preserve"> with </w:t>
            </w:r>
            <w:r w:rsidR="006873DF" w:rsidRPr="0045074D">
              <w:rPr>
                <w:rFonts w:eastAsia="Garamond" w:cs="Calibri"/>
                <w:szCs w:val="24"/>
              </w:rPr>
              <w:t>registrations</w:t>
            </w:r>
            <w:r w:rsidR="001D7962" w:rsidRPr="0045074D">
              <w:rPr>
                <w:rFonts w:eastAsia="Garamond" w:cs="Calibri"/>
                <w:szCs w:val="24"/>
              </w:rPr>
              <w:t xml:space="preserve"> for the State of South Carolina</w:t>
            </w:r>
            <w:r w:rsidR="00105377" w:rsidRPr="0045074D">
              <w:rPr>
                <w:rFonts w:eastAsia="Garamond" w:cs="Calibri"/>
                <w:szCs w:val="24"/>
              </w:rPr>
              <w:t>. Th</w:t>
            </w:r>
            <w:r w:rsidR="00913949" w:rsidRPr="0045074D">
              <w:rPr>
                <w:rFonts w:eastAsia="Garamond" w:cs="Calibri"/>
                <w:szCs w:val="24"/>
              </w:rPr>
              <w:t xml:space="preserve">e South Carolina requirements </w:t>
            </w:r>
            <w:r w:rsidR="00BB5B8A" w:rsidRPr="0045074D">
              <w:rPr>
                <w:rFonts w:eastAsia="Garamond" w:cs="Calibri"/>
                <w:szCs w:val="24"/>
              </w:rPr>
              <w:t xml:space="preserve">closely </w:t>
            </w:r>
            <w:r w:rsidR="00913949" w:rsidRPr="0045074D">
              <w:rPr>
                <w:rFonts w:eastAsia="Garamond" w:cs="Calibri"/>
                <w:szCs w:val="24"/>
              </w:rPr>
              <w:t>mirror those of Indiana</w:t>
            </w:r>
            <w:r w:rsidR="003461E5" w:rsidRPr="0045074D">
              <w:rPr>
                <w:rFonts w:eastAsia="Garamond" w:cs="Calibri"/>
                <w:szCs w:val="24"/>
              </w:rPr>
              <w:t xml:space="preserve">, </w:t>
            </w:r>
            <w:r w:rsidR="00270348" w:rsidRPr="0045074D">
              <w:rPr>
                <w:rFonts w:eastAsia="Garamond" w:cs="Calibri"/>
                <w:szCs w:val="24"/>
              </w:rPr>
              <w:t>with license plate production, registration printing and matching</w:t>
            </w:r>
            <w:r w:rsidR="00B20907" w:rsidRPr="0045074D">
              <w:rPr>
                <w:rFonts w:eastAsia="Garamond" w:cs="Calibri"/>
                <w:szCs w:val="24"/>
              </w:rPr>
              <w:t>, and</w:t>
            </w:r>
            <w:r w:rsidR="00015546" w:rsidRPr="0045074D">
              <w:rPr>
                <w:rFonts w:eastAsia="Garamond" w:cs="Calibri"/>
                <w:szCs w:val="24"/>
              </w:rPr>
              <w:t xml:space="preserve"> direct mailing to motorists</w:t>
            </w:r>
            <w:r w:rsidR="00812B78" w:rsidRPr="0045074D">
              <w:rPr>
                <w:rFonts w:eastAsia="Garamond" w:cs="Calibri"/>
                <w:szCs w:val="24"/>
              </w:rPr>
              <w:t>. There is also a fie</w:t>
            </w:r>
            <w:r w:rsidR="00235CED" w:rsidRPr="0045074D">
              <w:rPr>
                <w:rFonts w:eastAsia="Garamond" w:cs="Calibri"/>
                <w:szCs w:val="24"/>
              </w:rPr>
              <w:t>l</w:t>
            </w:r>
            <w:r w:rsidR="00812B78" w:rsidRPr="0045074D">
              <w:rPr>
                <w:rFonts w:eastAsia="Garamond" w:cs="Calibri"/>
                <w:szCs w:val="24"/>
              </w:rPr>
              <w:t xml:space="preserve">d office distribution </w:t>
            </w:r>
            <w:r w:rsidR="00235CED" w:rsidRPr="0045074D">
              <w:rPr>
                <w:rFonts w:eastAsia="Garamond" w:cs="Calibri"/>
                <w:szCs w:val="24"/>
              </w:rPr>
              <w:t>component</w:t>
            </w:r>
            <w:r w:rsidR="00812B78" w:rsidRPr="0045074D">
              <w:rPr>
                <w:rFonts w:eastAsia="Garamond" w:cs="Calibri"/>
                <w:szCs w:val="24"/>
              </w:rPr>
              <w:t xml:space="preserve"> for </w:t>
            </w:r>
            <w:r w:rsidR="00235CED" w:rsidRPr="0045074D">
              <w:rPr>
                <w:rFonts w:eastAsia="Garamond" w:cs="Calibri"/>
                <w:szCs w:val="24"/>
              </w:rPr>
              <w:t xml:space="preserve">license plates </w:t>
            </w:r>
            <w:r w:rsidR="00344E08" w:rsidRPr="0045074D">
              <w:rPr>
                <w:rFonts w:eastAsia="Garamond" w:cs="Calibri"/>
                <w:szCs w:val="24"/>
              </w:rPr>
              <w:t>with bulk distribution similar to the requirements for DOR plate distribution in Indiana</w:t>
            </w:r>
            <w:r w:rsidR="003512B1" w:rsidRPr="0045074D">
              <w:rPr>
                <w:rFonts w:eastAsia="Garamond" w:cs="Calibri"/>
                <w:szCs w:val="24"/>
              </w:rPr>
              <w:t>.</w:t>
            </w:r>
          </w:p>
          <w:p w14:paraId="74AF09C3" w14:textId="412CD60D" w:rsidR="00402EE2" w:rsidRPr="0045074D" w:rsidRDefault="00DF7669" w:rsidP="00342D4F">
            <w:pPr>
              <w:spacing w:line="276" w:lineRule="auto"/>
              <w:jc w:val="both"/>
              <w:rPr>
                <w:rFonts w:eastAsia="Garamond" w:cs="Calibri"/>
                <w:szCs w:val="24"/>
              </w:rPr>
            </w:pPr>
            <w:r w:rsidRPr="0045074D">
              <w:rPr>
                <w:rFonts w:eastAsia="Garamond" w:cs="Calibri"/>
                <w:szCs w:val="24"/>
              </w:rPr>
              <w:t xml:space="preserve">IHG will provide </w:t>
            </w:r>
            <w:r w:rsidR="00E55667" w:rsidRPr="0045074D">
              <w:rPr>
                <w:rFonts w:eastAsia="Garamond" w:cs="Calibri"/>
                <w:szCs w:val="24"/>
              </w:rPr>
              <w:t>the following for the Indiana</w:t>
            </w:r>
            <w:r w:rsidR="00E564A0" w:rsidRPr="0045074D">
              <w:rPr>
                <w:rFonts w:eastAsia="Garamond" w:cs="Calibri"/>
                <w:szCs w:val="24"/>
              </w:rPr>
              <w:t xml:space="preserve"> </w:t>
            </w:r>
            <w:r w:rsidR="0079065A" w:rsidRPr="0045074D">
              <w:rPr>
                <w:rFonts w:eastAsia="Garamond" w:cs="Calibri"/>
                <w:szCs w:val="24"/>
              </w:rPr>
              <w:t>contract:</w:t>
            </w:r>
          </w:p>
          <w:p w14:paraId="765BDED9" w14:textId="08DDAFD3" w:rsidR="00877225" w:rsidRPr="0045074D" w:rsidRDefault="00B13C1F" w:rsidP="00342D4F">
            <w:pPr>
              <w:pStyle w:val="ListParagraph"/>
              <w:widowControl/>
              <w:numPr>
                <w:ilvl w:val="0"/>
                <w:numId w:val="6"/>
              </w:numPr>
              <w:spacing w:line="276" w:lineRule="auto"/>
              <w:jc w:val="both"/>
              <w:rPr>
                <w:rFonts w:cs="Calibri"/>
                <w:szCs w:val="24"/>
              </w:rPr>
            </w:pPr>
            <w:r w:rsidRPr="0045074D">
              <w:rPr>
                <w:rFonts w:cs="Calibri"/>
                <w:szCs w:val="24"/>
              </w:rPr>
              <w:t xml:space="preserve">License </w:t>
            </w:r>
            <w:r w:rsidR="00BB10E8">
              <w:rPr>
                <w:rFonts w:cs="Calibri"/>
                <w:szCs w:val="24"/>
              </w:rPr>
              <w:t>p</w:t>
            </w:r>
            <w:r w:rsidR="00877225" w:rsidRPr="0045074D">
              <w:rPr>
                <w:rFonts w:cs="Calibri"/>
                <w:szCs w:val="24"/>
              </w:rPr>
              <w:t xml:space="preserve">late </w:t>
            </w:r>
            <w:r w:rsidR="00BB10E8">
              <w:rPr>
                <w:rFonts w:cs="Calibri"/>
                <w:szCs w:val="24"/>
              </w:rPr>
              <w:t>m</w:t>
            </w:r>
            <w:r w:rsidR="00877225" w:rsidRPr="0045074D">
              <w:rPr>
                <w:rFonts w:cs="Calibri"/>
                <w:szCs w:val="24"/>
              </w:rPr>
              <w:t xml:space="preserve">anufacturing </w:t>
            </w:r>
            <w:r w:rsidR="00BB10E8">
              <w:rPr>
                <w:rFonts w:cs="Calibri"/>
                <w:szCs w:val="24"/>
              </w:rPr>
              <w:t>e</w:t>
            </w:r>
            <w:r w:rsidR="00402EE2" w:rsidRPr="0045074D">
              <w:rPr>
                <w:rFonts w:cs="Calibri"/>
                <w:szCs w:val="24"/>
              </w:rPr>
              <w:t>quipment</w:t>
            </w:r>
          </w:p>
          <w:p w14:paraId="7A167293" w14:textId="1AE08A62" w:rsidR="00402EE2" w:rsidRPr="0045074D" w:rsidRDefault="00877225" w:rsidP="00342D4F">
            <w:pPr>
              <w:pStyle w:val="ListParagraph"/>
              <w:widowControl/>
              <w:numPr>
                <w:ilvl w:val="0"/>
                <w:numId w:val="6"/>
              </w:numPr>
              <w:spacing w:line="276" w:lineRule="auto"/>
              <w:jc w:val="both"/>
              <w:rPr>
                <w:rFonts w:cs="Calibri"/>
                <w:szCs w:val="24"/>
              </w:rPr>
            </w:pPr>
            <w:r w:rsidRPr="0045074D">
              <w:rPr>
                <w:rFonts w:cs="Calibri"/>
                <w:szCs w:val="24"/>
              </w:rPr>
              <w:t>P</w:t>
            </w:r>
            <w:r w:rsidR="00402EE2" w:rsidRPr="0045074D">
              <w:rPr>
                <w:rFonts w:cs="Calibri"/>
                <w:szCs w:val="24"/>
              </w:rPr>
              <w:t>rocess engineering services</w:t>
            </w:r>
          </w:p>
          <w:p w14:paraId="4A36719B" w14:textId="3DE12873" w:rsidR="00402EE2" w:rsidRPr="0045074D" w:rsidRDefault="00402EE2" w:rsidP="00342D4F">
            <w:pPr>
              <w:pStyle w:val="ListParagraph"/>
              <w:widowControl/>
              <w:numPr>
                <w:ilvl w:val="0"/>
                <w:numId w:val="6"/>
              </w:numPr>
              <w:spacing w:line="276" w:lineRule="auto"/>
              <w:jc w:val="both"/>
              <w:rPr>
                <w:rFonts w:cs="Calibri"/>
                <w:szCs w:val="24"/>
              </w:rPr>
            </w:pPr>
            <w:r w:rsidRPr="0045074D">
              <w:rPr>
                <w:rFonts w:cs="Calibri"/>
                <w:szCs w:val="24"/>
              </w:rPr>
              <w:t xml:space="preserve">Provide </w:t>
            </w:r>
            <w:r w:rsidR="00BB10E8">
              <w:rPr>
                <w:rFonts w:cs="Calibri"/>
                <w:szCs w:val="24"/>
              </w:rPr>
              <w:t>e</w:t>
            </w:r>
            <w:r w:rsidRPr="0045074D">
              <w:rPr>
                <w:rFonts w:cs="Calibri"/>
                <w:szCs w:val="24"/>
              </w:rPr>
              <w:t xml:space="preserve">quipment </w:t>
            </w:r>
            <w:r w:rsidR="00BB10E8">
              <w:rPr>
                <w:rFonts w:cs="Calibri"/>
                <w:szCs w:val="24"/>
              </w:rPr>
              <w:t>m</w:t>
            </w:r>
            <w:r w:rsidRPr="0045074D">
              <w:rPr>
                <w:rFonts w:cs="Calibri"/>
                <w:szCs w:val="24"/>
              </w:rPr>
              <w:t>aintenance.</w:t>
            </w:r>
          </w:p>
          <w:p w14:paraId="25B1190F" w14:textId="11308E39" w:rsidR="00402EE2" w:rsidRPr="0045074D" w:rsidRDefault="00402EE2" w:rsidP="00342D4F">
            <w:pPr>
              <w:pStyle w:val="ListParagraph"/>
              <w:widowControl/>
              <w:numPr>
                <w:ilvl w:val="0"/>
                <w:numId w:val="6"/>
              </w:numPr>
              <w:spacing w:line="276" w:lineRule="auto"/>
              <w:jc w:val="both"/>
              <w:rPr>
                <w:rFonts w:cs="Calibri"/>
                <w:szCs w:val="24"/>
              </w:rPr>
            </w:pPr>
            <w:r w:rsidRPr="0045074D">
              <w:rPr>
                <w:rFonts w:cs="Calibri"/>
                <w:szCs w:val="24"/>
              </w:rPr>
              <w:t xml:space="preserve">Provide </w:t>
            </w:r>
            <w:r w:rsidR="00BB10E8">
              <w:rPr>
                <w:rFonts w:cs="Calibri"/>
                <w:szCs w:val="24"/>
              </w:rPr>
              <w:t>t</w:t>
            </w:r>
            <w:r w:rsidRPr="0045074D">
              <w:rPr>
                <w:rFonts w:cs="Calibri"/>
                <w:szCs w:val="24"/>
              </w:rPr>
              <w:t xml:space="preserve">echnical </w:t>
            </w:r>
            <w:r w:rsidR="00BB10E8">
              <w:rPr>
                <w:rFonts w:cs="Calibri"/>
                <w:szCs w:val="24"/>
              </w:rPr>
              <w:t>s</w:t>
            </w:r>
            <w:r w:rsidRPr="0045074D">
              <w:rPr>
                <w:rFonts w:cs="Calibri"/>
                <w:szCs w:val="24"/>
              </w:rPr>
              <w:t xml:space="preserve">ervices: Reflective sheeting, digital printing inks, protective clear laminate, specialized aluminum coil, Graphic Positioning System </w:t>
            </w:r>
          </w:p>
          <w:p w14:paraId="2E40445E" w14:textId="7C957CE1" w:rsidR="0079065A" w:rsidRPr="0045074D" w:rsidRDefault="00402EE2" w:rsidP="00342D4F">
            <w:pPr>
              <w:pStyle w:val="ListParagraph"/>
              <w:widowControl/>
              <w:numPr>
                <w:ilvl w:val="0"/>
                <w:numId w:val="6"/>
              </w:numPr>
              <w:spacing w:line="276" w:lineRule="auto"/>
              <w:jc w:val="both"/>
              <w:rPr>
                <w:rFonts w:cs="Calibri"/>
                <w:szCs w:val="24"/>
              </w:rPr>
            </w:pPr>
            <w:r w:rsidRPr="0045074D">
              <w:rPr>
                <w:rFonts w:cs="Calibri"/>
                <w:szCs w:val="24"/>
              </w:rPr>
              <w:t>Provide redundant license plate graphic design back-up services</w:t>
            </w:r>
          </w:p>
          <w:p w14:paraId="6F34B0C9" w14:textId="2705F585" w:rsidR="003512B1" w:rsidRPr="0045074D" w:rsidRDefault="00DF7669" w:rsidP="00342D4F">
            <w:pPr>
              <w:pStyle w:val="ListParagraph"/>
              <w:widowControl/>
              <w:numPr>
                <w:ilvl w:val="0"/>
                <w:numId w:val="6"/>
              </w:numPr>
              <w:spacing w:line="276" w:lineRule="auto"/>
              <w:jc w:val="both"/>
              <w:rPr>
                <w:rFonts w:eastAsia="Garamond" w:cs="Calibri"/>
                <w:szCs w:val="24"/>
              </w:rPr>
            </w:pPr>
            <w:r w:rsidRPr="0045074D">
              <w:rPr>
                <w:rFonts w:eastAsia="Garamond" w:cs="Calibri"/>
                <w:szCs w:val="24"/>
              </w:rPr>
              <w:t xml:space="preserve">Project Management </w:t>
            </w:r>
            <w:r w:rsidR="008C4465" w:rsidRPr="0045074D">
              <w:rPr>
                <w:rFonts w:eastAsia="Garamond" w:cs="Calibri"/>
                <w:szCs w:val="24"/>
              </w:rPr>
              <w:t>e</w:t>
            </w:r>
            <w:r w:rsidRPr="0045074D">
              <w:rPr>
                <w:rFonts w:eastAsia="Garamond" w:cs="Calibri"/>
                <w:szCs w:val="24"/>
              </w:rPr>
              <w:t>xpertise</w:t>
            </w:r>
            <w:r w:rsidR="00687419" w:rsidRPr="0045074D">
              <w:rPr>
                <w:rFonts w:eastAsia="Garamond" w:cs="Calibri"/>
                <w:szCs w:val="24"/>
              </w:rPr>
              <w:t>, criti</w:t>
            </w:r>
            <w:r w:rsidR="005626F1" w:rsidRPr="0045074D">
              <w:rPr>
                <w:rFonts w:eastAsia="Garamond" w:cs="Calibri"/>
                <w:szCs w:val="24"/>
              </w:rPr>
              <w:t>cal parts storage and back up maintenance</w:t>
            </w:r>
            <w:r w:rsidR="00990AC5" w:rsidRPr="0045074D">
              <w:rPr>
                <w:rFonts w:eastAsia="Garamond" w:cs="Calibri"/>
                <w:szCs w:val="24"/>
              </w:rPr>
              <w:t xml:space="preserve"> </w:t>
            </w:r>
            <w:r w:rsidR="002A7609" w:rsidRPr="0045074D">
              <w:rPr>
                <w:rFonts w:eastAsia="Garamond" w:cs="Calibri"/>
                <w:szCs w:val="24"/>
              </w:rPr>
              <w:t>capability.</w:t>
            </w:r>
          </w:p>
          <w:p w14:paraId="5DD9CF13" w14:textId="77777777" w:rsidR="0079065A" w:rsidRPr="0045074D" w:rsidRDefault="0079065A" w:rsidP="00342D4F">
            <w:pPr>
              <w:spacing w:line="276" w:lineRule="auto"/>
              <w:jc w:val="both"/>
              <w:rPr>
                <w:rFonts w:eastAsia="Garamond" w:cs="Calibri"/>
                <w:szCs w:val="24"/>
              </w:rPr>
            </w:pPr>
          </w:p>
          <w:p w14:paraId="56524E08" w14:textId="289DA5D0" w:rsidR="00CD652E" w:rsidRPr="0045074D" w:rsidRDefault="00CD652E" w:rsidP="00342D4F">
            <w:pPr>
              <w:spacing w:line="276" w:lineRule="auto"/>
              <w:jc w:val="both"/>
              <w:rPr>
                <w:rFonts w:eastAsia="Garamond" w:cs="Calibri"/>
                <w:szCs w:val="24"/>
              </w:rPr>
            </w:pPr>
            <w:r w:rsidRPr="0045074D">
              <w:rPr>
                <w:rFonts w:eastAsia="Garamond" w:cs="Calibri"/>
                <w:szCs w:val="24"/>
              </w:rPr>
              <w:t xml:space="preserve">The planned subcontract amount is anticipated to be </w:t>
            </w:r>
            <w:r w:rsidRPr="007B04DB">
              <w:rPr>
                <w:rFonts w:eastAsia="Garamond" w:cs="Calibri"/>
                <w:b/>
                <w:szCs w:val="24"/>
              </w:rPr>
              <w:t>$</w:t>
            </w:r>
            <w:r w:rsidR="00EC0523" w:rsidRPr="007B04DB">
              <w:rPr>
                <w:rFonts w:eastAsia="Garamond" w:cs="Calibri"/>
                <w:b/>
                <w:bCs/>
                <w:szCs w:val="24"/>
              </w:rPr>
              <w:t>2,117,774.00</w:t>
            </w:r>
            <w:r w:rsidRPr="007B04DB">
              <w:rPr>
                <w:rFonts w:eastAsia="Garamond" w:cs="Calibri"/>
                <w:b/>
                <w:bCs/>
                <w:szCs w:val="24"/>
              </w:rPr>
              <w:t xml:space="preserve"> (</w:t>
            </w:r>
            <w:r w:rsidR="007B04DB" w:rsidRPr="007B04DB">
              <w:rPr>
                <w:rFonts w:eastAsia="Garamond" w:cs="Calibri"/>
                <w:b/>
                <w:bCs/>
                <w:szCs w:val="24"/>
              </w:rPr>
              <w:t>5</w:t>
            </w:r>
            <w:r w:rsidR="00402EE2" w:rsidRPr="007B04DB">
              <w:rPr>
                <w:rFonts w:eastAsia="Garamond" w:cs="Calibri"/>
                <w:b/>
                <w:bCs/>
                <w:szCs w:val="24"/>
              </w:rPr>
              <w:t xml:space="preserve"> </w:t>
            </w:r>
            <w:r w:rsidRPr="007B04DB">
              <w:rPr>
                <w:rFonts w:eastAsia="Garamond" w:cs="Calibri"/>
                <w:b/>
                <w:bCs/>
                <w:szCs w:val="24"/>
              </w:rPr>
              <w:t>%)</w:t>
            </w:r>
            <w:r w:rsidRPr="007B04DB">
              <w:rPr>
                <w:rFonts w:eastAsia="Garamond" w:cs="Calibri"/>
                <w:b/>
                <w:szCs w:val="24"/>
              </w:rPr>
              <w:t xml:space="preserve"> </w:t>
            </w:r>
            <w:r w:rsidRPr="0045074D">
              <w:rPr>
                <w:rFonts w:eastAsia="Garamond" w:cs="Calibri"/>
                <w:szCs w:val="24"/>
              </w:rPr>
              <w:t xml:space="preserve">of the total project cost. </w:t>
            </w:r>
          </w:p>
          <w:p w14:paraId="39275F37" w14:textId="77777777" w:rsidR="009A2FF2" w:rsidRPr="0045074D" w:rsidRDefault="009A2FF2" w:rsidP="00342D4F">
            <w:pPr>
              <w:spacing w:line="276" w:lineRule="auto"/>
              <w:jc w:val="both"/>
              <w:rPr>
                <w:rFonts w:eastAsia="Garamond" w:cs="Calibri"/>
                <w:szCs w:val="24"/>
              </w:rPr>
            </w:pPr>
          </w:p>
          <w:p w14:paraId="61B46558" w14:textId="349C80EC" w:rsidR="009A2FF2" w:rsidRPr="0045074D" w:rsidRDefault="007A4764" w:rsidP="00342D4F">
            <w:pPr>
              <w:spacing w:line="276" w:lineRule="auto"/>
              <w:jc w:val="both"/>
              <w:rPr>
                <w:rFonts w:eastAsia="Garamond" w:cs="Calibri"/>
                <w:b/>
                <w:szCs w:val="24"/>
                <w:u w:val="single"/>
              </w:rPr>
            </w:pPr>
            <w:r w:rsidRPr="0045074D">
              <w:rPr>
                <w:rFonts w:eastAsia="Garamond" w:cs="Calibri"/>
                <w:b/>
                <w:szCs w:val="24"/>
                <w:u w:val="single"/>
              </w:rPr>
              <w:t xml:space="preserve">MBE </w:t>
            </w:r>
            <w:r w:rsidR="009A2FF2" w:rsidRPr="0045074D">
              <w:rPr>
                <w:rFonts w:eastAsia="Garamond" w:cs="Calibri"/>
                <w:b/>
                <w:szCs w:val="24"/>
                <w:u w:val="single"/>
              </w:rPr>
              <w:t>Pillow Logistics</w:t>
            </w:r>
            <w:r w:rsidR="002E77EA" w:rsidRPr="0045074D">
              <w:rPr>
                <w:rFonts w:eastAsia="Garamond" w:cs="Calibri"/>
                <w:b/>
                <w:szCs w:val="24"/>
                <w:u w:val="single"/>
              </w:rPr>
              <w:t xml:space="preserve"> (</w:t>
            </w:r>
            <w:r w:rsidRPr="0045074D">
              <w:rPr>
                <w:rFonts w:eastAsia="Garamond" w:cs="Calibri"/>
                <w:b/>
                <w:szCs w:val="24"/>
                <w:u w:val="single"/>
              </w:rPr>
              <w:t>Pillow</w:t>
            </w:r>
            <w:r w:rsidR="002E77EA" w:rsidRPr="0045074D">
              <w:rPr>
                <w:rFonts w:eastAsia="Garamond" w:cs="Calibri"/>
                <w:b/>
                <w:szCs w:val="24"/>
                <w:u w:val="single"/>
              </w:rPr>
              <w:t>)</w:t>
            </w:r>
          </w:p>
          <w:p w14:paraId="7AAAE0D1" w14:textId="46BFA7AB" w:rsidR="00CE7684" w:rsidRPr="0045074D" w:rsidRDefault="004760CB" w:rsidP="00342D4F">
            <w:pPr>
              <w:spacing w:line="276" w:lineRule="auto"/>
              <w:jc w:val="both"/>
              <w:rPr>
                <w:rFonts w:eastAsia="Garamond" w:cs="Calibri"/>
                <w:szCs w:val="24"/>
              </w:rPr>
            </w:pPr>
            <w:r w:rsidRPr="0045074D">
              <w:rPr>
                <w:rFonts w:eastAsia="Garamond" w:cs="Calibri"/>
                <w:szCs w:val="24"/>
              </w:rPr>
              <w:t xml:space="preserve">Founded in 1988, </w:t>
            </w:r>
            <w:r w:rsidR="00577C37" w:rsidRPr="0045074D">
              <w:rPr>
                <w:rFonts w:eastAsia="Garamond" w:cs="Calibri"/>
                <w:szCs w:val="24"/>
              </w:rPr>
              <w:t xml:space="preserve">in the State of Indiana, </w:t>
            </w:r>
            <w:r w:rsidR="00CE7684" w:rsidRPr="0045074D">
              <w:rPr>
                <w:rFonts w:eastAsia="Garamond" w:cs="Calibri"/>
                <w:szCs w:val="24"/>
              </w:rPr>
              <w:t xml:space="preserve">Pillow </w:t>
            </w:r>
            <w:r w:rsidRPr="0045074D">
              <w:rPr>
                <w:rFonts w:eastAsia="Garamond" w:cs="Calibri"/>
                <w:szCs w:val="24"/>
              </w:rPr>
              <w:t xml:space="preserve">Logistics </w:t>
            </w:r>
            <w:r w:rsidR="000C1A4F" w:rsidRPr="0045074D">
              <w:rPr>
                <w:rFonts w:eastAsia="Garamond" w:cs="Calibri"/>
                <w:szCs w:val="24"/>
              </w:rPr>
              <w:t>specializes in courier</w:t>
            </w:r>
            <w:r w:rsidR="00460AED" w:rsidRPr="0045074D">
              <w:rPr>
                <w:rFonts w:eastAsia="Garamond" w:cs="Calibri"/>
                <w:szCs w:val="24"/>
              </w:rPr>
              <w:t xml:space="preserve"> </w:t>
            </w:r>
            <w:r w:rsidR="008D06CA" w:rsidRPr="0045074D">
              <w:rPr>
                <w:rFonts w:eastAsia="Garamond" w:cs="Calibri"/>
                <w:szCs w:val="24"/>
              </w:rPr>
              <w:t>and warehousing</w:t>
            </w:r>
            <w:r w:rsidR="00460AED" w:rsidRPr="0045074D">
              <w:rPr>
                <w:rFonts w:eastAsia="Garamond" w:cs="Calibri"/>
                <w:szCs w:val="24"/>
              </w:rPr>
              <w:t>/</w:t>
            </w:r>
            <w:r w:rsidR="004E7BD7" w:rsidRPr="0045074D">
              <w:rPr>
                <w:rFonts w:eastAsia="Garamond" w:cs="Calibri"/>
                <w:szCs w:val="24"/>
              </w:rPr>
              <w:t>mailroom</w:t>
            </w:r>
            <w:r w:rsidR="000C1A4F" w:rsidRPr="0045074D">
              <w:rPr>
                <w:rFonts w:eastAsia="Garamond" w:cs="Calibri"/>
                <w:szCs w:val="24"/>
              </w:rPr>
              <w:t xml:space="preserve"> services. </w:t>
            </w:r>
            <w:r w:rsidR="0052706D" w:rsidRPr="0045074D">
              <w:rPr>
                <w:rFonts w:eastAsia="Garamond" w:cs="Calibri"/>
                <w:szCs w:val="24"/>
              </w:rPr>
              <w:t>With a physical address of 512</w:t>
            </w:r>
            <w:r w:rsidR="00D004F7" w:rsidRPr="0045074D">
              <w:rPr>
                <w:rFonts w:eastAsia="Garamond" w:cs="Calibri"/>
                <w:szCs w:val="24"/>
              </w:rPr>
              <w:t>8 West 79</w:t>
            </w:r>
            <w:r w:rsidR="00D004F7" w:rsidRPr="0045074D">
              <w:rPr>
                <w:rFonts w:eastAsia="Garamond" w:cs="Calibri"/>
                <w:szCs w:val="24"/>
                <w:vertAlign w:val="superscript"/>
              </w:rPr>
              <w:t>th</w:t>
            </w:r>
            <w:r w:rsidR="00D004F7" w:rsidRPr="0045074D">
              <w:rPr>
                <w:rFonts w:eastAsia="Garamond" w:cs="Calibri"/>
                <w:szCs w:val="24"/>
              </w:rPr>
              <w:t xml:space="preserve"> Street, </w:t>
            </w:r>
            <w:r w:rsidR="00A913D7" w:rsidRPr="0045074D">
              <w:rPr>
                <w:rFonts w:eastAsia="Garamond" w:cs="Calibri"/>
                <w:szCs w:val="24"/>
              </w:rPr>
              <w:t xml:space="preserve">46268, </w:t>
            </w:r>
            <w:r w:rsidR="00323CD0" w:rsidRPr="0045074D">
              <w:rPr>
                <w:rFonts w:eastAsia="Garamond" w:cs="Calibri"/>
                <w:szCs w:val="24"/>
              </w:rPr>
              <w:t>Indianapolis</w:t>
            </w:r>
            <w:r w:rsidR="00D004F7" w:rsidRPr="0045074D">
              <w:rPr>
                <w:rFonts w:eastAsia="Garamond" w:cs="Calibri"/>
                <w:szCs w:val="24"/>
              </w:rPr>
              <w:t>, Indiana</w:t>
            </w:r>
            <w:r w:rsidR="00A913D7" w:rsidRPr="0045074D">
              <w:rPr>
                <w:rFonts w:eastAsia="Garamond" w:cs="Calibri"/>
                <w:szCs w:val="24"/>
              </w:rPr>
              <w:t xml:space="preserve">, Pillow is in a central location to </w:t>
            </w:r>
            <w:r w:rsidR="00323CD0" w:rsidRPr="0045074D">
              <w:rPr>
                <w:rFonts w:eastAsia="Garamond" w:cs="Calibri"/>
                <w:szCs w:val="24"/>
              </w:rPr>
              <w:t xml:space="preserve">fulfill </w:t>
            </w:r>
            <w:r w:rsidR="00AB1B33" w:rsidRPr="0045074D">
              <w:rPr>
                <w:rFonts w:eastAsia="Garamond" w:cs="Calibri"/>
                <w:szCs w:val="24"/>
              </w:rPr>
              <w:t xml:space="preserve">key </w:t>
            </w:r>
            <w:r w:rsidR="00A41E14" w:rsidRPr="0045074D">
              <w:rPr>
                <w:rFonts w:eastAsia="Garamond" w:cs="Calibri"/>
                <w:szCs w:val="24"/>
              </w:rPr>
              <w:t xml:space="preserve">purchasing and </w:t>
            </w:r>
            <w:r w:rsidR="00AB1B33" w:rsidRPr="0045074D">
              <w:rPr>
                <w:rFonts w:eastAsia="Garamond" w:cs="Calibri"/>
                <w:szCs w:val="24"/>
              </w:rPr>
              <w:t>wareh</w:t>
            </w:r>
            <w:r w:rsidR="00C760A8" w:rsidRPr="0045074D">
              <w:rPr>
                <w:rFonts w:eastAsia="Garamond" w:cs="Calibri"/>
                <w:szCs w:val="24"/>
              </w:rPr>
              <w:t>ousing</w:t>
            </w:r>
            <w:r w:rsidR="00323CD0" w:rsidRPr="0045074D">
              <w:rPr>
                <w:rFonts w:eastAsia="Garamond" w:cs="Calibri"/>
                <w:szCs w:val="24"/>
              </w:rPr>
              <w:t xml:space="preserve"> requirements </w:t>
            </w:r>
            <w:r w:rsidR="00AB1B33" w:rsidRPr="0045074D">
              <w:rPr>
                <w:rFonts w:eastAsia="Garamond" w:cs="Calibri"/>
                <w:szCs w:val="24"/>
              </w:rPr>
              <w:t>for</w:t>
            </w:r>
            <w:r w:rsidR="00323CD0" w:rsidRPr="0045074D">
              <w:rPr>
                <w:rFonts w:eastAsia="Garamond" w:cs="Calibri"/>
                <w:szCs w:val="24"/>
              </w:rPr>
              <w:t xml:space="preserve"> this proposal. </w:t>
            </w:r>
          </w:p>
          <w:p w14:paraId="0F9EA11A" w14:textId="77777777" w:rsidR="00C87B37" w:rsidRPr="0045074D" w:rsidRDefault="00C87B37" w:rsidP="00342D4F">
            <w:pPr>
              <w:spacing w:line="276" w:lineRule="auto"/>
              <w:jc w:val="both"/>
              <w:rPr>
                <w:rFonts w:eastAsia="Garamond" w:cs="Calibri"/>
                <w:szCs w:val="24"/>
              </w:rPr>
            </w:pPr>
          </w:p>
          <w:p w14:paraId="7C2D4415" w14:textId="59D446CB" w:rsidR="00C4175E" w:rsidRPr="0045074D" w:rsidRDefault="004C23AB" w:rsidP="00342D4F">
            <w:pPr>
              <w:spacing w:line="276" w:lineRule="auto"/>
              <w:jc w:val="both"/>
              <w:rPr>
                <w:rFonts w:eastAsia="Garamond" w:cs="Calibri"/>
                <w:szCs w:val="24"/>
              </w:rPr>
            </w:pPr>
            <w:r w:rsidRPr="0045074D">
              <w:rPr>
                <w:rFonts w:eastAsia="Garamond" w:cs="Calibri"/>
                <w:szCs w:val="24"/>
              </w:rPr>
              <w:t>Pillo</w:t>
            </w:r>
            <w:r w:rsidR="006B0EB3" w:rsidRPr="0045074D">
              <w:rPr>
                <w:rFonts w:eastAsia="Garamond" w:cs="Calibri"/>
                <w:szCs w:val="24"/>
              </w:rPr>
              <w:t xml:space="preserve">w </w:t>
            </w:r>
            <w:r w:rsidR="006C6A8F" w:rsidRPr="0045074D">
              <w:rPr>
                <w:rFonts w:eastAsia="Garamond" w:cs="Calibri"/>
                <w:szCs w:val="24"/>
              </w:rPr>
              <w:t xml:space="preserve">has been IHG’s </w:t>
            </w:r>
            <w:r w:rsidR="0062303A" w:rsidRPr="0045074D">
              <w:rPr>
                <w:rFonts w:eastAsia="Garamond" w:cs="Calibri"/>
                <w:szCs w:val="24"/>
              </w:rPr>
              <w:t xml:space="preserve">MBE </w:t>
            </w:r>
            <w:r w:rsidR="006C6A8F" w:rsidRPr="0045074D">
              <w:rPr>
                <w:rFonts w:eastAsia="Garamond" w:cs="Calibri"/>
                <w:szCs w:val="24"/>
              </w:rPr>
              <w:t>subcontractor for the last five year</w:t>
            </w:r>
            <w:r w:rsidR="00BB10E8">
              <w:rPr>
                <w:rFonts w:eastAsia="Garamond" w:cs="Calibri"/>
                <w:szCs w:val="24"/>
              </w:rPr>
              <w:t>s</w:t>
            </w:r>
            <w:r w:rsidR="0062303A" w:rsidRPr="0045074D">
              <w:rPr>
                <w:rFonts w:eastAsia="Garamond" w:cs="Calibri"/>
                <w:szCs w:val="24"/>
              </w:rPr>
              <w:t xml:space="preserve"> of the Indiana contract</w:t>
            </w:r>
            <w:r w:rsidR="00724BE4" w:rsidRPr="0045074D">
              <w:rPr>
                <w:rFonts w:eastAsia="Garamond" w:cs="Calibri"/>
                <w:szCs w:val="24"/>
              </w:rPr>
              <w:t xml:space="preserve">.  </w:t>
            </w:r>
            <w:r w:rsidR="00FF5C56" w:rsidRPr="0045074D">
              <w:rPr>
                <w:rFonts w:eastAsia="Garamond" w:cs="Calibri"/>
                <w:szCs w:val="24"/>
              </w:rPr>
              <w:t>Pillow</w:t>
            </w:r>
            <w:r w:rsidR="00932326" w:rsidRPr="0045074D">
              <w:rPr>
                <w:rFonts w:eastAsia="Garamond" w:cs="Calibri"/>
                <w:szCs w:val="24"/>
              </w:rPr>
              <w:t>’s</w:t>
            </w:r>
            <w:r w:rsidR="00664557" w:rsidRPr="0045074D">
              <w:rPr>
                <w:rFonts w:eastAsia="Garamond" w:cs="Calibri"/>
                <w:szCs w:val="24"/>
              </w:rPr>
              <w:t xml:space="preserve"> </w:t>
            </w:r>
            <w:r w:rsidRPr="0045074D">
              <w:rPr>
                <w:rFonts w:eastAsia="Garamond" w:cs="Calibri"/>
                <w:szCs w:val="24"/>
              </w:rPr>
              <w:t xml:space="preserve">responsibilities </w:t>
            </w:r>
            <w:r w:rsidR="00601B98" w:rsidRPr="0045074D">
              <w:rPr>
                <w:rFonts w:eastAsia="Garamond" w:cs="Calibri"/>
                <w:szCs w:val="24"/>
              </w:rPr>
              <w:t>will remain much</w:t>
            </w:r>
            <w:r w:rsidR="00A97650" w:rsidRPr="0045074D">
              <w:rPr>
                <w:rFonts w:eastAsia="Garamond" w:cs="Calibri"/>
                <w:szCs w:val="24"/>
              </w:rPr>
              <w:t xml:space="preserve"> </w:t>
            </w:r>
            <w:r w:rsidR="00601B98" w:rsidRPr="0045074D">
              <w:rPr>
                <w:rFonts w:eastAsia="Garamond" w:cs="Calibri"/>
                <w:szCs w:val="24"/>
              </w:rPr>
              <w:t>as they are under the current contract</w:t>
            </w:r>
            <w:r w:rsidRPr="0045074D">
              <w:rPr>
                <w:rFonts w:eastAsia="Garamond" w:cs="Calibri"/>
                <w:szCs w:val="24"/>
              </w:rPr>
              <w:t xml:space="preserve"> </w:t>
            </w:r>
            <w:r w:rsidR="00A97650" w:rsidRPr="0045074D">
              <w:rPr>
                <w:rFonts w:eastAsia="Garamond" w:cs="Calibri"/>
                <w:szCs w:val="24"/>
              </w:rPr>
              <w:t xml:space="preserve">and will </w:t>
            </w:r>
            <w:r w:rsidR="001439DB" w:rsidRPr="0045074D">
              <w:rPr>
                <w:rFonts w:eastAsia="Garamond" w:cs="Calibri"/>
                <w:szCs w:val="24"/>
              </w:rPr>
              <w:t>include</w:t>
            </w:r>
            <w:r w:rsidRPr="0045074D">
              <w:rPr>
                <w:rFonts w:eastAsia="Garamond" w:cs="Calibri"/>
                <w:szCs w:val="24"/>
              </w:rPr>
              <w:t xml:space="preserve"> </w:t>
            </w:r>
            <w:r w:rsidR="006B6531" w:rsidRPr="0045074D">
              <w:rPr>
                <w:rFonts w:eastAsia="Garamond" w:cs="Calibri"/>
                <w:szCs w:val="24"/>
              </w:rPr>
              <w:t>purchasing</w:t>
            </w:r>
            <w:r w:rsidR="007D64BE" w:rsidRPr="0045074D">
              <w:rPr>
                <w:rFonts w:eastAsia="Garamond" w:cs="Calibri"/>
                <w:szCs w:val="24"/>
              </w:rPr>
              <w:t xml:space="preserve">, </w:t>
            </w:r>
            <w:r w:rsidR="00916D94" w:rsidRPr="0045074D">
              <w:rPr>
                <w:rFonts w:eastAsia="Garamond" w:cs="Calibri"/>
                <w:szCs w:val="24"/>
              </w:rPr>
              <w:t xml:space="preserve">warehousing, </w:t>
            </w:r>
            <w:r w:rsidR="00D32552" w:rsidRPr="0045074D">
              <w:rPr>
                <w:rFonts w:eastAsia="Garamond" w:cs="Calibri"/>
                <w:szCs w:val="24"/>
              </w:rPr>
              <w:t>rotation,</w:t>
            </w:r>
            <w:r w:rsidR="00734834" w:rsidRPr="0045074D">
              <w:rPr>
                <w:rFonts w:eastAsia="Garamond" w:cs="Calibri"/>
                <w:szCs w:val="24"/>
              </w:rPr>
              <w:t xml:space="preserve"> and </w:t>
            </w:r>
            <w:r w:rsidR="007E6F9A" w:rsidRPr="0045074D">
              <w:rPr>
                <w:rFonts w:eastAsia="Garamond" w:cs="Calibri"/>
                <w:szCs w:val="24"/>
              </w:rPr>
              <w:t xml:space="preserve">secure </w:t>
            </w:r>
            <w:r w:rsidR="00734834" w:rsidRPr="0045074D">
              <w:rPr>
                <w:rFonts w:eastAsia="Garamond" w:cs="Calibri"/>
                <w:szCs w:val="24"/>
              </w:rPr>
              <w:t>stora</w:t>
            </w:r>
            <w:r w:rsidR="00F63F83" w:rsidRPr="0045074D">
              <w:rPr>
                <w:rFonts w:eastAsia="Garamond" w:cs="Calibri"/>
                <w:szCs w:val="24"/>
              </w:rPr>
              <w:t xml:space="preserve">ge of </w:t>
            </w:r>
            <w:r w:rsidR="006B6531" w:rsidRPr="0045074D">
              <w:rPr>
                <w:rFonts w:eastAsia="Garamond" w:cs="Calibri"/>
                <w:szCs w:val="24"/>
              </w:rPr>
              <w:t xml:space="preserve">specialized aluminum </w:t>
            </w:r>
            <w:r w:rsidR="005C161B" w:rsidRPr="0045074D">
              <w:rPr>
                <w:rFonts w:eastAsia="Garamond" w:cs="Calibri"/>
                <w:szCs w:val="24"/>
              </w:rPr>
              <w:t>license plate coil</w:t>
            </w:r>
            <w:r w:rsidR="00805EB4" w:rsidRPr="0045074D">
              <w:rPr>
                <w:rFonts w:eastAsia="Garamond" w:cs="Calibri"/>
                <w:szCs w:val="24"/>
              </w:rPr>
              <w:t>.</w:t>
            </w:r>
            <w:r w:rsidR="007E6F9A" w:rsidRPr="0045074D">
              <w:rPr>
                <w:rFonts w:eastAsia="Garamond" w:cs="Calibri"/>
                <w:szCs w:val="24"/>
              </w:rPr>
              <w:t xml:space="preserve"> Pillow will also be </w:t>
            </w:r>
            <w:r w:rsidR="006747DA" w:rsidRPr="0045074D">
              <w:rPr>
                <w:rFonts w:eastAsia="Garamond" w:cs="Calibri"/>
                <w:szCs w:val="24"/>
              </w:rPr>
              <w:t xml:space="preserve">responsible for </w:t>
            </w:r>
            <w:r w:rsidR="00A82CF1" w:rsidRPr="0045074D">
              <w:rPr>
                <w:rFonts w:eastAsia="Garamond" w:cs="Calibri"/>
                <w:szCs w:val="24"/>
              </w:rPr>
              <w:t>backup/emergency supply of license plate aluminum.</w:t>
            </w:r>
            <w:r w:rsidR="000620A1" w:rsidRPr="0045074D">
              <w:rPr>
                <w:rFonts w:eastAsia="Garamond" w:cs="Calibri"/>
                <w:szCs w:val="24"/>
              </w:rPr>
              <w:t xml:space="preserve"> </w:t>
            </w:r>
            <w:r w:rsidR="00CF27D6" w:rsidRPr="0045074D">
              <w:rPr>
                <w:rFonts w:eastAsia="Garamond" w:cs="Calibri"/>
                <w:szCs w:val="24"/>
              </w:rPr>
              <w:t xml:space="preserve">Pillow will store material </w:t>
            </w:r>
            <w:r w:rsidR="006B6531" w:rsidRPr="0045074D" w:rsidDel="00452FB1">
              <w:rPr>
                <w:rFonts w:eastAsia="Garamond" w:cs="Calibri"/>
                <w:szCs w:val="24"/>
              </w:rPr>
              <w:t xml:space="preserve">until required </w:t>
            </w:r>
            <w:r w:rsidR="00452FB1" w:rsidRPr="0045074D">
              <w:rPr>
                <w:rFonts w:eastAsia="Garamond" w:cs="Calibri"/>
                <w:szCs w:val="24"/>
              </w:rPr>
              <w:t>by IHG for licen</w:t>
            </w:r>
            <w:r w:rsidR="006B393C" w:rsidRPr="0045074D">
              <w:rPr>
                <w:rFonts w:eastAsia="Garamond" w:cs="Calibri"/>
                <w:szCs w:val="24"/>
              </w:rPr>
              <w:t>s</w:t>
            </w:r>
            <w:r w:rsidR="00452FB1" w:rsidRPr="0045074D">
              <w:rPr>
                <w:rFonts w:eastAsia="Garamond" w:cs="Calibri"/>
                <w:szCs w:val="24"/>
              </w:rPr>
              <w:t xml:space="preserve">e plate </w:t>
            </w:r>
            <w:r w:rsidR="00AA3348" w:rsidRPr="0045074D">
              <w:rPr>
                <w:rFonts w:eastAsia="Garamond" w:cs="Calibri"/>
                <w:szCs w:val="24"/>
              </w:rPr>
              <w:t>m</w:t>
            </w:r>
            <w:r w:rsidR="00452FB1" w:rsidRPr="0045074D">
              <w:rPr>
                <w:rFonts w:eastAsia="Garamond" w:cs="Calibri"/>
                <w:szCs w:val="24"/>
              </w:rPr>
              <w:t xml:space="preserve">anufacturing at its Fort Wayne </w:t>
            </w:r>
            <w:r w:rsidR="006B393C" w:rsidRPr="0045074D">
              <w:rPr>
                <w:rFonts w:eastAsia="Garamond" w:cs="Calibri"/>
                <w:szCs w:val="24"/>
              </w:rPr>
              <w:t>facility</w:t>
            </w:r>
            <w:r w:rsidR="007B0AF2" w:rsidRPr="0045074D">
              <w:rPr>
                <w:rFonts w:eastAsia="Garamond" w:cs="Calibri"/>
                <w:szCs w:val="24"/>
              </w:rPr>
              <w:t>.</w:t>
            </w:r>
            <w:r w:rsidR="006B6531" w:rsidRPr="0045074D" w:rsidDel="00452FB1">
              <w:rPr>
                <w:rFonts w:eastAsia="Garamond" w:cs="Calibri"/>
                <w:szCs w:val="24"/>
              </w:rPr>
              <w:t xml:space="preserve"> </w:t>
            </w:r>
            <w:r w:rsidR="00573BD8" w:rsidRPr="0045074D">
              <w:rPr>
                <w:rFonts w:eastAsia="Garamond" w:cs="Calibri"/>
                <w:szCs w:val="24"/>
              </w:rPr>
              <w:t xml:space="preserve">Pillow also provides the option to purchase in bulk </w:t>
            </w:r>
            <w:r w:rsidR="0085003A" w:rsidRPr="0045074D">
              <w:rPr>
                <w:rFonts w:eastAsia="Garamond" w:cs="Calibri"/>
                <w:szCs w:val="24"/>
              </w:rPr>
              <w:t xml:space="preserve">to </w:t>
            </w:r>
            <w:r w:rsidR="0006685B" w:rsidRPr="0045074D">
              <w:rPr>
                <w:rFonts w:eastAsia="Garamond" w:cs="Calibri"/>
                <w:szCs w:val="24"/>
              </w:rPr>
              <w:t>achieve optimal pricing.</w:t>
            </w:r>
            <w:r w:rsidR="00C12FDB" w:rsidRPr="0045074D">
              <w:rPr>
                <w:rFonts w:eastAsia="Garamond" w:cs="Calibri"/>
                <w:szCs w:val="24"/>
              </w:rPr>
              <w:t xml:space="preserve"> Pillow is a subcontractor in good standing for current RFP </w:t>
            </w:r>
            <w:r w:rsidR="00FF021D" w:rsidRPr="00497BBC">
              <w:rPr>
                <w:rFonts w:cs="Calibri"/>
                <w:szCs w:val="24"/>
              </w:rPr>
              <w:t>14-058</w:t>
            </w:r>
            <w:r w:rsidR="00D65236" w:rsidRPr="0045074D">
              <w:rPr>
                <w:rFonts w:eastAsia="Garamond" w:cs="Calibri"/>
                <w:szCs w:val="24"/>
              </w:rPr>
              <w:t>.</w:t>
            </w:r>
          </w:p>
          <w:p w14:paraId="1F9881A7" w14:textId="38B2ACCC" w:rsidR="0085021D" w:rsidRPr="0045074D" w:rsidRDefault="0085021D" w:rsidP="00342D4F">
            <w:pPr>
              <w:spacing w:line="276" w:lineRule="auto"/>
              <w:jc w:val="both"/>
              <w:rPr>
                <w:rFonts w:eastAsia="Garamond" w:cs="Calibri"/>
                <w:szCs w:val="24"/>
              </w:rPr>
            </w:pPr>
          </w:p>
          <w:p w14:paraId="399BF2BD" w14:textId="5AA3A009" w:rsidR="0085021D" w:rsidRPr="0045074D" w:rsidRDefault="0085021D" w:rsidP="00F97012">
            <w:pPr>
              <w:spacing w:line="276" w:lineRule="auto"/>
              <w:jc w:val="both"/>
              <w:rPr>
                <w:rFonts w:eastAsia="Garamond" w:cs="Calibri"/>
                <w:szCs w:val="24"/>
              </w:rPr>
            </w:pPr>
            <w:r w:rsidRPr="0045074D">
              <w:rPr>
                <w:rFonts w:eastAsia="Garamond" w:cs="Calibri"/>
                <w:szCs w:val="24"/>
              </w:rPr>
              <w:t xml:space="preserve">Pillow qualifies as a Minority Business </w:t>
            </w:r>
            <w:r w:rsidR="007A4764" w:rsidRPr="0045074D">
              <w:rPr>
                <w:rFonts w:eastAsia="Garamond" w:cs="Calibri"/>
                <w:szCs w:val="24"/>
              </w:rPr>
              <w:t>Enterprise</w:t>
            </w:r>
            <w:r w:rsidRPr="0045074D">
              <w:rPr>
                <w:rFonts w:eastAsia="Garamond" w:cs="Calibri"/>
                <w:szCs w:val="24"/>
              </w:rPr>
              <w:t xml:space="preserve"> (MBE) under IC 4-13-16.5-1. </w:t>
            </w:r>
            <w:r w:rsidR="008F4718">
              <w:rPr>
                <w:rFonts w:eastAsia="Garamond" w:cs="Calibri"/>
                <w:szCs w:val="24"/>
              </w:rPr>
              <w:t>The</w:t>
            </w:r>
            <w:r w:rsidRPr="0045074D">
              <w:rPr>
                <w:rFonts w:eastAsia="Garamond" w:cs="Calibri"/>
                <w:szCs w:val="24"/>
              </w:rPr>
              <w:t xml:space="preserve"> completed Attachment A</w:t>
            </w:r>
            <w:r w:rsidR="008F4718">
              <w:rPr>
                <w:rFonts w:eastAsia="Garamond" w:cs="Calibri"/>
                <w:szCs w:val="24"/>
              </w:rPr>
              <w:t>,</w:t>
            </w:r>
            <w:r w:rsidR="00F97012">
              <w:rPr>
                <w:rFonts w:eastAsia="Garamond" w:cs="Calibri"/>
                <w:szCs w:val="24"/>
              </w:rPr>
              <w:t xml:space="preserve"> Minority &amp; Women’s Business Enterprises RFP Subcontractor Commitment Form</w:t>
            </w:r>
            <w:r w:rsidR="008F4718">
              <w:rPr>
                <w:rFonts w:eastAsia="Garamond" w:cs="Calibri"/>
                <w:szCs w:val="24"/>
              </w:rPr>
              <w:t>,</w:t>
            </w:r>
            <w:r w:rsidR="00F97012">
              <w:rPr>
                <w:rFonts w:eastAsia="Garamond" w:cs="Calibri"/>
                <w:szCs w:val="24"/>
              </w:rPr>
              <w:t xml:space="preserve"> </w:t>
            </w:r>
            <w:r w:rsidR="000F038D">
              <w:rPr>
                <w:rFonts w:eastAsia="Garamond" w:cs="Calibri"/>
                <w:szCs w:val="24"/>
              </w:rPr>
              <w:t xml:space="preserve">along with </w:t>
            </w:r>
            <w:r w:rsidR="0085345E">
              <w:rPr>
                <w:rFonts w:eastAsia="Garamond" w:cs="Calibri"/>
                <w:szCs w:val="24"/>
              </w:rPr>
              <w:t xml:space="preserve">Pillow’s Certification Letter and </w:t>
            </w:r>
            <w:r w:rsidR="000F038D">
              <w:rPr>
                <w:rFonts w:eastAsia="Garamond" w:cs="Calibri"/>
                <w:szCs w:val="24"/>
              </w:rPr>
              <w:t xml:space="preserve">a Letter of </w:t>
            </w:r>
            <w:r w:rsidR="0085345E">
              <w:rPr>
                <w:rFonts w:eastAsia="Garamond" w:cs="Calibri"/>
                <w:szCs w:val="24"/>
              </w:rPr>
              <w:t>Commitment have</w:t>
            </w:r>
            <w:r w:rsidR="000F038D">
              <w:rPr>
                <w:rFonts w:eastAsia="Garamond" w:cs="Calibri"/>
                <w:szCs w:val="24"/>
              </w:rPr>
              <w:t xml:space="preserve"> been</w:t>
            </w:r>
            <w:r w:rsidR="004443AC">
              <w:rPr>
                <w:rFonts w:eastAsia="Garamond" w:cs="Calibri"/>
                <w:szCs w:val="24"/>
              </w:rPr>
              <w:t xml:space="preserve"> submitted as part of this RFP Response</w:t>
            </w:r>
            <w:r w:rsidR="0085345E" w:rsidRPr="16A0EC77">
              <w:rPr>
                <w:rFonts w:eastAsia="Garamond" w:cs="Calibri"/>
              </w:rPr>
              <w:t>.</w:t>
            </w:r>
            <w:r w:rsidR="00F97012">
              <w:rPr>
                <w:rFonts w:eastAsia="Garamond" w:cs="Calibri"/>
                <w:szCs w:val="24"/>
              </w:rPr>
              <w:t xml:space="preserve"> </w:t>
            </w:r>
          </w:p>
          <w:p w14:paraId="61EF01B5" w14:textId="77777777" w:rsidR="00FA048E" w:rsidRPr="0045074D" w:rsidRDefault="00FA048E" w:rsidP="00342D4F">
            <w:pPr>
              <w:spacing w:line="276" w:lineRule="auto"/>
              <w:jc w:val="both"/>
              <w:rPr>
                <w:rFonts w:eastAsia="Garamond" w:cs="Calibri"/>
                <w:szCs w:val="24"/>
              </w:rPr>
            </w:pPr>
          </w:p>
          <w:p w14:paraId="7570F7DD" w14:textId="1B55D97A" w:rsidR="00532040" w:rsidRPr="0045074D" w:rsidRDefault="00175A4F" w:rsidP="004F734F">
            <w:pPr>
              <w:rPr>
                <w:rFonts w:eastAsia="Garamond"/>
              </w:rPr>
            </w:pPr>
            <w:r w:rsidRPr="0045074D">
              <w:rPr>
                <w:rFonts w:eastAsia="Garamond"/>
              </w:rPr>
              <w:t>The planned subcontract amount</w:t>
            </w:r>
            <w:r w:rsidR="007408C7" w:rsidRPr="0045074D">
              <w:rPr>
                <w:rFonts w:eastAsia="Garamond"/>
              </w:rPr>
              <w:t xml:space="preserve"> is a</w:t>
            </w:r>
            <w:r w:rsidR="00D55A6A" w:rsidRPr="0045074D">
              <w:rPr>
                <w:rFonts w:eastAsia="Garamond"/>
              </w:rPr>
              <w:t xml:space="preserve">nticipated to </w:t>
            </w:r>
            <w:r w:rsidR="00D55A6A" w:rsidRPr="004F734F">
              <w:rPr>
                <w:rFonts w:eastAsia="Garamond"/>
              </w:rPr>
              <w:t>be</w:t>
            </w:r>
            <w:r w:rsidR="007408C7" w:rsidRPr="004F734F">
              <w:rPr>
                <w:rFonts w:eastAsia="Garamond"/>
              </w:rPr>
              <w:t xml:space="preserve"> </w:t>
            </w:r>
            <w:r w:rsidR="007408C7" w:rsidRPr="00761DE9">
              <w:rPr>
                <w:rFonts w:eastAsia="Garamond"/>
                <w:b/>
              </w:rPr>
              <w:t>$</w:t>
            </w:r>
            <w:r w:rsidR="004F734F" w:rsidRPr="00761DE9">
              <w:rPr>
                <w:b/>
                <w:bCs/>
              </w:rPr>
              <w:t xml:space="preserve">5,745,813.00 </w:t>
            </w:r>
            <w:r w:rsidR="007B04DB">
              <w:rPr>
                <w:b/>
                <w:bCs/>
              </w:rPr>
              <w:t>(</w:t>
            </w:r>
            <w:r w:rsidR="004774F3" w:rsidRPr="00761DE9">
              <w:rPr>
                <w:rFonts w:eastAsia="Garamond"/>
                <w:b/>
                <w:bCs/>
              </w:rPr>
              <w:t>13.5</w:t>
            </w:r>
            <w:r w:rsidR="007B04DB">
              <w:rPr>
                <w:rFonts w:eastAsia="Garamond"/>
                <w:b/>
                <w:bCs/>
              </w:rPr>
              <w:t>7</w:t>
            </w:r>
            <w:r w:rsidR="001168B7" w:rsidRPr="00761DE9">
              <w:rPr>
                <w:rFonts w:eastAsia="Garamond"/>
                <w:b/>
              </w:rPr>
              <w:t>%</w:t>
            </w:r>
            <w:r w:rsidR="001168B7">
              <w:rPr>
                <w:rFonts w:eastAsia="Garamond"/>
                <w:b/>
              </w:rPr>
              <w:t>)</w:t>
            </w:r>
            <w:r w:rsidR="001168B7">
              <w:rPr>
                <w:rFonts w:eastAsia="Garamond"/>
              </w:rPr>
              <w:t xml:space="preserve"> </w:t>
            </w:r>
            <w:r w:rsidR="001168B7" w:rsidRPr="0045074D">
              <w:rPr>
                <w:rFonts w:eastAsia="Garamond"/>
              </w:rPr>
              <w:t xml:space="preserve">of the total project cost. </w:t>
            </w:r>
          </w:p>
          <w:p w14:paraId="3819A85B" w14:textId="77777777" w:rsidR="00455CB0" w:rsidRPr="0045074D" w:rsidRDefault="00455CB0" w:rsidP="00342D4F">
            <w:pPr>
              <w:spacing w:line="276" w:lineRule="auto"/>
              <w:jc w:val="both"/>
              <w:rPr>
                <w:rFonts w:eastAsia="Garamond" w:cs="Calibri"/>
                <w:b/>
                <w:szCs w:val="24"/>
              </w:rPr>
            </w:pPr>
          </w:p>
          <w:p w14:paraId="36395EA3" w14:textId="69CE04E3" w:rsidR="00455CB0" w:rsidRPr="0045074D" w:rsidRDefault="00342D4F" w:rsidP="00342D4F">
            <w:pPr>
              <w:spacing w:line="276" w:lineRule="auto"/>
              <w:jc w:val="both"/>
              <w:rPr>
                <w:rFonts w:eastAsia="Garamond" w:cs="Calibri"/>
                <w:b/>
                <w:szCs w:val="24"/>
                <w:u w:val="single"/>
              </w:rPr>
            </w:pPr>
            <w:r w:rsidRPr="0045074D">
              <w:rPr>
                <w:rFonts w:eastAsia="Garamond" w:cs="Calibri"/>
                <w:b/>
                <w:szCs w:val="24"/>
                <w:u w:val="single"/>
              </w:rPr>
              <w:t xml:space="preserve">WBE </w:t>
            </w:r>
            <w:r w:rsidR="00404B3E" w:rsidRPr="0045074D">
              <w:rPr>
                <w:rFonts w:eastAsia="Garamond" w:cs="Calibri"/>
                <w:b/>
                <w:szCs w:val="24"/>
                <w:u w:val="single"/>
              </w:rPr>
              <w:t>Langham Logistics</w:t>
            </w:r>
            <w:r w:rsidR="006524DF" w:rsidRPr="0045074D">
              <w:rPr>
                <w:rFonts w:eastAsia="Garamond" w:cs="Calibri"/>
                <w:b/>
                <w:szCs w:val="24"/>
                <w:u w:val="single"/>
              </w:rPr>
              <w:t xml:space="preserve"> (</w:t>
            </w:r>
            <w:r w:rsidRPr="0045074D">
              <w:rPr>
                <w:rFonts w:eastAsia="Garamond" w:cs="Calibri"/>
                <w:b/>
                <w:szCs w:val="24"/>
                <w:u w:val="single"/>
              </w:rPr>
              <w:t>Langham</w:t>
            </w:r>
            <w:r w:rsidR="006524DF" w:rsidRPr="0045074D">
              <w:rPr>
                <w:rFonts w:eastAsia="Garamond" w:cs="Calibri"/>
                <w:b/>
                <w:szCs w:val="24"/>
                <w:u w:val="single"/>
              </w:rPr>
              <w:t>)</w:t>
            </w:r>
          </w:p>
          <w:p w14:paraId="2436D17E" w14:textId="64248826" w:rsidR="00212D22" w:rsidRPr="0045074D" w:rsidRDefault="00646232" w:rsidP="00342D4F">
            <w:pPr>
              <w:spacing w:line="276" w:lineRule="auto"/>
              <w:jc w:val="both"/>
              <w:rPr>
                <w:rFonts w:eastAsia="Garamond" w:cs="Calibri"/>
                <w:szCs w:val="24"/>
              </w:rPr>
            </w:pPr>
            <w:r w:rsidRPr="0045074D">
              <w:rPr>
                <w:rFonts w:eastAsia="Garamond" w:cs="Calibri"/>
                <w:szCs w:val="24"/>
              </w:rPr>
              <w:t>Langham Logistics was founded in 1988</w:t>
            </w:r>
            <w:r w:rsidR="00C7112C" w:rsidRPr="0045074D">
              <w:rPr>
                <w:rFonts w:eastAsia="Garamond" w:cs="Calibri"/>
                <w:szCs w:val="24"/>
              </w:rPr>
              <w:t xml:space="preserve"> in the State of Indiana.  </w:t>
            </w:r>
            <w:r w:rsidR="009D382D" w:rsidRPr="0045074D">
              <w:rPr>
                <w:rFonts w:eastAsia="Garamond" w:cs="Calibri"/>
                <w:szCs w:val="24"/>
              </w:rPr>
              <w:t xml:space="preserve">A domestic </w:t>
            </w:r>
            <w:r w:rsidR="00CF19DA" w:rsidRPr="0045074D">
              <w:rPr>
                <w:rFonts w:eastAsia="Garamond" w:cs="Calibri"/>
                <w:szCs w:val="24"/>
              </w:rPr>
              <w:t>for-profit</w:t>
            </w:r>
            <w:r w:rsidR="009D382D" w:rsidRPr="0045074D">
              <w:rPr>
                <w:rFonts w:eastAsia="Garamond" w:cs="Calibri"/>
                <w:szCs w:val="24"/>
              </w:rPr>
              <w:t xml:space="preserve"> corporation, Langham is located at </w:t>
            </w:r>
            <w:r w:rsidR="0013035A" w:rsidRPr="0045074D">
              <w:rPr>
                <w:rFonts w:eastAsia="Garamond" w:cs="Calibri"/>
                <w:szCs w:val="24"/>
              </w:rPr>
              <w:t>5335 W. 74</w:t>
            </w:r>
            <w:r w:rsidR="0013035A" w:rsidRPr="0045074D">
              <w:rPr>
                <w:rFonts w:eastAsia="Garamond" w:cs="Calibri"/>
                <w:szCs w:val="24"/>
                <w:vertAlign w:val="superscript"/>
              </w:rPr>
              <w:t>th</w:t>
            </w:r>
            <w:r w:rsidR="0013035A" w:rsidRPr="0045074D">
              <w:rPr>
                <w:rFonts w:eastAsia="Garamond" w:cs="Calibri"/>
                <w:szCs w:val="24"/>
              </w:rPr>
              <w:t xml:space="preserve"> Street, Indianapolis, IN 46268.</w:t>
            </w:r>
            <w:r w:rsidR="001F1F18" w:rsidRPr="0045074D">
              <w:rPr>
                <w:rFonts w:eastAsia="Garamond" w:cs="Calibri"/>
                <w:szCs w:val="24"/>
              </w:rPr>
              <w:t xml:space="preserve">  Langham specializes in</w:t>
            </w:r>
            <w:r w:rsidR="00FB2D56" w:rsidRPr="0045074D">
              <w:rPr>
                <w:rFonts w:eastAsia="Garamond" w:cs="Calibri"/>
                <w:szCs w:val="24"/>
              </w:rPr>
              <w:t xml:space="preserve"> </w:t>
            </w:r>
            <w:r w:rsidR="00C94793" w:rsidRPr="0045074D">
              <w:rPr>
                <w:rFonts w:eastAsia="Garamond" w:cs="Calibri"/>
                <w:szCs w:val="24"/>
              </w:rPr>
              <w:t>freight services, warehousing services,</w:t>
            </w:r>
            <w:r w:rsidR="0008575B" w:rsidRPr="0045074D">
              <w:rPr>
                <w:rFonts w:eastAsia="Garamond" w:cs="Calibri"/>
                <w:szCs w:val="24"/>
              </w:rPr>
              <w:t xml:space="preserve"> logistics and supply chain management.  Langham’s responsibilities will include purchasing reflective</w:t>
            </w:r>
            <w:r w:rsidR="0008575B" w:rsidRPr="00342D4F">
              <w:rPr>
                <w:rFonts w:eastAsia="Garamond" w:cs="Calibri"/>
                <w:szCs w:val="24"/>
              </w:rPr>
              <w:t xml:space="preserve"> sheeting and other consumables</w:t>
            </w:r>
            <w:r w:rsidR="00E9797C" w:rsidRPr="00AB6B77">
              <w:rPr>
                <w:rFonts w:eastAsia="Garamond" w:cs="Calibri"/>
                <w:szCs w:val="24"/>
              </w:rPr>
              <w:t>, secure storage</w:t>
            </w:r>
            <w:r w:rsidR="00EA4F31" w:rsidRPr="00AB6B77">
              <w:rPr>
                <w:rFonts w:eastAsia="Garamond" w:cs="Calibri"/>
                <w:szCs w:val="24"/>
              </w:rPr>
              <w:t xml:space="preserve"> of the same, and material rotation.</w:t>
            </w:r>
            <w:r w:rsidR="00D83F15" w:rsidRPr="00B970E2">
              <w:rPr>
                <w:rFonts w:eastAsia="Garamond" w:cs="Calibri"/>
                <w:szCs w:val="24"/>
              </w:rPr>
              <w:t xml:space="preserve">  Langham will also serve as an off-site</w:t>
            </w:r>
            <w:r w:rsidR="0059644A" w:rsidRPr="0045074D">
              <w:rPr>
                <w:rFonts w:eastAsia="Garamond" w:cs="Calibri"/>
                <w:szCs w:val="24"/>
              </w:rPr>
              <w:t xml:space="preserve"> warehousing location for the purposes of disaster recovery.</w:t>
            </w:r>
          </w:p>
          <w:p w14:paraId="0C3840B1" w14:textId="77777777" w:rsidR="00342D4F" w:rsidRPr="0045074D" w:rsidRDefault="00342D4F" w:rsidP="00342D4F">
            <w:pPr>
              <w:spacing w:line="276" w:lineRule="auto"/>
              <w:jc w:val="both"/>
              <w:rPr>
                <w:rFonts w:eastAsia="Garamond" w:cs="Calibri"/>
                <w:szCs w:val="24"/>
              </w:rPr>
            </w:pPr>
          </w:p>
          <w:p w14:paraId="10460ED4" w14:textId="3B1EDDA9" w:rsidR="00A3502D" w:rsidRPr="0045074D" w:rsidRDefault="00342D4F" w:rsidP="00342D4F">
            <w:pPr>
              <w:spacing w:line="276" w:lineRule="auto"/>
              <w:jc w:val="both"/>
              <w:rPr>
                <w:rFonts w:eastAsia="Garamond" w:cs="Calibri"/>
                <w:szCs w:val="24"/>
              </w:rPr>
            </w:pPr>
            <w:r w:rsidRPr="0045074D">
              <w:rPr>
                <w:rFonts w:eastAsia="Garamond" w:cs="Calibri"/>
                <w:szCs w:val="24"/>
              </w:rPr>
              <w:t xml:space="preserve">Langham qualifies as a Women Business Enterprise (WBE) under IC 4-13-16.5-1. </w:t>
            </w:r>
            <w:r w:rsidR="000F038D" w:rsidRPr="0045074D">
              <w:rPr>
                <w:rFonts w:eastAsia="Garamond" w:cs="Calibri"/>
                <w:szCs w:val="24"/>
              </w:rPr>
              <w:t xml:space="preserve"> </w:t>
            </w:r>
            <w:r w:rsidR="008F4718">
              <w:rPr>
                <w:rFonts w:eastAsia="Garamond" w:cs="Calibri"/>
                <w:szCs w:val="24"/>
              </w:rPr>
              <w:t>The</w:t>
            </w:r>
            <w:r w:rsidR="000F038D" w:rsidRPr="0045074D">
              <w:rPr>
                <w:rFonts w:eastAsia="Garamond" w:cs="Calibri"/>
                <w:szCs w:val="24"/>
              </w:rPr>
              <w:t xml:space="preserve"> completed Attachment A</w:t>
            </w:r>
            <w:r w:rsidR="008F4718">
              <w:rPr>
                <w:rFonts w:eastAsia="Garamond" w:cs="Calibri"/>
                <w:szCs w:val="24"/>
              </w:rPr>
              <w:t>,</w:t>
            </w:r>
            <w:r w:rsidR="000F038D">
              <w:rPr>
                <w:rFonts w:eastAsia="Garamond" w:cs="Calibri"/>
                <w:szCs w:val="24"/>
              </w:rPr>
              <w:t xml:space="preserve"> Minority &amp; Women’s Business Enterprises RFP Subcontractor Commitment Form</w:t>
            </w:r>
            <w:r w:rsidR="008F4718">
              <w:rPr>
                <w:rFonts w:eastAsia="Garamond" w:cs="Calibri"/>
                <w:szCs w:val="24"/>
              </w:rPr>
              <w:t>,</w:t>
            </w:r>
            <w:r w:rsidR="000F038D">
              <w:rPr>
                <w:rFonts w:eastAsia="Garamond" w:cs="Calibri"/>
                <w:szCs w:val="24"/>
              </w:rPr>
              <w:t xml:space="preserve"> along with </w:t>
            </w:r>
            <w:r w:rsidR="00057386">
              <w:rPr>
                <w:rFonts w:eastAsia="Garamond" w:cs="Calibri"/>
                <w:szCs w:val="24"/>
              </w:rPr>
              <w:t xml:space="preserve">Langham’s Certification Letter and </w:t>
            </w:r>
            <w:r w:rsidR="000F038D">
              <w:rPr>
                <w:rFonts w:eastAsia="Garamond" w:cs="Calibri"/>
                <w:szCs w:val="24"/>
              </w:rPr>
              <w:t>a Letter of</w:t>
            </w:r>
            <w:ins w:id="6" w:author="Lauren Dolan" w:date="2020-06-03T15:49:00Z">
              <w:r w:rsidR="000F038D">
                <w:rPr>
                  <w:rFonts w:eastAsia="Garamond" w:cs="Calibri"/>
                  <w:szCs w:val="24"/>
                </w:rPr>
                <w:t xml:space="preserve"> </w:t>
              </w:r>
            </w:ins>
            <w:r w:rsidR="00057386">
              <w:rPr>
                <w:rFonts w:eastAsia="Garamond" w:cs="Calibri"/>
                <w:szCs w:val="24"/>
              </w:rPr>
              <w:t>Commitment</w:t>
            </w:r>
            <w:r w:rsidR="00314C71">
              <w:rPr>
                <w:rFonts w:eastAsia="Garamond" w:cs="Calibri"/>
                <w:szCs w:val="24"/>
              </w:rPr>
              <w:t xml:space="preserve"> </w:t>
            </w:r>
            <w:r w:rsidR="000F038D">
              <w:rPr>
                <w:rFonts w:eastAsia="Garamond" w:cs="Calibri"/>
                <w:szCs w:val="24"/>
              </w:rPr>
              <w:t>h</w:t>
            </w:r>
            <w:r w:rsidR="00057386">
              <w:rPr>
                <w:rFonts w:eastAsia="Garamond" w:cs="Calibri"/>
                <w:szCs w:val="24"/>
              </w:rPr>
              <w:t>ave</w:t>
            </w:r>
            <w:r w:rsidR="000F038D">
              <w:rPr>
                <w:rFonts w:eastAsia="Garamond" w:cs="Calibri"/>
                <w:szCs w:val="24"/>
              </w:rPr>
              <w:t xml:space="preserve"> been submitted as part of this RFP Response.</w:t>
            </w:r>
          </w:p>
          <w:p w14:paraId="6A8F99F5" w14:textId="77777777" w:rsidR="00342D4F" w:rsidRPr="0045074D" w:rsidRDefault="00342D4F" w:rsidP="00342D4F">
            <w:pPr>
              <w:spacing w:line="276" w:lineRule="auto"/>
              <w:jc w:val="both"/>
              <w:rPr>
                <w:rFonts w:eastAsia="Garamond" w:cs="Calibri"/>
                <w:szCs w:val="24"/>
              </w:rPr>
            </w:pPr>
          </w:p>
          <w:p w14:paraId="1BB0ADC8" w14:textId="18D5ABC6" w:rsidR="0085021D" w:rsidRPr="0045074D" w:rsidRDefault="0085021D" w:rsidP="00342D4F">
            <w:pPr>
              <w:spacing w:line="276" w:lineRule="auto"/>
              <w:jc w:val="both"/>
              <w:rPr>
                <w:rFonts w:eastAsia="Garamond" w:cs="Calibri"/>
                <w:szCs w:val="24"/>
              </w:rPr>
            </w:pPr>
            <w:r w:rsidRPr="0045074D">
              <w:rPr>
                <w:rFonts w:eastAsia="Garamond" w:cs="Calibri"/>
                <w:szCs w:val="24"/>
              </w:rPr>
              <w:t xml:space="preserve">The planned subcontract amount is anticipated to </w:t>
            </w:r>
            <w:r w:rsidRPr="00F430DB">
              <w:rPr>
                <w:rFonts w:eastAsia="Garamond"/>
              </w:rPr>
              <w:t xml:space="preserve">be </w:t>
            </w:r>
            <w:r w:rsidRPr="00761DE9">
              <w:rPr>
                <w:rFonts w:eastAsia="Garamond"/>
                <w:b/>
              </w:rPr>
              <w:t>$</w:t>
            </w:r>
            <w:r w:rsidR="00F430DB" w:rsidRPr="00761DE9">
              <w:rPr>
                <w:b/>
                <w:bCs/>
              </w:rPr>
              <w:t>5,705,000.00</w:t>
            </w:r>
            <w:r w:rsidR="00381FC3" w:rsidRPr="00761DE9">
              <w:rPr>
                <w:rFonts w:eastAsia="Garamond"/>
                <w:b/>
                <w:bCs/>
              </w:rPr>
              <w:t xml:space="preserve">, </w:t>
            </w:r>
            <w:r w:rsidR="007401B0">
              <w:rPr>
                <w:rFonts w:eastAsia="Garamond"/>
                <w:b/>
                <w:bCs/>
              </w:rPr>
              <w:t>(</w:t>
            </w:r>
            <w:r w:rsidR="00F430DB" w:rsidRPr="00761DE9">
              <w:rPr>
                <w:rFonts w:eastAsia="Garamond"/>
                <w:b/>
                <w:bCs/>
              </w:rPr>
              <w:t>13.4</w:t>
            </w:r>
            <w:r w:rsidR="007401B0">
              <w:rPr>
                <w:rFonts w:eastAsia="Garamond"/>
                <w:b/>
                <w:bCs/>
              </w:rPr>
              <w:t>7</w:t>
            </w:r>
            <w:r w:rsidRPr="00761DE9">
              <w:rPr>
                <w:rFonts w:eastAsia="Garamond" w:cs="Calibri"/>
                <w:b/>
                <w:bCs/>
                <w:szCs w:val="24"/>
              </w:rPr>
              <w:t>%</w:t>
            </w:r>
            <w:r w:rsidR="007401B0">
              <w:rPr>
                <w:rFonts w:eastAsia="Garamond" w:cs="Calibri"/>
                <w:b/>
                <w:bCs/>
                <w:szCs w:val="24"/>
              </w:rPr>
              <w:t>)</w:t>
            </w:r>
            <w:r w:rsidRPr="0045074D">
              <w:rPr>
                <w:rFonts w:eastAsia="Garamond" w:cs="Calibri"/>
                <w:szCs w:val="24"/>
              </w:rPr>
              <w:t xml:space="preserve"> of the total project cost. </w:t>
            </w:r>
          </w:p>
          <w:p w14:paraId="13064A7A" w14:textId="77777777" w:rsidR="00855D37" w:rsidRPr="0045074D" w:rsidRDefault="00855D37" w:rsidP="00342D4F">
            <w:pPr>
              <w:spacing w:line="276" w:lineRule="auto"/>
              <w:jc w:val="both"/>
              <w:rPr>
                <w:rFonts w:eastAsia="Garamond" w:cs="Calibri"/>
                <w:szCs w:val="24"/>
              </w:rPr>
            </w:pPr>
          </w:p>
          <w:p w14:paraId="1AC23EE1" w14:textId="38FF1DC4" w:rsidR="0009502C" w:rsidRPr="0045074D" w:rsidRDefault="00120FD4" w:rsidP="00342D4F">
            <w:pPr>
              <w:spacing w:line="276" w:lineRule="auto"/>
              <w:jc w:val="both"/>
              <w:rPr>
                <w:rFonts w:eastAsia="Garamond" w:cs="Calibri"/>
                <w:szCs w:val="24"/>
              </w:rPr>
            </w:pPr>
            <w:r w:rsidRPr="0045074D">
              <w:rPr>
                <w:rFonts w:eastAsia="Garamond" w:cs="Calibri"/>
                <w:szCs w:val="24"/>
              </w:rPr>
              <w:t>For</w:t>
            </w:r>
            <w:r w:rsidRPr="00342D4F">
              <w:rPr>
                <w:rFonts w:eastAsia="Garamond" w:cs="Calibri"/>
                <w:szCs w:val="24"/>
              </w:rPr>
              <w:t xml:space="preserve"> each </w:t>
            </w:r>
            <w:r w:rsidR="00793B96" w:rsidRPr="00342D4F">
              <w:rPr>
                <w:rFonts w:eastAsia="Garamond" w:cs="Calibri"/>
                <w:szCs w:val="24"/>
              </w:rPr>
              <w:t>of the</w:t>
            </w:r>
            <w:r w:rsidR="00331BE4" w:rsidRPr="00342D4F" w:rsidDel="000F038D">
              <w:rPr>
                <w:rFonts w:eastAsia="Garamond" w:cs="Calibri"/>
                <w:szCs w:val="24"/>
              </w:rPr>
              <w:t xml:space="preserve"> </w:t>
            </w:r>
            <w:r w:rsidR="000F038D">
              <w:rPr>
                <w:rFonts w:eastAsia="Garamond" w:cs="Calibri"/>
                <w:szCs w:val="24"/>
              </w:rPr>
              <w:t xml:space="preserve">six </w:t>
            </w:r>
            <w:r w:rsidR="00331BE4" w:rsidRPr="00342D4F">
              <w:rPr>
                <w:rFonts w:eastAsia="Garamond" w:cs="Calibri"/>
                <w:szCs w:val="24"/>
              </w:rPr>
              <w:t>(</w:t>
            </w:r>
            <w:r w:rsidR="00E30128">
              <w:rPr>
                <w:rFonts w:eastAsia="Garamond" w:cs="Calibri"/>
                <w:szCs w:val="24"/>
              </w:rPr>
              <w:t>6</w:t>
            </w:r>
            <w:r w:rsidR="00331BE4" w:rsidRPr="00342D4F">
              <w:rPr>
                <w:rFonts w:eastAsia="Garamond" w:cs="Calibri"/>
                <w:szCs w:val="24"/>
              </w:rPr>
              <w:t xml:space="preserve">) </w:t>
            </w:r>
            <w:r w:rsidRPr="00342D4F">
              <w:rPr>
                <w:rFonts w:eastAsia="Garamond" w:cs="Calibri"/>
                <w:szCs w:val="24"/>
              </w:rPr>
              <w:t>subcontractor</w:t>
            </w:r>
            <w:r w:rsidR="00793B96" w:rsidRPr="00342D4F">
              <w:rPr>
                <w:rFonts w:eastAsia="Garamond" w:cs="Calibri"/>
                <w:szCs w:val="24"/>
              </w:rPr>
              <w:t>s</w:t>
            </w:r>
            <w:r w:rsidRPr="00342D4F">
              <w:rPr>
                <w:rFonts w:eastAsia="Garamond" w:cs="Calibri"/>
                <w:szCs w:val="24"/>
              </w:rPr>
              <w:t xml:space="preserve"> listed above, </w:t>
            </w:r>
            <w:r w:rsidR="00042264" w:rsidRPr="007724AD">
              <w:rPr>
                <w:rFonts w:eastAsia="Garamond" w:cs="Calibri"/>
                <w:szCs w:val="24"/>
              </w:rPr>
              <w:t>IHG has provided L</w:t>
            </w:r>
            <w:r w:rsidR="006F3BC1" w:rsidRPr="007724AD">
              <w:rPr>
                <w:rFonts w:eastAsia="Garamond" w:cs="Calibri"/>
                <w:szCs w:val="24"/>
              </w:rPr>
              <w:t xml:space="preserve">etters of </w:t>
            </w:r>
            <w:r w:rsidR="00057386">
              <w:rPr>
                <w:rFonts w:eastAsia="Garamond" w:cs="Calibri"/>
                <w:szCs w:val="24"/>
              </w:rPr>
              <w:t xml:space="preserve">Commitment or </w:t>
            </w:r>
            <w:r w:rsidR="00314C71" w:rsidRPr="00AB6B77">
              <w:rPr>
                <w:rFonts w:eastAsia="Garamond" w:cs="Calibri"/>
                <w:szCs w:val="24"/>
              </w:rPr>
              <w:t>Agreement</w:t>
            </w:r>
            <w:r w:rsidR="00314C71" w:rsidRPr="00B970E2">
              <w:rPr>
                <w:rFonts w:eastAsia="Garamond" w:cs="Calibri"/>
                <w:szCs w:val="24"/>
              </w:rPr>
              <w:t xml:space="preserve"> that</w:t>
            </w:r>
            <w:r w:rsidR="00D9664E" w:rsidRPr="00B970E2">
              <w:rPr>
                <w:rFonts w:eastAsia="Garamond" w:cs="Calibri"/>
                <w:szCs w:val="24"/>
              </w:rPr>
              <w:t xml:space="preserve"> describe </w:t>
            </w:r>
            <w:r w:rsidR="00677E60" w:rsidRPr="00AA0766">
              <w:rPr>
                <w:rFonts w:eastAsia="Garamond" w:cs="Calibri"/>
                <w:szCs w:val="24"/>
              </w:rPr>
              <w:t xml:space="preserve">the </w:t>
            </w:r>
            <w:r w:rsidR="00BC54D1" w:rsidRPr="00AA0766">
              <w:rPr>
                <w:rFonts w:eastAsia="Garamond" w:cs="Calibri"/>
                <w:szCs w:val="24"/>
              </w:rPr>
              <w:t>individual</w:t>
            </w:r>
            <w:r w:rsidR="00677E60" w:rsidRPr="00AA0766">
              <w:rPr>
                <w:rFonts w:eastAsia="Garamond" w:cs="Calibri"/>
                <w:szCs w:val="24"/>
              </w:rPr>
              <w:t xml:space="preserve"> </w:t>
            </w:r>
            <w:r w:rsidR="00357175" w:rsidRPr="00AA0766">
              <w:rPr>
                <w:rFonts w:eastAsia="Garamond" w:cs="Calibri"/>
                <w:szCs w:val="24"/>
              </w:rPr>
              <w:t>subcontractor’s</w:t>
            </w:r>
            <w:r w:rsidR="00187679" w:rsidRPr="00AA0766">
              <w:rPr>
                <w:rFonts w:eastAsia="Garamond" w:cs="Calibri"/>
                <w:szCs w:val="24"/>
              </w:rPr>
              <w:t xml:space="preserve"> responsibilities</w:t>
            </w:r>
            <w:r w:rsidR="00D9664E" w:rsidRPr="00AA0766">
              <w:rPr>
                <w:rFonts w:eastAsia="Garamond" w:cs="Calibri"/>
                <w:szCs w:val="24"/>
              </w:rPr>
              <w:t xml:space="preserve"> and </w:t>
            </w:r>
            <w:r w:rsidR="00BC54D1" w:rsidRPr="00AA0766">
              <w:rPr>
                <w:rFonts w:eastAsia="Garamond" w:cs="Calibri"/>
                <w:szCs w:val="24"/>
              </w:rPr>
              <w:t xml:space="preserve">explicitly </w:t>
            </w:r>
            <w:r w:rsidR="00D9664E" w:rsidRPr="0045074D">
              <w:rPr>
                <w:rFonts w:eastAsia="Garamond" w:cs="Calibri"/>
                <w:szCs w:val="24"/>
              </w:rPr>
              <w:t>indicates</w:t>
            </w:r>
            <w:r w:rsidR="00677E60" w:rsidRPr="0045074D">
              <w:rPr>
                <w:rFonts w:eastAsia="Garamond" w:cs="Calibri"/>
                <w:szCs w:val="24"/>
              </w:rPr>
              <w:t xml:space="preserve"> </w:t>
            </w:r>
            <w:r w:rsidR="00187679" w:rsidRPr="0045074D">
              <w:rPr>
                <w:rFonts w:eastAsia="Garamond" w:cs="Calibri"/>
                <w:szCs w:val="24"/>
              </w:rPr>
              <w:t>their willingness to carry out</w:t>
            </w:r>
            <w:r w:rsidR="00677E60" w:rsidRPr="0045074D">
              <w:rPr>
                <w:rFonts w:eastAsia="Garamond" w:cs="Calibri"/>
                <w:szCs w:val="24"/>
              </w:rPr>
              <w:t xml:space="preserve"> said</w:t>
            </w:r>
            <w:r w:rsidR="00187679" w:rsidRPr="0045074D">
              <w:rPr>
                <w:rFonts w:eastAsia="Garamond" w:cs="Calibri"/>
                <w:szCs w:val="24"/>
              </w:rPr>
              <w:t xml:space="preserve"> responsibilities</w:t>
            </w:r>
            <w:r w:rsidR="00262F9C" w:rsidRPr="0045074D">
              <w:rPr>
                <w:rFonts w:eastAsia="Garamond" w:cs="Calibri"/>
                <w:szCs w:val="24"/>
              </w:rPr>
              <w:t>,</w:t>
            </w:r>
            <w:r w:rsidR="00187679" w:rsidRPr="0045074D">
              <w:rPr>
                <w:rFonts w:eastAsia="Garamond" w:cs="Calibri"/>
                <w:szCs w:val="24"/>
              </w:rPr>
              <w:t xml:space="preserve"> as </w:t>
            </w:r>
            <w:r w:rsidR="00F15C20" w:rsidRPr="0045074D">
              <w:rPr>
                <w:rFonts w:eastAsia="Garamond" w:cs="Calibri"/>
                <w:szCs w:val="24"/>
              </w:rPr>
              <w:t xml:space="preserve">outlined </w:t>
            </w:r>
            <w:r w:rsidR="006F3BC1" w:rsidRPr="0045074D">
              <w:rPr>
                <w:rFonts w:eastAsia="Garamond" w:cs="Calibri"/>
                <w:szCs w:val="24"/>
              </w:rPr>
              <w:t xml:space="preserve">above </w:t>
            </w:r>
            <w:r w:rsidR="00187679" w:rsidRPr="0045074D">
              <w:rPr>
                <w:rFonts w:eastAsia="Garamond" w:cs="Calibri"/>
                <w:szCs w:val="24"/>
              </w:rPr>
              <w:t>and</w:t>
            </w:r>
            <w:r w:rsidR="00F15C20" w:rsidRPr="0045074D">
              <w:rPr>
                <w:rFonts w:eastAsia="Garamond" w:cs="Calibri"/>
                <w:szCs w:val="24"/>
              </w:rPr>
              <w:t xml:space="preserve"> </w:t>
            </w:r>
            <w:r w:rsidR="00187679" w:rsidRPr="0045074D">
              <w:rPr>
                <w:rFonts w:eastAsia="Garamond" w:cs="Calibri"/>
                <w:szCs w:val="24"/>
              </w:rPr>
              <w:t xml:space="preserve">in </w:t>
            </w:r>
            <w:r w:rsidR="00677E60" w:rsidRPr="0045074D">
              <w:rPr>
                <w:rFonts w:eastAsia="Garamond" w:cs="Calibri"/>
                <w:szCs w:val="24"/>
              </w:rPr>
              <w:t>fu</w:t>
            </w:r>
            <w:r w:rsidR="00D9664E" w:rsidRPr="0045074D">
              <w:rPr>
                <w:rFonts w:eastAsia="Garamond" w:cs="Calibri"/>
                <w:szCs w:val="24"/>
              </w:rPr>
              <w:t>rther</w:t>
            </w:r>
            <w:r w:rsidR="00187679" w:rsidRPr="0045074D">
              <w:rPr>
                <w:rFonts w:eastAsia="Garamond" w:cs="Calibri"/>
                <w:szCs w:val="24"/>
              </w:rPr>
              <w:t xml:space="preserve"> </w:t>
            </w:r>
            <w:r w:rsidR="006F3BC1" w:rsidRPr="0045074D">
              <w:rPr>
                <w:rFonts w:eastAsia="Garamond" w:cs="Calibri"/>
                <w:szCs w:val="24"/>
              </w:rPr>
              <w:t>detail in</w:t>
            </w:r>
            <w:r w:rsidR="00187679" w:rsidRPr="0045074D">
              <w:rPr>
                <w:rFonts w:eastAsia="Garamond" w:cs="Calibri"/>
                <w:szCs w:val="24"/>
              </w:rPr>
              <w:t xml:space="preserve"> the Technical Proposal</w:t>
            </w:r>
            <w:r w:rsidR="00677E60" w:rsidRPr="0045074D">
              <w:rPr>
                <w:rFonts w:eastAsia="Garamond" w:cs="Calibri"/>
                <w:szCs w:val="24"/>
              </w:rPr>
              <w:t>.</w:t>
            </w:r>
            <w:r w:rsidR="00A012B6" w:rsidRPr="0045074D">
              <w:rPr>
                <w:rFonts w:eastAsia="Garamond" w:cs="Calibri"/>
                <w:szCs w:val="24"/>
              </w:rPr>
              <w:t xml:space="preserve"> Each Letter of</w:t>
            </w:r>
            <w:r w:rsidR="00057386">
              <w:rPr>
                <w:rFonts w:eastAsia="Garamond" w:cs="Calibri"/>
                <w:szCs w:val="24"/>
              </w:rPr>
              <w:t xml:space="preserve"> Commitment or</w:t>
            </w:r>
            <w:r w:rsidR="00A012B6" w:rsidRPr="0045074D">
              <w:rPr>
                <w:rFonts w:eastAsia="Garamond" w:cs="Calibri"/>
                <w:szCs w:val="24"/>
              </w:rPr>
              <w:t xml:space="preserve"> Agreement is signed and dated by both parties</w:t>
            </w:r>
            <w:r w:rsidR="006A3793" w:rsidRPr="0045074D">
              <w:rPr>
                <w:rFonts w:eastAsia="Garamond" w:cs="Calibri"/>
                <w:szCs w:val="24"/>
              </w:rPr>
              <w:t>.</w:t>
            </w:r>
            <w:r w:rsidR="00A012B6" w:rsidRPr="0045074D">
              <w:rPr>
                <w:rFonts w:eastAsia="Garamond" w:cs="Calibri"/>
                <w:szCs w:val="24"/>
              </w:rPr>
              <w:t xml:space="preserve"> IHG acknowledges that these Letters </w:t>
            </w:r>
            <w:r w:rsidR="00A012B6" w:rsidRPr="0045074D">
              <w:rPr>
                <w:rFonts w:cs="Calibri"/>
                <w:szCs w:val="24"/>
              </w:rPr>
              <w:t>in no way relieve</w:t>
            </w:r>
            <w:r w:rsidR="006A3793" w:rsidRPr="0045074D">
              <w:rPr>
                <w:rFonts w:cs="Calibri"/>
                <w:szCs w:val="24"/>
              </w:rPr>
              <w:t xml:space="preserve"> IHG</w:t>
            </w:r>
            <w:r w:rsidR="00A012B6" w:rsidRPr="0045074D">
              <w:rPr>
                <w:rFonts w:cs="Calibri"/>
                <w:szCs w:val="24"/>
              </w:rPr>
              <w:t xml:space="preserve"> of any responsibilities in responding to this RFP or in completing the commitments documented in the proposal.</w:t>
            </w:r>
            <w:r w:rsidR="006A3793" w:rsidRPr="0045074D">
              <w:rPr>
                <w:rFonts w:eastAsia="Garamond" w:cs="Calibri"/>
                <w:szCs w:val="24"/>
              </w:rPr>
              <w:t xml:space="preserve"> </w:t>
            </w:r>
            <w:r w:rsidR="00830554" w:rsidRPr="0045074D">
              <w:rPr>
                <w:rFonts w:eastAsia="Garamond" w:cs="Calibri"/>
                <w:szCs w:val="24"/>
              </w:rPr>
              <w:t xml:space="preserve">The Letters of </w:t>
            </w:r>
            <w:r w:rsidR="00057386">
              <w:rPr>
                <w:rFonts w:eastAsia="Garamond" w:cs="Calibri"/>
                <w:szCs w:val="24"/>
              </w:rPr>
              <w:t>Commitment</w:t>
            </w:r>
            <w:r w:rsidR="00314C71">
              <w:rPr>
                <w:rFonts w:eastAsia="Garamond" w:cs="Calibri"/>
                <w:szCs w:val="24"/>
              </w:rPr>
              <w:t xml:space="preserve"> </w:t>
            </w:r>
            <w:r w:rsidR="004246D8">
              <w:rPr>
                <w:rFonts w:eastAsia="Garamond" w:cs="Calibri"/>
                <w:szCs w:val="24"/>
              </w:rPr>
              <w:t xml:space="preserve">for IVOSB, MBE, WBE have been submitted with their </w:t>
            </w:r>
            <w:r w:rsidR="009E6E54">
              <w:rPr>
                <w:rFonts w:eastAsia="Garamond" w:cs="Calibri"/>
                <w:szCs w:val="24"/>
              </w:rPr>
              <w:t xml:space="preserve">Commitment Forms and </w:t>
            </w:r>
            <w:r w:rsidR="00057386">
              <w:rPr>
                <w:rFonts w:eastAsia="Garamond" w:cs="Calibri"/>
                <w:szCs w:val="24"/>
              </w:rPr>
              <w:t>Certification Letters</w:t>
            </w:r>
            <w:r w:rsidR="009E6E54">
              <w:rPr>
                <w:rFonts w:eastAsia="Garamond" w:cs="Calibri"/>
                <w:szCs w:val="24"/>
              </w:rPr>
              <w:t xml:space="preserve"> and the remaining subcontractor Letters of Agreement</w:t>
            </w:r>
            <w:r w:rsidR="00830554" w:rsidRPr="0045074D">
              <w:rPr>
                <w:rFonts w:eastAsia="Garamond" w:cs="Calibri"/>
                <w:szCs w:val="24"/>
              </w:rPr>
              <w:t xml:space="preserve"> can be found </w:t>
            </w:r>
            <w:r w:rsidR="006A3793" w:rsidRPr="0045074D">
              <w:rPr>
                <w:rFonts w:eastAsia="Garamond" w:cs="Calibri"/>
                <w:szCs w:val="24"/>
              </w:rPr>
              <w:t>on page</w:t>
            </w:r>
            <w:r w:rsidR="00250D79">
              <w:rPr>
                <w:rFonts w:eastAsia="Garamond" w:cs="Calibri"/>
                <w:szCs w:val="24"/>
              </w:rPr>
              <w:t>s 12, 13 and 14</w:t>
            </w:r>
            <w:r w:rsidR="006A3793" w:rsidRPr="0045074D">
              <w:rPr>
                <w:rFonts w:eastAsia="Garamond" w:cs="Calibri"/>
                <w:szCs w:val="24"/>
              </w:rPr>
              <w:t xml:space="preserve"> of </w:t>
            </w:r>
            <w:r w:rsidR="0003176E" w:rsidRPr="0045074D">
              <w:rPr>
                <w:rFonts w:eastAsia="Garamond" w:cs="Calibri"/>
                <w:szCs w:val="24"/>
              </w:rPr>
              <w:t xml:space="preserve">Appendix </w:t>
            </w:r>
            <w:r w:rsidR="009E6E54">
              <w:rPr>
                <w:rFonts w:eastAsia="Garamond" w:cs="Calibri"/>
                <w:szCs w:val="24"/>
              </w:rPr>
              <w:t xml:space="preserve">1 </w:t>
            </w:r>
            <w:r w:rsidR="0003176E" w:rsidRPr="0045074D">
              <w:rPr>
                <w:rFonts w:eastAsia="Garamond" w:cs="Calibri"/>
                <w:szCs w:val="24"/>
              </w:rPr>
              <w:t xml:space="preserve">to </w:t>
            </w:r>
            <w:r w:rsidR="006A3793" w:rsidRPr="0045074D">
              <w:rPr>
                <w:rFonts w:eastAsia="Garamond" w:cs="Calibri"/>
                <w:szCs w:val="24"/>
              </w:rPr>
              <w:t xml:space="preserve">this RFP Response. </w:t>
            </w:r>
          </w:p>
          <w:p w14:paraId="076D5BB4" w14:textId="77777777" w:rsidR="0051680C" w:rsidRPr="00AA0766" w:rsidRDefault="0051680C" w:rsidP="00FD5534">
            <w:pPr>
              <w:spacing w:line="259" w:lineRule="auto"/>
              <w:jc w:val="both"/>
              <w:rPr>
                <w:rFonts w:eastAsia="Calibri" w:cs="Calibri"/>
                <w:color w:val="000000" w:themeColor="text1"/>
                <w:szCs w:val="24"/>
              </w:rPr>
            </w:pPr>
          </w:p>
          <w:p w14:paraId="4C49DCC3" w14:textId="4E5691DA" w:rsidR="0009502C" w:rsidRDefault="00D90DFC" w:rsidP="00FD5534">
            <w:pPr>
              <w:spacing w:line="259" w:lineRule="auto"/>
              <w:jc w:val="both"/>
              <w:rPr>
                <w:rFonts w:eastAsia="Calibri" w:cs="Calibri"/>
                <w:color w:val="000000" w:themeColor="text1"/>
                <w:szCs w:val="24"/>
              </w:rPr>
            </w:pPr>
            <w:r w:rsidRPr="00AA0766">
              <w:rPr>
                <w:rFonts w:eastAsia="Calibri" w:cs="Calibri"/>
                <w:color w:val="000000" w:themeColor="text1"/>
                <w:szCs w:val="24"/>
              </w:rPr>
              <w:t xml:space="preserve">IHG </w:t>
            </w:r>
            <w:r w:rsidR="000F6E04">
              <w:rPr>
                <w:rFonts w:eastAsia="Calibri" w:cs="Calibri"/>
                <w:color w:val="000000" w:themeColor="text1"/>
                <w:szCs w:val="24"/>
              </w:rPr>
              <w:t>i</w:t>
            </w:r>
            <w:r w:rsidRPr="00D14F4F">
              <w:rPr>
                <w:rFonts w:eastAsia="Calibri" w:cs="Calibri"/>
                <w:color w:val="000000" w:themeColor="text1"/>
                <w:szCs w:val="24"/>
              </w:rPr>
              <w:t xml:space="preserve">s fully compliant with the </w:t>
            </w:r>
            <w:r w:rsidR="0005524E" w:rsidRPr="00D14F4F">
              <w:rPr>
                <w:rFonts w:eastAsia="Calibri" w:cs="Calibri"/>
                <w:color w:val="000000" w:themeColor="text1"/>
                <w:szCs w:val="24"/>
              </w:rPr>
              <w:t>MBE/WBE/IVOSB</w:t>
            </w:r>
            <w:r w:rsidR="00473281" w:rsidRPr="00D14F4F">
              <w:rPr>
                <w:rFonts w:eastAsia="Calibri" w:cs="Calibri"/>
                <w:color w:val="000000" w:themeColor="text1"/>
                <w:szCs w:val="24"/>
              </w:rPr>
              <w:t xml:space="preserve"> requirements of the RFP and is claiming maximum p</w:t>
            </w:r>
            <w:r w:rsidR="004A0504" w:rsidRPr="00D14F4F">
              <w:rPr>
                <w:rFonts w:eastAsia="Calibri" w:cs="Calibri"/>
                <w:color w:val="000000" w:themeColor="text1"/>
                <w:szCs w:val="24"/>
              </w:rPr>
              <w:t>o</w:t>
            </w:r>
            <w:r w:rsidR="00473281" w:rsidRPr="00D14F4F">
              <w:rPr>
                <w:rFonts w:eastAsia="Calibri" w:cs="Calibri"/>
                <w:color w:val="000000" w:themeColor="text1"/>
                <w:szCs w:val="24"/>
              </w:rPr>
              <w:t>ints in each category</w:t>
            </w:r>
            <w:r w:rsidR="00EE6EB3" w:rsidRPr="00D14F4F">
              <w:rPr>
                <w:rFonts w:eastAsia="Calibri" w:cs="Calibri"/>
                <w:color w:val="000000" w:themeColor="text1"/>
                <w:szCs w:val="24"/>
              </w:rPr>
              <w:t xml:space="preserve"> including bonus points as follows</w:t>
            </w:r>
            <w:r w:rsidR="00EE6EB3" w:rsidRPr="00AA0766">
              <w:rPr>
                <w:rFonts w:eastAsia="Calibri" w:cs="Calibri"/>
                <w:color w:val="000000" w:themeColor="text1"/>
                <w:szCs w:val="24"/>
              </w:rPr>
              <w:t>: -</w:t>
            </w:r>
          </w:p>
          <w:p w14:paraId="4CCF64FD" w14:textId="77777777" w:rsidR="0024635C" w:rsidRDefault="0024635C" w:rsidP="00FD5534">
            <w:pPr>
              <w:spacing w:line="259" w:lineRule="auto"/>
              <w:jc w:val="both"/>
              <w:rPr>
                <w:ins w:id="7" w:author="Duncan Adlem" w:date="2020-06-11T11:03:00Z"/>
                <w:rFonts w:eastAsia="Calibri" w:cs="Calibri"/>
                <w:color w:val="000000" w:themeColor="text1"/>
                <w:szCs w:val="24"/>
              </w:rPr>
            </w:pPr>
          </w:p>
          <w:p w14:paraId="4968DE5F" w14:textId="276C5DF0" w:rsidR="003F4AF5" w:rsidRDefault="003F4AF5" w:rsidP="00FD5534">
            <w:pPr>
              <w:spacing w:line="259" w:lineRule="auto"/>
              <w:jc w:val="both"/>
              <w:rPr>
                <w:rFonts w:eastAsia="Calibri" w:cs="Calibri"/>
                <w:color w:val="000000" w:themeColor="text1"/>
                <w:szCs w:val="24"/>
              </w:rPr>
            </w:pPr>
            <w:r>
              <w:rPr>
                <w:rFonts w:eastAsia="Calibri" w:cs="Calibri"/>
                <w:color w:val="000000" w:themeColor="text1"/>
                <w:szCs w:val="24"/>
              </w:rPr>
              <w:t xml:space="preserve">IHG </w:t>
            </w:r>
            <w:r w:rsidR="00865998">
              <w:rPr>
                <w:rFonts w:eastAsia="Calibri" w:cs="Calibri"/>
                <w:color w:val="000000" w:themeColor="text1"/>
                <w:szCs w:val="24"/>
              </w:rPr>
              <w:t xml:space="preserve">is fully </w:t>
            </w:r>
            <w:r w:rsidR="00052268">
              <w:rPr>
                <w:rFonts w:eastAsia="Calibri" w:cs="Calibri"/>
                <w:color w:val="000000" w:themeColor="text1"/>
                <w:szCs w:val="24"/>
              </w:rPr>
              <w:t>compliant</w:t>
            </w:r>
            <w:r w:rsidR="00865998">
              <w:rPr>
                <w:rFonts w:eastAsia="Calibri" w:cs="Calibri"/>
                <w:color w:val="000000" w:themeColor="text1"/>
                <w:szCs w:val="24"/>
              </w:rPr>
              <w:t xml:space="preserve"> with</w:t>
            </w:r>
            <w:r w:rsidR="00052268">
              <w:rPr>
                <w:rFonts w:eastAsia="Calibri" w:cs="Calibri"/>
                <w:color w:val="000000" w:themeColor="text1"/>
                <w:szCs w:val="24"/>
              </w:rPr>
              <w:t xml:space="preserve"> the targets for MBE, WBE and IVOSB participation and </w:t>
            </w:r>
            <w:r w:rsidR="000A47FD">
              <w:rPr>
                <w:rFonts w:eastAsia="Calibri" w:cs="Calibri"/>
                <w:color w:val="000000" w:themeColor="text1"/>
                <w:szCs w:val="24"/>
              </w:rPr>
              <w:t>as a good cor</w:t>
            </w:r>
            <w:r w:rsidR="002F4FD0">
              <w:rPr>
                <w:rFonts w:eastAsia="Calibri" w:cs="Calibri"/>
                <w:color w:val="000000" w:themeColor="text1"/>
                <w:szCs w:val="24"/>
              </w:rPr>
              <w:t xml:space="preserve">porate citizen </w:t>
            </w:r>
            <w:r>
              <w:rPr>
                <w:rFonts w:eastAsia="Calibri" w:cs="Calibri"/>
                <w:color w:val="000000" w:themeColor="text1"/>
                <w:szCs w:val="24"/>
              </w:rPr>
              <w:t xml:space="preserve">has </w:t>
            </w:r>
            <w:r w:rsidR="00805BE8">
              <w:rPr>
                <w:rFonts w:eastAsia="Calibri" w:cs="Calibri"/>
                <w:color w:val="000000" w:themeColor="text1"/>
                <w:szCs w:val="24"/>
              </w:rPr>
              <w:t>achieved over 9% p</w:t>
            </w:r>
            <w:r w:rsidR="005828FC">
              <w:rPr>
                <w:rFonts w:eastAsia="Calibri" w:cs="Calibri"/>
                <w:color w:val="000000" w:themeColor="text1"/>
                <w:szCs w:val="24"/>
              </w:rPr>
              <w:t>a</w:t>
            </w:r>
            <w:r w:rsidR="00805BE8">
              <w:rPr>
                <w:rFonts w:eastAsia="Calibri" w:cs="Calibri"/>
                <w:color w:val="000000" w:themeColor="text1"/>
                <w:szCs w:val="24"/>
              </w:rPr>
              <w:t>rticip</w:t>
            </w:r>
            <w:r w:rsidR="00533FE9">
              <w:rPr>
                <w:rFonts w:eastAsia="Calibri" w:cs="Calibri"/>
                <w:color w:val="000000" w:themeColor="text1"/>
                <w:szCs w:val="24"/>
              </w:rPr>
              <w:t>a</w:t>
            </w:r>
            <w:r w:rsidR="00805BE8">
              <w:rPr>
                <w:rFonts w:eastAsia="Calibri" w:cs="Calibri"/>
                <w:color w:val="000000" w:themeColor="text1"/>
                <w:szCs w:val="24"/>
              </w:rPr>
              <w:t>tion</w:t>
            </w:r>
            <w:r w:rsidR="00533FE9">
              <w:rPr>
                <w:rFonts w:eastAsia="Calibri" w:cs="Calibri"/>
                <w:color w:val="000000" w:themeColor="text1"/>
                <w:szCs w:val="24"/>
              </w:rPr>
              <w:t xml:space="preserve"> for </w:t>
            </w:r>
            <w:r w:rsidR="00F021E2">
              <w:rPr>
                <w:rFonts w:eastAsia="Calibri" w:cs="Calibri"/>
                <w:color w:val="000000" w:themeColor="text1"/>
                <w:szCs w:val="24"/>
              </w:rPr>
              <w:t>both MBE</w:t>
            </w:r>
            <w:r w:rsidR="002F4FD0">
              <w:rPr>
                <w:rFonts w:eastAsia="Calibri" w:cs="Calibri"/>
                <w:color w:val="000000" w:themeColor="text1"/>
                <w:szCs w:val="24"/>
              </w:rPr>
              <w:t xml:space="preserve"> (13.5</w:t>
            </w:r>
            <w:r w:rsidR="007401B0">
              <w:rPr>
                <w:rFonts w:eastAsia="Calibri" w:cs="Calibri"/>
                <w:color w:val="000000" w:themeColor="text1"/>
                <w:szCs w:val="24"/>
              </w:rPr>
              <w:t>7</w:t>
            </w:r>
            <w:r w:rsidR="002F4FD0">
              <w:rPr>
                <w:rFonts w:eastAsia="Calibri" w:cs="Calibri"/>
                <w:color w:val="000000" w:themeColor="text1"/>
                <w:szCs w:val="24"/>
              </w:rPr>
              <w:t>%)</w:t>
            </w:r>
            <w:r w:rsidR="00F021E2">
              <w:rPr>
                <w:rFonts w:eastAsia="Calibri" w:cs="Calibri"/>
                <w:color w:val="000000" w:themeColor="text1"/>
                <w:szCs w:val="24"/>
              </w:rPr>
              <w:t xml:space="preserve"> and WBE</w:t>
            </w:r>
            <w:r w:rsidR="002F4FD0">
              <w:rPr>
                <w:rFonts w:eastAsia="Calibri" w:cs="Calibri"/>
                <w:color w:val="000000" w:themeColor="text1"/>
                <w:szCs w:val="24"/>
              </w:rPr>
              <w:t xml:space="preserve"> (13.</w:t>
            </w:r>
            <w:r w:rsidR="00DB32C3">
              <w:rPr>
                <w:rFonts w:eastAsia="Calibri" w:cs="Calibri"/>
                <w:color w:val="000000" w:themeColor="text1"/>
                <w:szCs w:val="24"/>
              </w:rPr>
              <w:t>4</w:t>
            </w:r>
            <w:r w:rsidR="007401B0">
              <w:rPr>
                <w:rFonts w:eastAsia="Calibri" w:cs="Calibri"/>
                <w:color w:val="000000" w:themeColor="text1"/>
                <w:szCs w:val="24"/>
              </w:rPr>
              <w:t>7</w:t>
            </w:r>
            <w:r w:rsidR="00DB32C3">
              <w:rPr>
                <w:rFonts w:eastAsia="Calibri" w:cs="Calibri"/>
                <w:color w:val="000000" w:themeColor="text1"/>
                <w:szCs w:val="24"/>
              </w:rPr>
              <w:t>%)</w:t>
            </w:r>
            <w:r w:rsidR="00F021E2">
              <w:rPr>
                <w:rFonts w:eastAsia="Calibri" w:cs="Calibri"/>
                <w:color w:val="000000" w:themeColor="text1"/>
                <w:szCs w:val="24"/>
              </w:rPr>
              <w:t xml:space="preserve"> subcontractors</w:t>
            </w:r>
            <w:r w:rsidR="00C930D0">
              <w:rPr>
                <w:rFonts w:eastAsia="Calibri" w:cs="Calibri"/>
                <w:color w:val="000000" w:themeColor="text1"/>
                <w:szCs w:val="24"/>
              </w:rPr>
              <w:t xml:space="preserve">, </w:t>
            </w:r>
            <w:r w:rsidR="00DB32C3">
              <w:rPr>
                <w:rFonts w:eastAsia="Calibri" w:cs="Calibri"/>
                <w:color w:val="000000" w:themeColor="text1"/>
                <w:szCs w:val="24"/>
              </w:rPr>
              <w:t xml:space="preserve">well </w:t>
            </w:r>
            <w:r w:rsidR="00C930D0">
              <w:rPr>
                <w:rFonts w:eastAsia="Calibri" w:cs="Calibri"/>
                <w:color w:val="000000" w:themeColor="text1"/>
                <w:szCs w:val="24"/>
              </w:rPr>
              <w:t xml:space="preserve">above the threshold for </w:t>
            </w:r>
            <w:r w:rsidR="003860A6">
              <w:rPr>
                <w:rFonts w:eastAsia="Calibri" w:cs="Calibri"/>
                <w:color w:val="000000" w:themeColor="text1"/>
                <w:szCs w:val="24"/>
              </w:rPr>
              <w:t>bonus p</w:t>
            </w:r>
            <w:r w:rsidR="008153C1">
              <w:rPr>
                <w:rFonts w:eastAsia="Calibri" w:cs="Calibri"/>
                <w:color w:val="000000" w:themeColor="text1"/>
                <w:szCs w:val="24"/>
              </w:rPr>
              <w:t>oint</w:t>
            </w:r>
            <w:r w:rsidR="003860A6">
              <w:rPr>
                <w:rFonts w:eastAsia="Calibri" w:cs="Calibri"/>
                <w:color w:val="000000" w:themeColor="text1"/>
                <w:szCs w:val="24"/>
              </w:rPr>
              <w:t xml:space="preserve"> qualification</w:t>
            </w:r>
            <w:r w:rsidR="00E222BB">
              <w:rPr>
                <w:rFonts w:eastAsia="Calibri" w:cs="Calibri"/>
                <w:color w:val="000000" w:themeColor="text1"/>
                <w:szCs w:val="24"/>
              </w:rPr>
              <w:t>. IHG</w:t>
            </w:r>
            <w:r w:rsidR="003860A6">
              <w:rPr>
                <w:rFonts w:eastAsia="Calibri" w:cs="Calibri"/>
                <w:color w:val="000000" w:themeColor="text1"/>
                <w:szCs w:val="24"/>
              </w:rPr>
              <w:t xml:space="preserve"> </w:t>
            </w:r>
            <w:r w:rsidR="00DB32C3">
              <w:rPr>
                <w:rFonts w:eastAsia="Calibri" w:cs="Calibri"/>
                <w:color w:val="000000" w:themeColor="text1"/>
                <w:szCs w:val="24"/>
              </w:rPr>
              <w:t>has also a</w:t>
            </w:r>
            <w:r w:rsidR="00911E54">
              <w:rPr>
                <w:rFonts w:eastAsia="Calibri" w:cs="Calibri"/>
                <w:color w:val="000000" w:themeColor="text1"/>
                <w:szCs w:val="24"/>
              </w:rPr>
              <w:t>chieved 4.</w:t>
            </w:r>
            <w:r w:rsidR="005E0F5F">
              <w:rPr>
                <w:rFonts w:eastAsia="Calibri" w:cs="Calibri"/>
                <w:color w:val="000000" w:themeColor="text1"/>
                <w:szCs w:val="24"/>
              </w:rPr>
              <w:t>52</w:t>
            </w:r>
            <w:r w:rsidR="00415FDF">
              <w:rPr>
                <w:rFonts w:eastAsia="Calibri" w:cs="Calibri"/>
                <w:color w:val="000000" w:themeColor="text1"/>
                <w:szCs w:val="24"/>
              </w:rPr>
              <w:t>%</w:t>
            </w:r>
            <w:r w:rsidR="003C1A27">
              <w:rPr>
                <w:rFonts w:eastAsia="Calibri" w:cs="Calibri"/>
                <w:color w:val="000000" w:themeColor="text1"/>
                <w:szCs w:val="24"/>
              </w:rPr>
              <w:t xml:space="preserve"> </w:t>
            </w:r>
            <w:r w:rsidR="00E64680">
              <w:rPr>
                <w:rFonts w:eastAsia="Calibri" w:cs="Calibri"/>
                <w:color w:val="000000" w:themeColor="text1"/>
                <w:szCs w:val="24"/>
              </w:rPr>
              <w:t>for IVOSB</w:t>
            </w:r>
            <w:r w:rsidR="00911E54">
              <w:rPr>
                <w:rFonts w:eastAsia="Calibri" w:cs="Calibri"/>
                <w:color w:val="000000" w:themeColor="text1"/>
                <w:szCs w:val="24"/>
              </w:rPr>
              <w:t xml:space="preserve"> </w:t>
            </w:r>
            <w:r w:rsidR="008153C1">
              <w:rPr>
                <w:rFonts w:eastAsia="Calibri" w:cs="Calibri"/>
                <w:color w:val="000000" w:themeColor="text1"/>
                <w:szCs w:val="24"/>
              </w:rPr>
              <w:t>participation</w:t>
            </w:r>
            <w:r w:rsidR="00E64680">
              <w:rPr>
                <w:rFonts w:eastAsia="Calibri" w:cs="Calibri"/>
                <w:color w:val="000000" w:themeColor="text1"/>
                <w:szCs w:val="24"/>
              </w:rPr>
              <w:t xml:space="preserve"> again </w:t>
            </w:r>
            <w:r w:rsidR="00F132BC">
              <w:rPr>
                <w:rFonts w:eastAsia="Calibri" w:cs="Calibri"/>
                <w:color w:val="000000" w:themeColor="text1"/>
                <w:szCs w:val="24"/>
              </w:rPr>
              <w:t>exceeding the requireme</w:t>
            </w:r>
            <w:r w:rsidR="00CA111B">
              <w:rPr>
                <w:rFonts w:eastAsia="Calibri" w:cs="Calibri"/>
                <w:color w:val="000000" w:themeColor="text1"/>
                <w:szCs w:val="24"/>
              </w:rPr>
              <w:t>n</w:t>
            </w:r>
            <w:r w:rsidR="00F132BC">
              <w:rPr>
                <w:rFonts w:eastAsia="Calibri" w:cs="Calibri"/>
                <w:color w:val="000000" w:themeColor="text1"/>
                <w:szCs w:val="24"/>
              </w:rPr>
              <w:t>t</w:t>
            </w:r>
            <w:r w:rsidR="00052268">
              <w:rPr>
                <w:rFonts w:eastAsia="Calibri" w:cs="Calibri"/>
                <w:color w:val="000000" w:themeColor="text1"/>
                <w:szCs w:val="24"/>
              </w:rPr>
              <w:t xml:space="preserve">. </w:t>
            </w:r>
            <w:r w:rsidR="000D4F75">
              <w:rPr>
                <w:rFonts w:eastAsia="Calibri" w:cs="Calibri"/>
                <w:color w:val="000000" w:themeColor="text1"/>
                <w:szCs w:val="24"/>
              </w:rPr>
              <w:t xml:space="preserve">In </w:t>
            </w:r>
            <w:r w:rsidR="009F0CD1">
              <w:rPr>
                <w:rFonts w:eastAsia="Calibri" w:cs="Calibri"/>
                <w:color w:val="000000" w:themeColor="text1"/>
                <w:szCs w:val="24"/>
              </w:rPr>
              <w:t>addition,</w:t>
            </w:r>
            <w:r w:rsidR="00052268">
              <w:rPr>
                <w:rFonts w:eastAsia="Calibri" w:cs="Calibri"/>
                <w:color w:val="000000" w:themeColor="text1"/>
                <w:szCs w:val="24"/>
              </w:rPr>
              <w:t xml:space="preserve"> </w:t>
            </w:r>
            <w:r w:rsidR="00041DE9">
              <w:rPr>
                <w:rFonts w:eastAsia="Calibri" w:cs="Calibri"/>
                <w:color w:val="000000" w:themeColor="text1"/>
                <w:szCs w:val="24"/>
              </w:rPr>
              <w:t xml:space="preserve">BIS is a </w:t>
            </w:r>
            <w:r w:rsidR="00CC40DE">
              <w:rPr>
                <w:rFonts w:eastAsia="Calibri" w:cs="Calibri"/>
                <w:color w:val="000000" w:themeColor="text1"/>
                <w:szCs w:val="24"/>
              </w:rPr>
              <w:t>Veteran</w:t>
            </w:r>
            <w:r w:rsidR="00041DE9">
              <w:rPr>
                <w:rFonts w:eastAsia="Calibri" w:cs="Calibri"/>
                <w:color w:val="000000" w:themeColor="text1"/>
                <w:szCs w:val="24"/>
              </w:rPr>
              <w:t xml:space="preserve"> Owned Business</w:t>
            </w:r>
            <w:r w:rsidR="000604C3">
              <w:rPr>
                <w:rFonts w:eastAsia="Calibri" w:cs="Calibri"/>
                <w:color w:val="000000" w:themeColor="text1"/>
                <w:szCs w:val="24"/>
              </w:rPr>
              <w:t>, and</w:t>
            </w:r>
            <w:r w:rsidR="00041DE9">
              <w:rPr>
                <w:rFonts w:eastAsia="Calibri" w:cs="Calibri"/>
                <w:color w:val="000000" w:themeColor="text1"/>
                <w:szCs w:val="24"/>
              </w:rPr>
              <w:t xml:space="preserve"> </w:t>
            </w:r>
            <w:r w:rsidR="00A557E4">
              <w:rPr>
                <w:rFonts w:eastAsia="Calibri" w:cs="Calibri"/>
                <w:color w:val="000000" w:themeColor="text1"/>
                <w:szCs w:val="24"/>
              </w:rPr>
              <w:t>although prequalification</w:t>
            </w:r>
            <w:r w:rsidR="00C952C7">
              <w:rPr>
                <w:rFonts w:eastAsia="Calibri" w:cs="Calibri"/>
                <w:color w:val="000000" w:themeColor="text1"/>
                <w:szCs w:val="24"/>
              </w:rPr>
              <w:t xml:space="preserve"> </w:t>
            </w:r>
            <w:r w:rsidR="00CF7EC1">
              <w:rPr>
                <w:rFonts w:eastAsia="Calibri" w:cs="Calibri"/>
                <w:color w:val="000000" w:themeColor="text1"/>
                <w:szCs w:val="24"/>
              </w:rPr>
              <w:t xml:space="preserve">for IVOSB </w:t>
            </w:r>
            <w:r w:rsidR="00593C22">
              <w:rPr>
                <w:rFonts w:eastAsia="Calibri" w:cs="Calibri"/>
                <w:color w:val="000000" w:themeColor="text1"/>
                <w:szCs w:val="24"/>
              </w:rPr>
              <w:t xml:space="preserve"> stat</w:t>
            </w:r>
            <w:r w:rsidR="000D4F75">
              <w:rPr>
                <w:rFonts w:eastAsia="Calibri" w:cs="Calibri"/>
                <w:color w:val="000000" w:themeColor="text1"/>
                <w:szCs w:val="24"/>
              </w:rPr>
              <w:t xml:space="preserve">us in Indiana </w:t>
            </w:r>
            <w:r w:rsidR="00CF7EC1">
              <w:rPr>
                <w:rFonts w:eastAsia="Calibri" w:cs="Calibri"/>
                <w:color w:val="000000" w:themeColor="text1"/>
                <w:szCs w:val="24"/>
              </w:rPr>
              <w:t>was not possib</w:t>
            </w:r>
            <w:r w:rsidR="000604C3">
              <w:rPr>
                <w:rFonts w:eastAsia="Calibri" w:cs="Calibri"/>
                <w:color w:val="000000" w:themeColor="text1"/>
                <w:szCs w:val="24"/>
              </w:rPr>
              <w:t xml:space="preserve">le, BIS will qualify as an IVOSB </w:t>
            </w:r>
            <w:r w:rsidR="00814085">
              <w:rPr>
                <w:rFonts w:eastAsia="Calibri" w:cs="Calibri"/>
                <w:color w:val="000000" w:themeColor="text1"/>
                <w:szCs w:val="24"/>
              </w:rPr>
              <w:t xml:space="preserve">should IHG be </w:t>
            </w:r>
            <w:r w:rsidR="005A4F0F">
              <w:rPr>
                <w:rFonts w:eastAsia="Calibri" w:cs="Calibri"/>
                <w:color w:val="000000" w:themeColor="text1"/>
                <w:szCs w:val="24"/>
              </w:rPr>
              <w:t>awarded the contract.</w:t>
            </w:r>
          </w:p>
          <w:p w14:paraId="24262EA2" w14:textId="527DA591" w:rsidR="0024635C" w:rsidRPr="005E6E7D" w:rsidRDefault="0024635C" w:rsidP="00FD5534">
            <w:pPr>
              <w:spacing w:line="259" w:lineRule="auto"/>
              <w:jc w:val="both"/>
              <w:rPr>
                <w:rFonts w:eastAsia="Calibri" w:cs="Calibri"/>
                <w:color w:val="000000" w:themeColor="text1"/>
                <w:sz w:val="22"/>
                <w:szCs w:val="22"/>
              </w:rPr>
            </w:pPr>
          </w:p>
        </w:tc>
      </w:tr>
    </w:tbl>
    <w:p w14:paraId="5A9F80A6" w14:textId="77777777" w:rsidR="0009502C" w:rsidRPr="00480672" w:rsidRDefault="0009502C" w:rsidP="0009502C">
      <w:pPr>
        <w:rPr>
          <w:rFonts w:ascii="Garamond" w:hAnsi="Garamond"/>
          <w:szCs w:val="24"/>
        </w:rPr>
      </w:pPr>
    </w:p>
    <w:p w14:paraId="34174AEE" w14:textId="77777777" w:rsidR="00FD5220" w:rsidRPr="00480672" w:rsidRDefault="00FD5220" w:rsidP="008413B2">
      <w:pPr>
        <w:widowControl/>
        <w:numPr>
          <w:ilvl w:val="2"/>
          <w:numId w:val="3"/>
        </w:numPr>
        <w:rPr>
          <w:rFonts w:ascii="Garamond" w:hAnsi="Garamond"/>
          <w:szCs w:val="24"/>
        </w:rPr>
      </w:pPr>
      <w:r w:rsidRPr="00480672">
        <w:rPr>
          <w:rFonts w:ascii="Garamond" w:hAnsi="Garamond"/>
          <w:b/>
          <w:szCs w:val="24"/>
        </w:rPr>
        <w:t>Evidence of Financial Responsibility</w:t>
      </w:r>
      <w:r w:rsidRPr="00480672">
        <w:rPr>
          <w:rFonts w:ascii="Garamond" w:hAnsi="Garamond"/>
          <w:szCs w:val="24"/>
        </w:rPr>
        <w:t xml:space="preserve"> - </w:t>
      </w:r>
      <w:r w:rsidR="0000708C" w:rsidRPr="0000708C">
        <w:rPr>
          <w:rFonts w:ascii="Garamond" w:hAnsi="Garamond"/>
          <w:szCs w:val="24"/>
        </w:rPr>
        <w:t>This section will indicate the ability to provide the mandatory evidence of financial responsi</w:t>
      </w:r>
      <w:r w:rsidR="0000708C">
        <w:rPr>
          <w:rFonts w:ascii="Garamond" w:hAnsi="Garamond"/>
          <w:szCs w:val="24"/>
        </w:rPr>
        <w:t xml:space="preserve">bility. See Section 1.25 of RFP </w:t>
      </w:r>
      <w:r w:rsidR="0000708C" w:rsidRPr="0000708C">
        <w:rPr>
          <w:rFonts w:ascii="Garamond" w:hAnsi="Garamond"/>
          <w:szCs w:val="24"/>
        </w:rPr>
        <w:t>for details.</w:t>
      </w:r>
    </w:p>
    <w:p w14:paraId="7CA25224" w14:textId="77777777" w:rsidR="005A0FC8" w:rsidRPr="00480672" w:rsidRDefault="005A0FC8" w:rsidP="005A0FC8">
      <w:pPr>
        <w:widowControl/>
        <w:ind w:left="720"/>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480672" w14:paraId="0B5373D2" w14:textId="77777777" w:rsidTr="003E057A">
        <w:trPr>
          <w:trHeight w:val="278"/>
        </w:trPr>
        <w:tc>
          <w:tcPr>
            <w:tcW w:w="8856" w:type="dxa"/>
            <w:shd w:val="clear" w:color="auto" w:fill="FFFF99"/>
          </w:tcPr>
          <w:p w14:paraId="7A362C6E" w14:textId="7B9CDECF" w:rsidR="00FD5220" w:rsidRPr="000036C5" w:rsidRDefault="007E3E7B" w:rsidP="00AA0766">
            <w:pPr>
              <w:spacing w:line="276" w:lineRule="auto"/>
              <w:jc w:val="both"/>
              <w:rPr>
                <w:szCs w:val="24"/>
              </w:rPr>
            </w:pPr>
            <w:r w:rsidRPr="000036C5">
              <w:rPr>
                <w:szCs w:val="24"/>
              </w:rPr>
              <w:t xml:space="preserve">To guarantee performance prior to a fully executed contract, </w:t>
            </w:r>
            <w:r w:rsidR="003C6D02" w:rsidRPr="000036C5">
              <w:rPr>
                <w:szCs w:val="24"/>
              </w:rPr>
              <w:t xml:space="preserve">IHG </w:t>
            </w:r>
            <w:r w:rsidR="006577C7" w:rsidRPr="000036C5">
              <w:rPr>
                <w:szCs w:val="24"/>
              </w:rPr>
              <w:t xml:space="preserve">is hereby confirming that </w:t>
            </w:r>
            <w:r w:rsidR="00912F25" w:rsidRPr="000036C5">
              <w:rPr>
                <w:szCs w:val="24"/>
              </w:rPr>
              <w:t xml:space="preserve">it can and will provide </w:t>
            </w:r>
            <w:r w:rsidR="00C1416E" w:rsidRPr="000036C5">
              <w:rPr>
                <w:szCs w:val="24"/>
              </w:rPr>
              <w:t xml:space="preserve">the requested </w:t>
            </w:r>
            <w:r w:rsidR="00E74793">
              <w:rPr>
                <w:szCs w:val="24"/>
              </w:rPr>
              <w:t>P</w:t>
            </w:r>
            <w:r w:rsidR="00C1416E" w:rsidRPr="000036C5">
              <w:rPr>
                <w:szCs w:val="24"/>
              </w:rPr>
              <w:t xml:space="preserve">erformance </w:t>
            </w:r>
            <w:r w:rsidR="00E74793">
              <w:rPr>
                <w:szCs w:val="24"/>
              </w:rPr>
              <w:t>B</w:t>
            </w:r>
            <w:r w:rsidR="00C1416E" w:rsidRPr="000036C5">
              <w:rPr>
                <w:szCs w:val="24"/>
              </w:rPr>
              <w:t xml:space="preserve">ond </w:t>
            </w:r>
            <w:r w:rsidR="009F649A" w:rsidRPr="000036C5">
              <w:rPr>
                <w:szCs w:val="24"/>
              </w:rPr>
              <w:t>valued at</w:t>
            </w:r>
            <w:r w:rsidR="007D7513" w:rsidRPr="000036C5">
              <w:rPr>
                <w:szCs w:val="24"/>
              </w:rPr>
              <w:t xml:space="preserve"> </w:t>
            </w:r>
            <w:r w:rsidR="008B66E9" w:rsidRPr="000036C5">
              <w:rPr>
                <w:szCs w:val="24"/>
              </w:rPr>
              <w:t>$8,000,000</w:t>
            </w:r>
            <w:r w:rsidR="006C5973" w:rsidRPr="000036C5">
              <w:rPr>
                <w:szCs w:val="24"/>
              </w:rPr>
              <w:t>.00</w:t>
            </w:r>
            <w:r w:rsidRPr="000036C5">
              <w:rPr>
                <w:szCs w:val="24"/>
              </w:rPr>
              <w:t>.</w:t>
            </w:r>
            <w:r w:rsidR="001563AA" w:rsidRPr="000036C5">
              <w:rPr>
                <w:szCs w:val="24"/>
              </w:rPr>
              <w:t xml:space="preserve"> This Performance Bond will remain in </w:t>
            </w:r>
            <w:r w:rsidR="00375E3A" w:rsidRPr="000036C5">
              <w:rPr>
                <w:szCs w:val="24"/>
              </w:rPr>
              <w:t>effect</w:t>
            </w:r>
            <w:r w:rsidR="001563AA" w:rsidRPr="000036C5">
              <w:rPr>
                <w:szCs w:val="24"/>
              </w:rPr>
              <w:t xml:space="preserve"> for the entire duration of the contract</w:t>
            </w:r>
            <w:r w:rsidR="00261834" w:rsidRPr="000036C5">
              <w:rPr>
                <w:szCs w:val="24"/>
              </w:rPr>
              <w:t xml:space="preserve"> including any/all renewals. </w:t>
            </w:r>
            <w:r w:rsidR="00B66017" w:rsidRPr="000036C5">
              <w:rPr>
                <w:szCs w:val="24"/>
              </w:rPr>
              <w:t xml:space="preserve">IHG </w:t>
            </w:r>
            <w:r w:rsidR="00341BFD" w:rsidRPr="000036C5">
              <w:rPr>
                <w:szCs w:val="24"/>
              </w:rPr>
              <w:t xml:space="preserve">and its </w:t>
            </w:r>
            <w:r w:rsidR="002775F3" w:rsidRPr="000036C5">
              <w:rPr>
                <w:szCs w:val="24"/>
              </w:rPr>
              <w:t>subcontractors believe that t</w:t>
            </w:r>
            <w:r w:rsidR="00081228" w:rsidRPr="000036C5">
              <w:rPr>
                <w:szCs w:val="24"/>
              </w:rPr>
              <w:t>heir fin</w:t>
            </w:r>
            <w:r w:rsidR="00923D35" w:rsidRPr="000036C5">
              <w:rPr>
                <w:szCs w:val="24"/>
              </w:rPr>
              <w:t>ancial strength and decades in the license plate and registration industry</w:t>
            </w:r>
            <w:r w:rsidR="009E3001" w:rsidRPr="000036C5">
              <w:rPr>
                <w:szCs w:val="24"/>
              </w:rPr>
              <w:t xml:space="preserve"> clearly demonstrate financial responsibility</w:t>
            </w:r>
            <w:r w:rsidR="00C37628" w:rsidRPr="000036C5">
              <w:rPr>
                <w:szCs w:val="24"/>
              </w:rPr>
              <w:t xml:space="preserve"> on a stand-alone basis.  If</w:t>
            </w:r>
            <w:r w:rsidR="008F18F0" w:rsidRPr="000036C5">
              <w:rPr>
                <w:szCs w:val="24"/>
              </w:rPr>
              <w:t xml:space="preserve"> the State, upon review of the </w:t>
            </w:r>
            <w:r w:rsidR="00D8316B" w:rsidRPr="000036C5">
              <w:rPr>
                <w:szCs w:val="24"/>
              </w:rPr>
              <w:t xml:space="preserve">submitted </w:t>
            </w:r>
            <w:r w:rsidR="008F18F0" w:rsidRPr="000036C5">
              <w:rPr>
                <w:szCs w:val="24"/>
              </w:rPr>
              <w:t xml:space="preserve">financial statements, also feels the statements speak for themselves without requiring the support of a </w:t>
            </w:r>
            <w:r w:rsidR="00E74793">
              <w:rPr>
                <w:szCs w:val="24"/>
              </w:rPr>
              <w:t>P</w:t>
            </w:r>
            <w:r w:rsidR="008F18F0" w:rsidRPr="000036C5">
              <w:rPr>
                <w:szCs w:val="24"/>
              </w:rPr>
              <w:t xml:space="preserve">erformance </w:t>
            </w:r>
            <w:r w:rsidR="00E74793">
              <w:rPr>
                <w:szCs w:val="24"/>
              </w:rPr>
              <w:t>B</w:t>
            </w:r>
            <w:r w:rsidR="008F18F0" w:rsidRPr="000036C5">
              <w:rPr>
                <w:szCs w:val="24"/>
              </w:rPr>
              <w:t xml:space="preserve">ond, IHG would be more than happy to pass those direct </w:t>
            </w:r>
            <w:r w:rsidR="00E74793">
              <w:rPr>
                <w:szCs w:val="24"/>
              </w:rPr>
              <w:t>P</w:t>
            </w:r>
            <w:r w:rsidR="008516E6" w:rsidRPr="000036C5">
              <w:rPr>
                <w:szCs w:val="24"/>
              </w:rPr>
              <w:t xml:space="preserve">erformance </w:t>
            </w:r>
            <w:r w:rsidR="00E74793">
              <w:rPr>
                <w:szCs w:val="24"/>
              </w:rPr>
              <w:t>B</w:t>
            </w:r>
            <w:r w:rsidR="008516E6" w:rsidRPr="000036C5">
              <w:rPr>
                <w:szCs w:val="24"/>
              </w:rPr>
              <w:t xml:space="preserve">ond </w:t>
            </w:r>
            <w:r w:rsidR="008F18F0" w:rsidRPr="000036C5">
              <w:rPr>
                <w:szCs w:val="24"/>
              </w:rPr>
              <w:t xml:space="preserve">savings along to the State of Indiana in form of lower plate and registration pricing.  </w:t>
            </w:r>
          </w:p>
        </w:tc>
      </w:tr>
    </w:tbl>
    <w:p w14:paraId="1B8EFC82" w14:textId="77777777" w:rsidR="00FD5220" w:rsidRPr="00480672" w:rsidRDefault="00FD5220" w:rsidP="00FD5220">
      <w:pPr>
        <w:widowControl/>
        <w:ind w:left="720"/>
        <w:rPr>
          <w:rFonts w:ascii="Garamond" w:hAnsi="Garamond"/>
          <w:szCs w:val="24"/>
        </w:rPr>
      </w:pPr>
    </w:p>
    <w:p w14:paraId="5779CA10" w14:textId="77777777" w:rsidR="003F442B" w:rsidRPr="00480672" w:rsidRDefault="0045070F" w:rsidP="008413B2">
      <w:pPr>
        <w:widowControl/>
        <w:numPr>
          <w:ilvl w:val="2"/>
          <w:numId w:val="3"/>
        </w:numPr>
        <w:rPr>
          <w:rFonts w:ascii="Garamond" w:hAnsi="Garamond"/>
          <w:szCs w:val="24"/>
        </w:rPr>
      </w:pPr>
      <w:r w:rsidRPr="00480672">
        <w:rPr>
          <w:rFonts w:ascii="Garamond" w:hAnsi="Garamond"/>
          <w:b/>
          <w:szCs w:val="24"/>
        </w:rPr>
        <w:t>General Information</w:t>
      </w:r>
      <w:r w:rsidRPr="00480672">
        <w:rPr>
          <w:rFonts w:ascii="Garamond" w:hAnsi="Garamond"/>
          <w:szCs w:val="24"/>
        </w:rPr>
        <w:t xml:space="preserve"> - Each Respondent must enter your company’s general information including contact information.  </w:t>
      </w:r>
    </w:p>
    <w:p w14:paraId="7649A28C" w14:textId="77777777" w:rsidR="0045070F" w:rsidRPr="00480672" w:rsidRDefault="77E7C301" w:rsidP="77E7C301">
      <w:pPr>
        <w:widowControl/>
        <w:ind w:left="720"/>
        <w:rPr>
          <w:rFonts w:ascii="Garamond" w:hAnsi="Garamond"/>
        </w:rPr>
      </w:pPr>
      <w:r w:rsidRPr="77E7C301">
        <w:rPr>
          <w:rFonts w:ascii="Garamond" w:hAnsi="Garamond"/>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5"/>
        <w:gridCol w:w="4335"/>
      </w:tblGrid>
      <w:tr w:rsidR="77E7C301" w14:paraId="14F8E655" w14:textId="77777777" w:rsidTr="3B6E2DC1">
        <w:tc>
          <w:tcPr>
            <w:tcW w:w="4295" w:type="dxa"/>
            <w:shd w:val="clear" w:color="auto" w:fill="B3B3B3"/>
          </w:tcPr>
          <w:p w14:paraId="40687D97" w14:textId="77777777" w:rsidR="77E7C301" w:rsidRDefault="77E7C301" w:rsidP="77E7C301">
            <w:pPr>
              <w:rPr>
                <w:rFonts w:ascii="Garamond" w:hAnsi="Garamond"/>
                <w:b/>
                <w:bCs/>
              </w:rPr>
            </w:pPr>
            <w:r w:rsidRPr="77E7C301">
              <w:rPr>
                <w:rFonts w:ascii="Garamond" w:hAnsi="Garamond"/>
                <w:b/>
                <w:bCs/>
              </w:rPr>
              <w:t>Business Information</w:t>
            </w:r>
          </w:p>
        </w:tc>
        <w:tc>
          <w:tcPr>
            <w:tcW w:w="4335" w:type="dxa"/>
            <w:tcBorders>
              <w:bottom w:val="single" w:sz="4" w:space="0" w:color="auto"/>
            </w:tcBorders>
            <w:shd w:val="clear" w:color="auto" w:fill="B3B3B3"/>
          </w:tcPr>
          <w:p w14:paraId="6761E007" w14:textId="77777777" w:rsidR="77E7C301" w:rsidRDefault="77E7C301" w:rsidP="77E7C301">
            <w:pPr>
              <w:rPr>
                <w:rFonts w:ascii="Garamond" w:hAnsi="Garamond"/>
              </w:rPr>
            </w:pPr>
          </w:p>
        </w:tc>
      </w:tr>
      <w:tr w:rsidR="77E7C301" w14:paraId="4E22AD08" w14:textId="77777777" w:rsidTr="3B6E2DC1">
        <w:tc>
          <w:tcPr>
            <w:tcW w:w="4295" w:type="dxa"/>
            <w:vAlign w:val="bottom"/>
          </w:tcPr>
          <w:p w14:paraId="68ADF650" w14:textId="77777777" w:rsidR="77E7C301" w:rsidRDefault="77E7C301" w:rsidP="77E7C301">
            <w:pPr>
              <w:rPr>
                <w:rFonts w:ascii="Garamond" w:hAnsi="Garamond"/>
              </w:rPr>
            </w:pPr>
            <w:r w:rsidRPr="77E7C301">
              <w:rPr>
                <w:rFonts w:ascii="Garamond" w:hAnsi="Garamond"/>
              </w:rPr>
              <w:t>Legal Name of Company</w:t>
            </w:r>
          </w:p>
        </w:tc>
        <w:tc>
          <w:tcPr>
            <w:tcW w:w="4335" w:type="dxa"/>
            <w:shd w:val="clear" w:color="auto" w:fill="FFFF99"/>
          </w:tcPr>
          <w:p w14:paraId="17355249" w14:textId="2524D435" w:rsidR="77E7C301" w:rsidRPr="00DE5104" w:rsidRDefault="77E7C301" w:rsidP="00E773DD">
            <w:pPr>
              <w:spacing w:line="259" w:lineRule="auto"/>
              <w:rPr>
                <w:rFonts w:cs="Calibri"/>
                <w:szCs w:val="24"/>
              </w:rPr>
            </w:pPr>
            <w:r w:rsidRPr="00DE5104">
              <w:rPr>
                <w:rFonts w:cs="Calibri"/>
                <w:szCs w:val="24"/>
              </w:rPr>
              <w:t>Irwin Hodson Group</w:t>
            </w:r>
            <w:r w:rsidR="00FC6536" w:rsidRPr="00DE5104">
              <w:rPr>
                <w:rFonts w:cs="Calibri"/>
                <w:szCs w:val="24"/>
              </w:rPr>
              <w:t xml:space="preserve"> Indiana</w:t>
            </w:r>
            <w:r w:rsidR="00012EFF" w:rsidRPr="00DE5104">
              <w:rPr>
                <w:rFonts w:cs="Calibri"/>
                <w:szCs w:val="24"/>
              </w:rPr>
              <w:t>,</w:t>
            </w:r>
            <w:r w:rsidR="00FC6536" w:rsidRPr="00DE5104">
              <w:rPr>
                <w:rFonts w:cs="Calibri"/>
                <w:szCs w:val="24"/>
              </w:rPr>
              <w:t xml:space="preserve"> LLC</w:t>
            </w:r>
          </w:p>
        </w:tc>
      </w:tr>
      <w:tr w:rsidR="77E7C301" w14:paraId="306BF1E9" w14:textId="77777777" w:rsidTr="3B6E2DC1">
        <w:tc>
          <w:tcPr>
            <w:tcW w:w="4295" w:type="dxa"/>
            <w:vAlign w:val="bottom"/>
          </w:tcPr>
          <w:p w14:paraId="7B8E44B0" w14:textId="77777777" w:rsidR="77E7C301" w:rsidRDefault="77E7C301" w:rsidP="77E7C301">
            <w:pPr>
              <w:rPr>
                <w:rFonts w:ascii="Garamond" w:hAnsi="Garamond"/>
              </w:rPr>
            </w:pPr>
            <w:r w:rsidRPr="77E7C301">
              <w:rPr>
                <w:rFonts w:ascii="Garamond" w:hAnsi="Garamond"/>
              </w:rPr>
              <w:t>Contact Name</w:t>
            </w:r>
          </w:p>
        </w:tc>
        <w:tc>
          <w:tcPr>
            <w:tcW w:w="4335" w:type="dxa"/>
            <w:shd w:val="clear" w:color="auto" w:fill="FFFF99"/>
          </w:tcPr>
          <w:p w14:paraId="6E8F6A6B" w14:textId="46201348" w:rsidR="77E7C301" w:rsidRPr="00DE5104" w:rsidRDefault="3B6E2DC1" w:rsidP="77E7C301">
            <w:pPr>
              <w:rPr>
                <w:rFonts w:cs="Calibri"/>
                <w:szCs w:val="24"/>
              </w:rPr>
            </w:pPr>
            <w:r w:rsidRPr="00DE5104">
              <w:rPr>
                <w:rFonts w:cs="Calibri"/>
                <w:szCs w:val="24"/>
              </w:rPr>
              <w:t>Paul Fussner</w:t>
            </w:r>
          </w:p>
        </w:tc>
      </w:tr>
      <w:tr w:rsidR="77E7C301" w14:paraId="54FCB023" w14:textId="77777777" w:rsidTr="3B6E2DC1">
        <w:tc>
          <w:tcPr>
            <w:tcW w:w="4295" w:type="dxa"/>
            <w:vAlign w:val="bottom"/>
          </w:tcPr>
          <w:p w14:paraId="1EFCA4A5" w14:textId="17F13376" w:rsidR="77E7C301" w:rsidRDefault="3B6E2DC1" w:rsidP="00E773DD">
            <w:pPr>
              <w:spacing w:line="259" w:lineRule="auto"/>
              <w:rPr>
                <w:rFonts w:ascii="Garamond" w:hAnsi="Garamond"/>
              </w:rPr>
            </w:pPr>
            <w:r w:rsidRPr="3B6E2DC1">
              <w:rPr>
                <w:rFonts w:ascii="Garamond" w:hAnsi="Garamond"/>
              </w:rPr>
              <w:t>Contact Title</w:t>
            </w:r>
          </w:p>
        </w:tc>
        <w:tc>
          <w:tcPr>
            <w:tcW w:w="4335" w:type="dxa"/>
            <w:shd w:val="clear" w:color="auto" w:fill="FFFF99"/>
          </w:tcPr>
          <w:p w14:paraId="74141B60" w14:textId="3295C2FF" w:rsidR="77E7C301" w:rsidRPr="00DE5104" w:rsidRDefault="3B6E2DC1" w:rsidP="77E7C301">
            <w:pPr>
              <w:rPr>
                <w:rFonts w:cs="Calibri"/>
                <w:szCs w:val="24"/>
              </w:rPr>
            </w:pPr>
            <w:r w:rsidRPr="00DE5104">
              <w:rPr>
                <w:rFonts w:cs="Calibri"/>
                <w:szCs w:val="24"/>
              </w:rPr>
              <w:t>Vice President</w:t>
            </w:r>
            <w:r w:rsidR="00AD6C8C" w:rsidRPr="00DE5104">
              <w:rPr>
                <w:rFonts w:cs="Calibri"/>
                <w:szCs w:val="24"/>
              </w:rPr>
              <w:t xml:space="preserve"> </w:t>
            </w:r>
            <w:r w:rsidR="00FF5A30" w:rsidRPr="00DE5104">
              <w:rPr>
                <w:rFonts w:cs="Calibri"/>
                <w:szCs w:val="24"/>
              </w:rPr>
              <w:t xml:space="preserve">&amp; </w:t>
            </w:r>
            <w:r w:rsidR="00AD6C8C" w:rsidRPr="00DE5104">
              <w:rPr>
                <w:rFonts w:cs="Calibri"/>
                <w:szCs w:val="24"/>
              </w:rPr>
              <w:t>Indiana Program Director</w:t>
            </w:r>
          </w:p>
        </w:tc>
      </w:tr>
      <w:tr w:rsidR="77E7C301" w14:paraId="1EFE18DE" w14:textId="77777777" w:rsidTr="3B6E2DC1">
        <w:tc>
          <w:tcPr>
            <w:tcW w:w="4295" w:type="dxa"/>
            <w:vAlign w:val="bottom"/>
          </w:tcPr>
          <w:p w14:paraId="3F1A96A6" w14:textId="77777777" w:rsidR="77E7C301" w:rsidRDefault="77E7C301" w:rsidP="77E7C301">
            <w:pPr>
              <w:rPr>
                <w:rFonts w:ascii="Garamond" w:hAnsi="Garamond"/>
              </w:rPr>
            </w:pPr>
            <w:r w:rsidRPr="77E7C301">
              <w:rPr>
                <w:rFonts w:ascii="Garamond" w:hAnsi="Garamond"/>
              </w:rPr>
              <w:t>Contact E-mail Address</w:t>
            </w:r>
          </w:p>
        </w:tc>
        <w:tc>
          <w:tcPr>
            <w:tcW w:w="4335" w:type="dxa"/>
            <w:shd w:val="clear" w:color="auto" w:fill="FFFF99"/>
          </w:tcPr>
          <w:p w14:paraId="59657A64" w14:textId="781534F4" w:rsidR="77E7C301" w:rsidRPr="00DE5104" w:rsidRDefault="3B6E2DC1" w:rsidP="77E7C301">
            <w:pPr>
              <w:rPr>
                <w:rFonts w:cs="Calibri"/>
                <w:szCs w:val="24"/>
              </w:rPr>
            </w:pPr>
            <w:r w:rsidRPr="00DE5104">
              <w:rPr>
                <w:rFonts w:cs="Calibri"/>
                <w:szCs w:val="24"/>
              </w:rPr>
              <w:t>Fussner@wihgroup.com</w:t>
            </w:r>
          </w:p>
        </w:tc>
      </w:tr>
      <w:tr w:rsidR="77E7C301" w14:paraId="2398CF43" w14:textId="77777777" w:rsidTr="3B6E2DC1">
        <w:tc>
          <w:tcPr>
            <w:tcW w:w="4295" w:type="dxa"/>
            <w:vAlign w:val="bottom"/>
          </w:tcPr>
          <w:p w14:paraId="61D75671" w14:textId="77777777" w:rsidR="77E7C301" w:rsidRDefault="77E7C301" w:rsidP="77E7C301">
            <w:pPr>
              <w:rPr>
                <w:rFonts w:ascii="Garamond" w:hAnsi="Garamond"/>
              </w:rPr>
            </w:pPr>
            <w:r w:rsidRPr="77E7C301">
              <w:rPr>
                <w:rFonts w:ascii="Garamond" w:hAnsi="Garamond"/>
              </w:rPr>
              <w:t>Company Mailing Address</w:t>
            </w:r>
          </w:p>
        </w:tc>
        <w:tc>
          <w:tcPr>
            <w:tcW w:w="4335" w:type="dxa"/>
            <w:shd w:val="clear" w:color="auto" w:fill="FFFF99"/>
          </w:tcPr>
          <w:p w14:paraId="732DF2B3" w14:textId="5B209457" w:rsidR="77E7C301" w:rsidRPr="00DE5104" w:rsidRDefault="00E74793" w:rsidP="77E7C301">
            <w:pPr>
              <w:rPr>
                <w:rFonts w:cs="Calibri"/>
                <w:szCs w:val="24"/>
              </w:rPr>
            </w:pPr>
            <w:r>
              <w:rPr>
                <w:rFonts w:cs="Calibri"/>
                <w:szCs w:val="24"/>
              </w:rPr>
              <w:t>PO Box 5176</w:t>
            </w:r>
          </w:p>
        </w:tc>
      </w:tr>
      <w:tr w:rsidR="77E7C301" w14:paraId="526B60D4" w14:textId="77777777" w:rsidTr="3B6E2DC1">
        <w:tc>
          <w:tcPr>
            <w:tcW w:w="4295" w:type="dxa"/>
            <w:vAlign w:val="bottom"/>
          </w:tcPr>
          <w:p w14:paraId="7D79294A" w14:textId="77777777" w:rsidR="77E7C301" w:rsidRDefault="77E7C301" w:rsidP="77E7C301">
            <w:pPr>
              <w:rPr>
                <w:rFonts w:ascii="Garamond" w:hAnsi="Garamond"/>
              </w:rPr>
            </w:pPr>
            <w:r w:rsidRPr="77E7C301">
              <w:rPr>
                <w:rFonts w:ascii="Garamond" w:hAnsi="Garamond"/>
              </w:rPr>
              <w:t>Company City, State, Zip</w:t>
            </w:r>
          </w:p>
        </w:tc>
        <w:tc>
          <w:tcPr>
            <w:tcW w:w="4335" w:type="dxa"/>
            <w:shd w:val="clear" w:color="auto" w:fill="FFFF99"/>
          </w:tcPr>
          <w:p w14:paraId="58B11E96" w14:textId="45355A7E" w:rsidR="77E7C301" w:rsidRPr="00DE5104" w:rsidRDefault="00AD6C8C" w:rsidP="77E7C301">
            <w:pPr>
              <w:rPr>
                <w:rFonts w:cs="Calibri"/>
                <w:szCs w:val="24"/>
              </w:rPr>
            </w:pPr>
            <w:r w:rsidRPr="00DE5104">
              <w:rPr>
                <w:rFonts w:cs="Calibri"/>
                <w:szCs w:val="24"/>
              </w:rPr>
              <w:t>Fort Wayne, IN</w:t>
            </w:r>
            <w:r w:rsidR="0049212B" w:rsidRPr="00DE5104">
              <w:rPr>
                <w:rFonts w:cs="Calibri"/>
                <w:szCs w:val="24"/>
              </w:rPr>
              <w:t>,</w:t>
            </w:r>
            <w:r w:rsidRPr="00DE5104">
              <w:rPr>
                <w:rFonts w:cs="Calibri"/>
                <w:szCs w:val="24"/>
              </w:rPr>
              <w:t xml:space="preserve"> 468</w:t>
            </w:r>
            <w:r w:rsidR="00C50704">
              <w:rPr>
                <w:rFonts w:cs="Calibri"/>
                <w:szCs w:val="24"/>
              </w:rPr>
              <w:t>9</w:t>
            </w:r>
            <w:r w:rsidRPr="00DE5104">
              <w:rPr>
                <w:rFonts w:cs="Calibri"/>
                <w:szCs w:val="24"/>
              </w:rPr>
              <w:t>5</w:t>
            </w:r>
          </w:p>
        </w:tc>
      </w:tr>
      <w:tr w:rsidR="77E7C301" w14:paraId="09F2A0BC" w14:textId="77777777" w:rsidTr="3B6E2DC1">
        <w:tc>
          <w:tcPr>
            <w:tcW w:w="4295" w:type="dxa"/>
            <w:vAlign w:val="bottom"/>
          </w:tcPr>
          <w:p w14:paraId="67F164A6" w14:textId="77777777" w:rsidR="77E7C301" w:rsidRDefault="77E7C301" w:rsidP="77E7C301">
            <w:pPr>
              <w:rPr>
                <w:rFonts w:ascii="Garamond" w:hAnsi="Garamond"/>
              </w:rPr>
            </w:pPr>
            <w:r w:rsidRPr="77E7C301">
              <w:rPr>
                <w:rFonts w:ascii="Garamond" w:hAnsi="Garamond"/>
              </w:rPr>
              <w:t>Company Telephone Number</w:t>
            </w:r>
          </w:p>
        </w:tc>
        <w:tc>
          <w:tcPr>
            <w:tcW w:w="4335" w:type="dxa"/>
            <w:shd w:val="clear" w:color="auto" w:fill="FFFF99"/>
          </w:tcPr>
          <w:p w14:paraId="604643C8" w14:textId="25877C0E" w:rsidR="77E7C301" w:rsidRPr="00DE5104" w:rsidRDefault="00187F7B" w:rsidP="77E7C301">
            <w:pPr>
              <w:rPr>
                <w:rFonts w:cs="Calibri"/>
                <w:szCs w:val="24"/>
              </w:rPr>
            </w:pPr>
            <w:r>
              <w:rPr>
                <w:rFonts w:cs="Calibri"/>
                <w:szCs w:val="24"/>
              </w:rPr>
              <w:t>(260) 48</w:t>
            </w:r>
            <w:r w:rsidR="005C1380">
              <w:rPr>
                <w:rFonts w:cs="Calibri"/>
                <w:szCs w:val="24"/>
              </w:rPr>
              <w:t>2-</w:t>
            </w:r>
            <w:r>
              <w:rPr>
                <w:rFonts w:cs="Calibri"/>
                <w:szCs w:val="24"/>
              </w:rPr>
              <w:t>8052</w:t>
            </w:r>
          </w:p>
        </w:tc>
      </w:tr>
      <w:tr w:rsidR="77E7C301" w14:paraId="1558D5B9" w14:textId="77777777" w:rsidTr="3B6E2DC1">
        <w:tc>
          <w:tcPr>
            <w:tcW w:w="4295" w:type="dxa"/>
            <w:vAlign w:val="bottom"/>
          </w:tcPr>
          <w:p w14:paraId="17D528C8" w14:textId="77777777" w:rsidR="77E7C301" w:rsidRDefault="77E7C301" w:rsidP="77E7C301">
            <w:pPr>
              <w:rPr>
                <w:rFonts w:ascii="Garamond" w:hAnsi="Garamond"/>
              </w:rPr>
            </w:pPr>
            <w:r w:rsidRPr="77E7C301">
              <w:rPr>
                <w:rFonts w:ascii="Garamond" w:hAnsi="Garamond"/>
              </w:rPr>
              <w:t>Company Fax Number</w:t>
            </w:r>
          </w:p>
        </w:tc>
        <w:tc>
          <w:tcPr>
            <w:tcW w:w="4335" w:type="dxa"/>
            <w:shd w:val="clear" w:color="auto" w:fill="FFFF99"/>
          </w:tcPr>
          <w:p w14:paraId="71495D27" w14:textId="473B1BF0" w:rsidR="77E7C301" w:rsidRPr="00DE5104" w:rsidRDefault="001E69D4" w:rsidP="77E7C301">
            <w:pPr>
              <w:rPr>
                <w:rFonts w:cs="Calibri"/>
                <w:szCs w:val="24"/>
              </w:rPr>
            </w:pPr>
            <w:r>
              <w:rPr>
                <w:rFonts w:cs="Calibri"/>
                <w:szCs w:val="24"/>
              </w:rPr>
              <w:t xml:space="preserve">(503) </w:t>
            </w:r>
            <w:r w:rsidR="002F6B1D">
              <w:rPr>
                <w:rFonts w:cs="Calibri"/>
                <w:szCs w:val="24"/>
              </w:rPr>
              <w:t>234-</w:t>
            </w:r>
            <w:r w:rsidR="00CC5CF8">
              <w:rPr>
                <w:rFonts w:cs="Calibri"/>
                <w:szCs w:val="24"/>
              </w:rPr>
              <w:t>1761</w:t>
            </w:r>
          </w:p>
        </w:tc>
      </w:tr>
      <w:tr w:rsidR="77E7C301" w14:paraId="4DB212FC" w14:textId="77777777" w:rsidTr="3B6E2DC1">
        <w:tc>
          <w:tcPr>
            <w:tcW w:w="4295" w:type="dxa"/>
            <w:vAlign w:val="bottom"/>
          </w:tcPr>
          <w:p w14:paraId="55AE6CA6" w14:textId="77777777" w:rsidR="77E7C301" w:rsidRDefault="77E7C301" w:rsidP="77E7C301">
            <w:pPr>
              <w:rPr>
                <w:rFonts w:ascii="Garamond" w:hAnsi="Garamond"/>
              </w:rPr>
            </w:pPr>
            <w:r w:rsidRPr="77E7C301">
              <w:rPr>
                <w:rFonts w:ascii="Garamond" w:hAnsi="Garamond"/>
              </w:rPr>
              <w:t>Company Website Address</w:t>
            </w:r>
          </w:p>
        </w:tc>
        <w:tc>
          <w:tcPr>
            <w:tcW w:w="4335" w:type="dxa"/>
            <w:shd w:val="clear" w:color="auto" w:fill="FFFF99"/>
          </w:tcPr>
          <w:p w14:paraId="7963BA26" w14:textId="46F708EA" w:rsidR="77E7C301" w:rsidRPr="00DE5104" w:rsidRDefault="00CC2451" w:rsidP="77E7C301">
            <w:pPr>
              <w:rPr>
                <w:rFonts w:cs="Calibri"/>
                <w:szCs w:val="24"/>
              </w:rPr>
            </w:pPr>
            <w:r>
              <w:rPr>
                <w:rFonts w:cs="Calibri"/>
                <w:szCs w:val="24"/>
              </w:rPr>
              <w:t>www.</w:t>
            </w:r>
            <w:r w:rsidR="3B6E2DC1" w:rsidRPr="00DE5104">
              <w:rPr>
                <w:rFonts w:cs="Calibri"/>
                <w:szCs w:val="24"/>
              </w:rPr>
              <w:t>irwinhodsongroup.com</w:t>
            </w:r>
          </w:p>
        </w:tc>
      </w:tr>
      <w:tr w:rsidR="77E7C301" w14:paraId="037A1F63" w14:textId="77777777" w:rsidTr="3B6E2DC1">
        <w:tc>
          <w:tcPr>
            <w:tcW w:w="4295" w:type="dxa"/>
            <w:vAlign w:val="bottom"/>
          </w:tcPr>
          <w:p w14:paraId="093C2DA0" w14:textId="77777777" w:rsidR="77E7C301" w:rsidRDefault="77E7C301" w:rsidP="77E7C301">
            <w:pPr>
              <w:rPr>
                <w:rFonts w:ascii="Garamond" w:hAnsi="Garamond"/>
              </w:rPr>
            </w:pPr>
            <w:r w:rsidRPr="77E7C301">
              <w:rPr>
                <w:rFonts w:ascii="Garamond" w:hAnsi="Garamond"/>
              </w:rPr>
              <w:t>Federal Tax Identification Number (FTIN)</w:t>
            </w:r>
          </w:p>
        </w:tc>
        <w:tc>
          <w:tcPr>
            <w:tcW w:w="4335" w:type="dxa"/>
            <w:shd w:val="clear" w:color="auto" w:fill="FFFF99"/>
          </w:tcPr>
          <w:p w14:paraId="059D3B9E" w14:textId="2C0224A6" w:rsidR="77E7C301" w:rsidRPr="00DE5104" w:rsidRDefault="00D208D7" w:rsidP="3B6E2DC1">
            <w:pPr>
              <w:rPr>
                <w:rFonts w:cs="Calibri"/>
                <w:szCs w:val="24"/>
              </w:rPr>
            </w:pPr>
            <w:r>
              <w:rPr>
                <w:rFonts w:eastAsia="Garamond" w:cs="Calibri"/>
                <w:szCs w:val="24"/>
              </w:rPr>
              <w:t>47-3931959</w:t>
            </w:r>
          </w:p>
        </w:tc>
      </w:tr>
      <w:tr w:rsidR="77E7C301" w14:paraId="51FF0F71" w14:textId="77777777" w:rsidTr="3B6E2DC1">
        <w:tc>
          <w:tcPr>
            <w:tcW w:w="4295" w:type="dxa"/>
            <w:vAlign w:val="bottom"/>
          </w:tcPr>
          <w:p w14:paraId="3DE74A2E" w14:textId="77777777" w:rsidR="77E7C301" w:rsidRDefault="77E7C301" w:rsidP="77E7C301">
            <w:pPr>
              <w:rPr>
                <w:rFonts w:ascii="Garamond" w:hAnsi="Garamond"/>
              </w:rPr>
            </w:pPr>
            <w:r w:rsidRPr="77E7C301">
              <w:rPr>
                <w:rFonts w:ascii="Garamond" w:hAnsi="Garamond"/>
              </w:rPr>
              <w:t>Number of Employees (company)</w:t>
            </w:r>
          </w:p>
        </w:tc>
        <w:tc>
          <w:tcPr>
            <w:tcW w:w="4335" w:type="dxa"/>
            <w:shd w:val="clear" w:color="auto" w:fill="FFFF99"/>
          </w:tcPr>
          <w:p w14:paraId="64B4094E" w14:textId="6944D14A" w:rsidR="77E7C301" w:rsidRPr="00DE5104" w:rsidRDefault="00560B04" w:rsidP="77E7C301">
            <w:pPr>
              <w:spacing w:line="259" w:lineRule="auto"/>
              <w:rPr>
                <w:rFonts w:cs="Calibri"/>
                <w:szCs w:val="24"/>
              </w:rPr>
            </w:pPr>
            <w:r>
              <w:rPr>
                <w:rFonts w:cs="Calibri"/>
                <w:szCs w:val="24"/>
              </w:rPr>
              <w:t>8</w:t>
            </w:r>
            <w:r w:rsidR="00583B39">
              <w:rPr>
                <w:rFonts w:cs="Calibri"/>
                <w:szCs w:val="24"/>
              </w:rPr>
              <w:t xml:space="preserve"> (</w:t>
            </w:r>
            <w:r w:rsidR="00B552B9">
              <w:rPr>
                <w:rFonts w:cs="Calibri"/>
                <w:szCs w:val="24"/>
              </w:rPr>
              <w:t>Group</w:t>
            </w:r>
            <w:r w:rsidR="00583B39">
              <w:rPr>
                <w:rFonts w:cs="Calibri"/>
                <w:szCs w:val="24"/>
              </w:rPr>
              <w:t xml:space="preserve"> Consolidated </w:t>
            </w:r>
            <w:r w:rsidR="00C31922">
              <w:rPr>
                <w:rFonts w:cs="Calibri"/>
                <w:szCs w:val="24"/>
              </w:rPr>
              <w:t>–</w:t>
            </w:r>
            <w:r w:rsidR="00583B39">
              <w:rPr>
                <w:rFonts w:cs="Calibri"/>
                <w:szCs w:val="24"/>
              </w:rPr>
              <w:t xml:space="preserve"> </w:t>
            </w:r>
            <w:r w:rsidR="00C31922">
              <w:rPr>
                <w:rFonts w:cs="Calibri"/>
                <w:szCs w:val="24"/>
              </w:rPr>
              <w:t>21)</w:t>
            </w:r>
          </w:p>
        </w:tc>
      </w:tr>
      <w:tr w:rsidR="77E7C301" w14:paraId="0EDF629F" w14:textId="77777777" w:rsidTr="3B6E2DC1">
        <w:tc>
          <w:tcPr>
            <w:tcW w:w="4295" w:type="dxa"/>
            <w:vAlign w:val="bottom"/>
          </w:tcPr>
          <w:p w14:paraId="414796DC" w14:textId="77777777" w:rsidR="77E7C301" w:rsidRDefault="77E7C301" w:rsidP="77E7C301">
            <w:pPr>
              <w:rPr>
                <w:rFonts w:ascii="Garamond" w:hAnsi="Garamond"/>
              </w:rPr>
            </w:pPr>
            <w:r w:rsidRPr="77E7C301">
              <w:rPr>
                <w:rFonts w:ascii="Garamond" w:hAnsi="Garamond"/>
              </w:rPr>
              <w:t>Years of Experience</w:t>
            </w:r>
          </w:p>
        </w:tc>
        <w:tc>
          <w:tcPr>
            <w:tcW w:w="4335" w:type="dxa"/>
            <w:shd w:val="clear" w:color="auto" w:fill="FFFF99"/>
          </w:tcPr>
          <w:p w14:paraId="34FE96E6" w14:textId="36668981" w:rsidR="77E7C301" w:rsidRPr="00DE5104" w:rsidRDefault="00D72B6D" w:rsidP="77E7C301">
            <w:pPr>
              <w:rPr>
                <w:rFonts w:cs="Calibri"/>
                <w:szCs w:val="24"/>
              </w:rPr>
            </w:pPr>
            <w:r w:rsidRPr="00DE5104">
              <w:rPr>
                <w:rFonts w:cs="Calibri"/>
                <w:szCs w:val="24"/>
              </w:rPr>
              <w:t>+</w:t>
            </w:r>
            <w:r w:rsidR="77E7C301" w:rsidRPr="00DE5104">
              <w:rPr>
                <w:rFonts w:cs="Calibri"/>
                <w:szCs w:val="24"/>
              </w:rPr>
              <w:t>100</w:t>
            </w:r>
          </w:p>
        </w:tc>
      </w:tr>
      <w:tr w:rsidR="77E7C301" w14:paraId="567F9C8F" w14:textId="77777777" w:rsidTr="3B6E2DC1">
        <w:tc>
          <w:tcPr>
            <w:tcW w:w="4295" w:type="dxa"/>
            <w:vAlign w:val="bottom"/>
          </w:tcPr>
          <w:p w14:paraId="2AFC08C9" w14:textId="77777777" w:rsidR="77E7C301" w:rsidRDefault="77E7C301" w:rsidP="77E7C301">
            <w:pPr>
              <w:rPr>
                <w:rFonts w:ascii="Garamond" w:hAnsi="Garamond"/>
              </w:rPr>
            </w:pPr>
            <w:r w:rsidRPr="77E7C301">
              <w:rPr>
                <w:rFonts w:ascii="Garamond" w:hAnsi="Garamond"/>
              </w:rPr>
              <w:t>Number of U.S. Offices</w:t>
            </w:r>
          </w:p>
        </w:tc>
        <w:tc>
          <w:tcPr>
            <w:tcW w:w="4335" w:type="dxa"/>
            <w:shd w:val="clear" w:color="auto" w:fill="FFFF99"/>
          </w:tcPr>
          <w:p w14:paraId="44969E02" w14:textId="16B5DDAD" w:rsidR="77E7C301" w:rsidRPr="00DE5104" w:rsidRDefault="000932FB" w:rsidP="77E7C301">
            <w:pPr>
              <w:rPr>
                <w:rFonts w:cs="Calibri"/>
                <w:szCs w:val="24"/>
              </w:rPr>
            </w:pPr>
            <w:r w:rsidRPr="00DE5104">
              <w:rPr>
                <w:rFonts w:cs="Calibri"/>
                <w:szCs w:val="24"/>
              </w:rPr>
              <w:t>5</w:t>
            </w:r>
          </w:p>
        </w:tc>
      </w:tr>
      <w:tr w:rsidR="77E7C301" w14:paraId="72FFC4F9" w14:textId="77777777" w:rsidTr="3B6E2DC1">
        <w:tc>
          <w:tcPr>
            <w:tcW w:w="4295" w:type="dxa"/>
            <w:vAlign w:val="bottom"/>
          </w:tcPr>
          <w:p w14:paraId="47D19CDE" w14:textId="77777777" w:rsidR="77E7C301" w:rsidRDefault="77E7C301" w:rsidP="77E7C301">
            <w:pPr>
              <w:rPr>
                <w:rFonts w:ascii="Garamond" w:hAnsi="Garamond"/>
              </w:rPr>
            </w:pPr>
            <w:r w:rsidRPr="77E7C301">
              <w:rPr>
                <w:rFonts w:ascii="Garamond" w:hAnsi="Garamond"/>
              </w:rPr>
              <w:t>Year Indiana Office Established (if applicable)</w:t>
            </w:r>
          </w:p>
        </w:tc>
        <w:tc>
          <w:tcPr>
            <w:tcW w:w="4335" w:type="dxa"/>
            <w:shd w:val="clear" w:color="auto" w:fill="FFFF99"/>
          </w:tcPr>
          <w:p w14:paraId="726B1BFD" w14:textId="6EDE84E0" w:rsidR="77E7C301" w:rsidRPr="00DE5104" w:rsidRDefault="00054115" w:rsidP="77E7C301">
            <w:pPr>
              <w:rPr>
                <w:rFonts w:cs="Calibri"/>
                <w:szCs w:val="24"/>
              </w:rPr>
            </w:pPr>
            <w:r w:rsidRPr="00DE5104">
              <w:rPr>
                <w:rFonts w:cs="Calibri"/>
                <w:szCs w:val="24"/>
              </w:rPr>
              <w:t>2015</w:t>
            </w:r>
          </w:p>
        </w:tc>
      </w:tr>
      <w:tr w:rsidR="77E7C301" w14:paraId="664956E8" w14:textId="77777777" w:rsidTr="3B6E2DC1">
        <w:tc>
          <w:tcPr>
            <w:tcW w:w="4295" w:type="dxa"/>
            <w:vAlign w:val="bottom"/>
          </w:tcPr>
          <w:p w14:paraId="2B916260" w14:textId="77777777" w:rsidR="77E7C301" w:rsidRDefault="77E7C301" w:rsidP="77E7C301">
            <w:pPr>
              <w:rPr>
                <w:rFonts w:ascii="Garamond" w:hAnsi="Garamond"/>
              </w:rPr>
            </w:pPr>
            <w:r w:rsidRPr="77E7C301">
              <w:rPr>
                <w:rFonts w:ascii="Garamond" w:hAnsi="Garamond"/>
              </w:rPr>
              <w:t>Parent Company (if applicable)</w:t>
            </w:r>
          </w:p>
        </w:tc>
        <w:tc>
          <w:tcPr>
            <w:tcW w:w="4335" w:type="dxa"/>
            <w:shd w:val="clear" w:color="auto" w:fill="FFFF99"/>
          </w:tcPr>
          <w:p w14:paraId="5A8AE63B" w14:textId="4B3104E6" w:rsidR="77E7C301" w:rsidRPr="00DE5104" w:rsidRDefault="00746704" w:rsidP="77E7C301">
            <w:pPr>
              <w:rPr>
                <w:rFonts w:cs="Calibri"/>
                <w:szCs w:val="24"/>
              </w:rPr>
            </w:pPr>
            <w:r w:rsidRPr="00DE5104">
              <w:rPr>
                <w:rFonts w:eastAsia="Garamond" w:cs="Calibri"/>
                <w:szCs w:val="24"/>
              </w:rPr>
              <w:t>Irwin Hodson Group</w:t>
            </w:r>
            <w:r w:rsidR="00054115" w:rsidRPr="00DE5104">
              <w:rPr>
                <w:rFonts w:eastAsia="Garamond" w:cs="Calibri"/>
                <w:szCs w:val="24"/>
              </w:rPr>
              <w:t>,</w:t>
            </w:r>
            <w:r w:rsidRPr="00DE5104">
              <w:rPr>
                <w:rFonts w:eastAsia="Garamond" w:cs="Calibri"/>
                <w:szCs w:val="24"/>
              </w:rPr>
              <w:t xml:space="preserve"> LLC</w:t>
            </w:r>
          </w:p>
        </w:tc>
      </w:tr>
      <w:tr w:rsidR="77E7C301" w14:paraId="600B2200" w14:textId="77777777" w:rsidTr="3B6E2DC1">
        <w:tc>
          <w:tcPr>
            <w:tcW w:w="4295" w:type="dxa"/>
            <w:vAlign w:val="bottom"/>
          </w:tcPr>
          <w:p w14:paraId="45293E54" w14:textId="77777777" w:rsidR="77E7C301" w:rsidRDefault="77E7C301" w:rsidP="77E7C301">
            <w:pPr>
              <w:rPr>
                <w:rFonts w:ascii="Garamond" w:hAnsi="Garamond"/>
              </w:rPr>
            </w:pPr>
            <w:r w:rsidRPr="77E7C301">
              <w:rPr>
                <w:rFonts w:ascii="Garamond" w:hAnsi="Garamond"/>
              </w:rPr>
              <w:t>Revenues ($MM, previous year)</w:t>
            </w:r>
          </w:p>
        </w:tc>
        <w:tc>
          <w:tcPr>
            <w:tcW w:w="4335" w:type="dxa"/>
            <w:shd w:val="clear" w:color="auto" w:fill="FFFF99"/>
          </w:tcPr>
          <w:p w14:paraId="722E6C59" w14:textId="7D79339A" w:rsidR="77E7C301" w:rsidRPr="00DE5104" w:rsidRDefault="007164F5" w:rsidP="77E7C301">
            <w:pPr>
              <w:rPr>
                <w:rFonts w:cs="Calibri"/>
                <w:szCs w:val="24"/>
              </w:rPr>
            </w:pPr>
            <w:r>
              <w:rPr>
                <w:rFonts w:cs="Calibri"/>
                <w:szCs w:val="24"/>
              </w:rPr>
              <w:t>&lt;</w:t>
            </w:r>
            <w:r w:rsidR="009A697C">
              <w:rPr>
                <w:rFonts w:cs="Calibri"/>
                <w:szCs w:val="24"/>
              </w:rPr>
              <w:t>$</w:t>
            </w:r>
            <w:r>
              <w:rPr>
                <w:rFonts w:cs="Calibri"/>
                <w:szCs w:val="24"/>
              </w:rPr>
              <w:t>1M</w:t>
            </w:r>
            <w:r w:rsidR="00A62EC6">
              <w:rPr>
                <w:rFonts w:cs="Calibri"/>
                <w:szCs w:val="24"/>
              </w:rPr>
              <w:t xml:space="preserve"> (</w:t>
            </w:r>
            <w:r w:rsidR="007A7B96">
              <w:rPr>
                <w:rFonts w:cs="Calibri"/>
                <w:szCs w:val="24"/>
              </w:rPr>
              <w:t xml:space="preserve">Group </w:t>
            </w:r>
            <w:r w:rsidR="00A62EC6">
              <w:rPr>
                <w:rFonts w:cs="Calibri"/>
                <w:szCs w:val="24"/>
              </w:rPr>
              <w:t>Consol</w:t>
            </w:r>
            <w:r w:rsidR="004A7582">
              <w:rPr>
                <w:rFonts w:cs="Calibri"/>
                <w:szCs w:val="24"/>
              </w:rPr>
              <w:t>idated</w:t>
            </w:r>
            <w:r w:rsidR="004B453C">
              <w:rPr>
                <w:rFonts w:cs="Calibri"/>
                <w:szCs w:val="24"/>
              </w:rPr>
              <w:t xml:space="preserve"> - $</w:t>
            </w:r>
            <w:r w:rsidR="00B552B9">
              <w:rPr>
                <w:rFonts w:cs="Calibri"/>
                <w:szCs w:val="24"/>
              </w:rPr>
              <w:t>13.8M)</w:t>
            </w:r>
          </w:p>
        </w:tc>
      </w:tr>
      <w:tr w:rsidR="77E7C301" w14:paraId="33921BA7" w14:textId="77777777" w:rsidTr="3B6E2DC1">
        <w:tc>
          <w:tcPr>
            <w:tcW w:w="4295" w:type="dxa"/>
            <w:vAlign w:val="bottom"/>
          </w:tcPr>
          <w:p w14:paraId="426B5340" w14:textId="77777777" w:rsidR="77E7C301" w:rsidRDefault="77E7C301" w:rsidP="77E7C301">
            <w:pPr>
              <w:rPr>
                <w:rFonts w:ascii="Garamond" w:hAnsi="Garamond"/>
              </w:rPr>
            </w:pPr>
            <w:r w:rsidRPr="77E7C301">
              <w:rPr>
                <w:rFonts w:ascii="Garamond" w:hAnsi="Garamond"/>
              </w:rPr>
              <w:t>Revenues ($MM, 2 years prior)</w:t>
            </w:r>
          </w:p>
        </w:tc>
        <w:tc>
          <w:tcPr>
            <w:tcW w:w="4335" w:type="dxa"/>
            <w:shd w:val="clear" w:color="auto" w:fill="FFFF99"/>
          </w:tcPr>
          <w:p w14:paraId="2C8E44EF" w14:textId="4AA7F757" w:rsidR="77E7C301" w:rsidRPr="00DE5104" w:rsidRDefault="007164F5" w:rsidP="77E7C301">
            <w:pPr>
              <w:rPr>
                <w:rFonts w:cs="Calibri"/>
                <w:szCs w:val="24"/>
              </w:rPr>
            </w:pPr>
            <w:r>
              <w:rPr>
                <w:rFonts w:cs="Calibri"/>
                <w:szCs w:val="24"/>
              </w:rPr>
              <w:t>&lt;</w:t>
            </w:r>
            <w:r w:rsidR="003751AB">
              <w:rPr>
                <w:rFonts w:cs="Calibri"/>
                <w:szCs w:val="24"/>
              </w:rPr>
              <w:t>$</w:t>
            </w:r>
            <w:r>
              <w:rPr>
                <w:rFonts w:cs="Calibri"/>
                <w:szCs w:val="24"/>
              </w:rPr>
              <w:t>1M (Group Consol</w:t>
            </w:r>
            <w:r w:rsidR="004A7582">
              <w:rPr>
                <w:rFonts w:cs="Calibri"/>
                <w:szCs w:val="24"/>
              </w:rPr>
              <w:t>idated</w:t>
            </w:r>
            <w:r>
              <w:rPr>
                <w:rFonts w:cs="Calibri"/>
                <w:szCs w:val="24"/>
              </w:rPr>
              <w:t xml:space="preserve"> - $</w:t>
            </w:r>
            <w:r w:rsidR="00707D38">
              <w:rPr>
                <w:rFonts w:cs="Calibri"/>
                <w:szCs w:val="24"/>
              </w:rPr>
              <w:t>10.5M)</w:t>
            </w:r>
          </w:p>
        </w:tc>
      </w:tr>
      <w:tr w:rsidR="77E7C301" w14:paraId="2E02B6CF" w14:textId="77777777" w:rsidTr="3B6E2DC1">
        <w:tc>
          <w:tcPr>
            <w:tcW w:w="4295" w:type="dxa"/>
            <w:vAlign w:val="bottom"/>
          </w:tcPr>
          <w:p w14:paraId="03ED7053" w14:textId="1C83F605" w:rsidR="77E7C301" w:rsidRDefault="77E7C301" w:rsidP="77E7C301">
            <w:pPr>
              <w:rPr>
                <w:rFonts w:ascii="Garamond" w:hAnsi="Garamond"/>
              </w:rPr>
            </w:pPr>
            <w:r w:rsidRPr="77E7C301">
              <w:rPr>
                <w:rFonts w:ascii="Garamond" w:hAnsi="Garamond"/>
              </w:rPr>
              <w:t>% Of Revenue from Indiana customers</w:t>
            </w:r>
          </w:p>
        </w:tc>
        <w:tc>
          <w:tcPr>
            <w:tcW w:w="4335" w:type="dxa"/>
            <w:shd w:val="clear" w:color="auto" w:fill="FFFF99"/>
          </w:tcPr>
          <w:p w14:paraId="3E6D3ED5" w14:textId="48B43DA8" w:rsidR="77E7C301" w:rsidRPr="00DE5104" w:rsidRDefault="00707D38" w:rsidP="77E7C301">
            <w:pPr>
              <w:rPr>
                <w:rFonts w:cs="Calibri"/>
                <w:szCs w:val="24"/>
              </w:rPr>
            </w:pPr>
            <w:r>
              <w:rPr>
                <w:rFonts w:cs="Calibri"/>
                <w:szCs w:val="24"/>
              </w:rPr>
              <w:t xml:space="preserve">100% (Group </w:t>
            </w:r>
            <w:r w:rsidR="00E622C1">
              <w:rPr>
                <w:rFonts w:cs="Calibri"/>
                <w:szCs w:val="24"/>
              </w:rPr>
              <w:t>Consolidated</w:t>
            </w:r>
            <w:ins w:id="8" w:author="Derek Chitty" w:date="2020-05-26T16:13:00Z">
              <w:r w:rsidR="00E622C1">
                <w:rPr>
                  <w:rFonts w:cs="Calibri"/>
                  <w:szCs w:val="24"/>
                </w:rPr>
                <w:t xml:space="preserve"> </w:t>
              </w:r>
              <w:r w:rsidR="007B5FC5">
                <w:rPr>
                  <w:rFonts w:cs="Calibri"/>
                  <w:szCs w:val="24"/>
                </w:rPr>
                <w:t>-</w:t>
              </w:r>
            </w:ins>
            <w:r>
              <w:rPr>
                <w:rFonts w:cs="Calibri"/>
                <w:szCs w:val="24"/>
              </w:rPr>
              <w:t xml:space="preserve"> </w:t>
            </w:r>
            <w:r w:rsidR="00E622C1">
              <w:rPr>
                <w:rFonts w:cs="Calibri"/>
                <w:szCs w:val="24"/>
              </w:rPr>
              <w:t>37</w:t>
            </w:r>
            <w:r w:rsidR="007D0A6D">
              <w:rPr>
                <w:rFonts w:cs="Calibri"/>
                <w:szCs w:val="24"/>
              </w:rPr>
              <w:t>%</w:t>
            </w:r>
            <w:r w:rsidR="00C35889">
              <w:rPr>
                <w:rFonts w:cs="Calibri"/>
                <w:szCs w:val="24"/>
              </w:rPr>
              <w:t>)</w:t>
            </w:r>
          </w:p>
        </w:tc>
      </w:tr>
    </w:tbl>
    <w:p w14:paraId="27D2088B" w14:textId="71B5FFBA" w:rsidR="77E7C301" w:rsidRDefault="77E7C301" w:rsidP="00BD63AA">
      <w:pPr>
        <w:rPr>
          <w:rFonts w:ascii="Garamond" w:hAnsi="Garamond"/>
        </w:rPr>
      </w:pPr>
    </w:p>
    <w:p w14:paraId="2C056DA4" w14:textId="6225FD01" w:rsidR="77E7C301" w:rsidRDefault="77E7C301" w:rsidP="77E7C301">
      <w:pPr>
        <w:rPr>
          <w:rFonts w:ascii="Garamond" w:hAnsi="Garamond"/>
          <w:b/>
          <w:bCs/>
        </w:rPr>
      </w:pPr>
    </w:p>
    <w:p w14:paraId="59677F74" w14:textId="77777777" w:rsidR="0000708C" w:rsidRPr="00D42B3E" w:rsidRDefault="0000708C" w:rsidP="008413B2">
      <w:pPr>
        <w:widowControl/>
        <w:numPr>
          <w:ilvl w:val="1"/>
          <w:numId w:val="4"/>
        </w:numPr>
        <w:rPr>
          <w:rFonts w:ascii="Garamond" w:hAnsi="Garamond" w:cs="Calibri"/>
          <w:b/>
        </w:rPr>
      </w:pPr>
      <w:r w:rsidRPr="00D42B3E">
        <w:rPr>
          <w:rFonts w:ascii="Garamond" w:hAnsi="Garamond" w:cs="Calibri"/>
        </w:rPr>
        <w:t>Does your Company have a formal disaster recovery plan? Please provide a yes/no response.  If no, please provide an explanation of any alternative solution your company has to offer.  If yes, please note and include as an attachment.</w:t>
      </w:r>
    </w:p>
    <w:p w14:paraId="729160C6" w14:textId="77777777" w:rsidR="0000708C" w:rsidRPr="001B1C9A" w:rsidRDefault="0000708C" w:rsidP="0000708C">
      <w:pPr>
        <w:widowControl/>
        <w:ind w:left="1080"/>
        <w:rPr>
          <w:rFonts w:ascii="Garamond" w:hAnsi="Garamond" w:cs="Calibri"/>
          <w:b/>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1B1C9A" w:rsidRPr="001B1C9A" w14:paraId="37F65C7A" w14:textId="77777777" w:rsidTr="3B6E2DC1">
        <w:tc>
          <w:tcPr>
            <w:tcW w:w="8856" w:type="dxa"/>
            <w:shd w:val="clear" w:color="auto" w:fill="FFFF99"/>
          </w:tcPr>
          <w:p w14:paraId="4E3A91C0" w14:textId="612455A2" w:rsidR="0000708C" w:rsidRPr="003A77A1" w:rsidRDefault="3B6E2DC1" w:rsidP="009E7570">
            <w:pPr>
              <w:spacing w:line="259" w:lineRule="auto"/>
              <w:rPr>
                <w:rFonts w:cs="Calibri"/>
                <w:color w:val="FF0000"/>
              </w:rPr>
            </w:pPr>
            <w:r w:rsidRPr="003A77A1">
              <w:rPr>
                <w:rFonts w:cs="Calibri"/>
              </w:rPr>
              <w:t>Yes</w:t>
            </w:r>
            <w:r w:rsidR="00F26001" w:rsidRPr="003A77A1">
              <w:rPr>
                <w:rFonts w:cs="Calibri"/>
              </w:rPr>
              <w:t>,</w:t>
            </w:r>
            <w:r w:rsidRPr="003A77A1">
              <w:rPr>
                <w:rFonts w:cs="Calibri"/>
              </w:rPr>
              <w:t xml:space="preserve"> IHG has a formal disaster recovery plan. Please see page </w:t>
            </w:r>
            <w:r w:rsidR="00F2065E">
              <w:rPr>
                <w:rFonts w:cs="Calibri"/>
              </w:rPr>
              <w:t xml:space="preserve">18 </w:t>
            </w:r>
            <w:r w:rsidR="00F26001" w:rsidRPr="003A77A1">
              <w:rPr>
                <w:rFonts w:cs="Calibri"/>
              </w:rPr>
              <w:t xml:space="preserve">of </w:t>
            </w:r>
            <w:r w:rsidRPr="003A77A1">
              <w:rPr>
                <w:rFonts w:cs="Calibri"/>
              </w:rPr>
              <w:t>Appendix</w:t>
            </w:r>
            <w:r w:rsidR="00B27C40">
              <w:rPr>
                <w:rFonts w:cs="Calibri"/>
              </w:rPr>
              <w:t xml:space="preserve"> 1</w:t>
            </w:r>
            <w:r w:rsidR="00E622C1">
              <w:rPr>
                <w:rFonts w:cs="Calibri"/>
              </w:rPr>
              <w:t>.</w:t>
            </w:r>
          </w:p>
        </w:tc>
      </w:tr>
    </w:tbl>
    <w:p w14:paraId="0146731D" w14:textId="77777777" w:rsidR="0000708C" w:rsidRPr="001B1C9A" w:rsidRDefault="0000708C" w:rsidP="0000708C">
      <w:pPr>
        <w:widowControl/>
        <w:ind w:left="1080"/>
        <w:rPr>
          <w:rFonts w:ascii="Garamond" w:hAnsi="Garamond" w:cs="Calibri"/>
          <w:b/>
          <w:color w:val="FF0000"/>
        </w:rPr>
      </w:pPr>
    </w:p>
    <w:p w14:paraId="06BADB42" w14:textId="77777777" w:rsidR="0000708C" w:rsidRPr="00D42B3E" w:rsidRDefault="0000708C" w:rsidP="008413B2">
      <w:pPr>
        <w:widowControl/>
        <w:numPr>
          <w:ilvl w:val="1"/>
          <w:numId w:val="4"/>
        </w:numPr>
        <w:rPr>
          <w:rFonts w:ascii="Garamond" w:hAnsi="Garamond" w:cs="Calibri"/>
          <w:b/>
        </w:rPr>
      </w:pPr>
      <w:r w:rsidRPr="00D42B3E">
        <w:rPr>
          <w:rFonts w:ascii="Garamond" w:hAnsi="Garamond" w:cs="Calibri"/>
        </w:rPr>
        <w:t>What is your company’s technology and process for securing any State information that is maintained within your company?</w:t>
      </w:r>
    </w:p>
    <w:p w14:paraId="497A1D89" w14:textId="77777777" w:rsidR="0000708C" w:rsidRPr="001B1C9A" w:rsidRDefault="0000708C" w:rsidP="0000708C">
      <w:pPr>
        <w:widowControl/>
        <w:ind w:left="1080"/>
        <w:rPr>
          <w:rFonts w:ascii="Garamond" w:hAnsi="Garamond" w:cs="Calibri"/>
          <w:b/>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1B1C9A" w:rsidRPr="001B1C9A" w14:paraId="68AA6526" w14:textId="77777777" w:rsidTr="3B6E2DC1">
        <w:tc>
          <w:tcPr>
            <w:tcW w:w="8856" w:type="dxa"/>
            <w:shd w:val="clear" w:color="auto" w:fill="FFFF99"/>
          </w:tcPr>
          <w:p w14:paraId="659BE95C" w14:textId="732C7425" w:rsidR="00C82C27" w:rsidRPr="0045074D" w:rsidRDefault="008632A6" w:rsidP="0007282A">
            <w:pPr>
              <w:spacing w:line="276" w:lineRule="auto"/>
              <w:jc w:val="both"/>
              <w:rPr>
                <w:rFonts w:cs="Calibri"/>
                <w:szCs w:val="24"/>
              </w:rPr>
            </w:pPr>
            <w:r w:rsidRPr="0007282A">
              <w:rPr>
                <w:rFonts w:cs="Calibri"/>
                <w:szCs w:val="24"/>
              </w:rPr>
              <w:t xml:space="preserve">To </w:t>
            </w:r>
            <w:r w:rsidR="00AA216E" w:rsidRPr="0007282A">
              <w:rPr>
                <w:rFonts w:cs="Calibri"/>
                <w:szCs w:val="24"/>
              </w:rPr>
              <w:t xml:space="preserve">secure </w:t>
            </w:r>
            <w:r w:rsidR="003E24A6" w:rsidRPr="00AA0766">
              <w:rPr>
                <w:rFonts w:cs="Calibri"/>
                <w:szCs w:val="24"/>
              </w:rPr>
              <w:t xml:space="preserve">Indiana </w:t>
            </w:r>
            <w:r w:rsidR="00AA216E" w:rsidRPr="00AA0766">
              <w:rPr>
                <w:rFonts w:cs="Calibri"/>
                <w:szCs w:val="24"/>
              </w:rPr>
              <w:t>information</w:t>
            </w:r>
            <w:r w:rsidR="003E24A6" w:rsidRPr="00AA0766">
              <w:rPr>
                <w:rFonts w:cs="Calibri"/>
                <w:szCs w:val="24"/>
              </w:rPr>
              <w:t xml:space="preserve"> that may be maintained within IHG during the contract term</w:t>
            </w:r>
            <w:r w:rsidR="00AA216E" w:rsidRPr="0045074D">
              <w:rPr>
                <w:rFonts w:cs="Calibri"/>
                <w:szCs w:val="24"/>
              </w:rPr>
              <w:t xml:space="preserve">, </w:t>
            </w:r>
            <w:r w:rsidR="004F116D" w:rsidRPr="0045074D">
              <w:rPr>
                <w:rFonts w:cs="Calibri"/>
                <w:szCs w:val="24"/>
              </w:rPr>
              <w:t xml:space="preserve">IHG </w:t>
            </w:r>
            <w:r w:rsidR="006B72CB" w:rsidRPr="0045074D">
              <w:rPr>
                <w:rFonts w:cs="Calibri"/>
                <w:szCs w:val="24"/>
              </w:rPr>
              <w:t xml:space="preserve">has developed and adheres to a strict Security </w:t>
            </w:r>
            <w:r w:rsidR="005C1380" w:rsidRPr="0045074D">
              <w:rPr>
                <w:rFonts w:cs="Calibri"/>
                <w:szCs w:val="24"/>
              </w:rPr>
              <w:t>P</w:t>
            </w:r>
            <w:r w:rsidR="005C1380">
              <w:rPr>
                <w:rFonts w:cs="Calibri"/>
                <w:szCs w:val="24"/>
              </w:rPr>
              <w:t>lan that includes a ful</w:t>
            </w:r>
            <w:r w:rsidR="00041501">
              <w:rPr>
                <w:rFonts w:cs="Calibri"/>
                <w:szCs w:val="24"/>
              </w:rPr>
              <w:t>l Security Policy</w:t>
            </w:r>
            <w:r w:rsidR="00AA216E" w:rsidRPr="0045074D">
              <w:rPr>
                <w:rFonts w:cs="Calibri"/>
                <w:szCs w:val="24"/>
              </w:rPr>
              <w:t>.</w:t>
            </w:r>
          </w:p>
          <w:p w14:paraId="5DAA91D6" w14:textId="77777777" w:rsidR="00AA216E" w:rsidRPr="0045074D" w:rsidRDefault="00AA216E" w:rsidP="0007282A">
            <w:pPr>
              <w:spacing w:line="276" w:lineRule="auto"/>
              <w:rPr>
                <w:rFonts w:cs="Calibri"/>
                <w:szCs w:val="24"/>
              </w:rPr>
            </w:pPr>
          </w:p>
          <w:p w14:paraId="4D86C494" w14:textId="57662606" w:rsidR="0000708C" w:rsidRPr="0045074D" w:rsidRDefault="226313FB" w:rsidP="0007282A">
            <w:pPr>
              <w:spacing w:line="276" w:lineRule="auto"/>
              <w:rPr>
                <w:rFonts w:eastAsia="Garamond" w:cs="Calibri"/>
                <w:b/>
                <w:szCs w:val="24"/>
              </w:rPr>
            </w:pPr>
            <w:r w:rsidRPr="0045074D">
              <w:rPr>
                <w:rFonts w:eastAsia="Garamond" w:cs="Calibri"/>
                <w:b/>
                <w:szCs w:val="24"/>
              </w:rPr>
              <w:t>Integrity</w:t>
            </w:r>
          </w:p>
          <w:p w14:paraId="386A0D71" w14:textId="3647AC92" w:rsidR="0000708C" w:rsidRPr="0045074D" w:rsidRDefault="3B6E2DC1" w:rsidP="0007282A">
            <w:pPr>
              <w:spacing w:line="276" w:lineRule="auto"/>
              <w:jc w:val="both"/>
              <w:rPr>
                <w:rFonts w:cs="Calibri"/>
                <w:szCs w:val="24"/>
              </w:rPr>
            </w:pPr>
            <w:r w:rsidRPr="0045074D">
              <w:rPr>
                <w:rFonts w:eastAsia="Garamond" w:cs="Calibri"/>
                <w:szCs w:val="24"/>
              </w:rPr>
              <w:t xml:space="preserve">In order to help protect </w:t>
            </w:r>
            <w:r w:rsidR="00A11AA0" w:rsidRPr="0045074D">
              <w:rPr>
                <w:rFonts w:eastAsia="Garamond" w:cs="Calibri"/>
                <w:szCs w:val="24"/>
              </w:rPr>
              <w:t xml:space="preserve">Indiana </w:t>
            </w:r>
            <w:r w:rsidRPr="0045074D">
              <w:rPr>
                <w:rFonts w:eastAsia="Garamond" w:cs="Calibri"/>
                <w:szCs w:val="24"/>
              </w:rPr>
              <w:t>data, any customer information or PII that comes into IHG</w:t>
            </w:r>
            <w:r w:rsidRPr="00AA0766">
              <w:rPr>
                <w:rFonts w:eastAsia="Garamond" w:cs="Calibri"/>
                <w:szCs w:val="24"/>
              </w:rPr>
              <w:t xml:space="preserve"> </w:t>
            </w:r>
            <w:r w:rsidR="003411EA">
              <w:rPr>
                <w:rFonts w:eastAsia="Garamond" w:cs="Calibri"/>
                <w:szCs w:val="24"/>
              </w:rPr>
              <w:t>and BIS</w:t>
            </w:r>
            <w:r w:rsidRPr="00AA0766">
              <w:rPr>
                <w:rFonts w:eastAsia="Garamond" w:cs="Calibri"/>
                <w:szCs w:val="24"/>
              </w:rPr>
              <w:t xml:space="preserve"> systems </w:t>
            </w:r>
            <w:r w:rsidR="00041501" w:rsidRPr="00AA0766">
              <w:rPr>
                <w:rFonts w:eastAsia="Garamond" w:cs="Calibri"/>
                <w:szCs w:val="24"/>
              </w:rPr>
              <w:t>are</w:t>
            </w:r>
            <w:r w:rsidRPr="00AA0766">
              <w:rPr>
                <w:rFonts w:eastAsia="Garamond" w:cs="Calibri"/>
                <w:szCs w:val="24"/>
              </w:rPr>
              <w:t xml:space="preserve"> stored using Bitlocker AES 256-bit encryption when at rest. Any data transferred into or out of data storage locations within the IHG network to both internal and verified external sources is encrypted in transit using TLS 1.2 or IPSEC depending upon the system that is accessing said data. </w:t>
            </w:r>
            <w:r w:rsidRPr="00AA0766">
              <w:rPr>
                <w:rFonts w:eastAsia="Garamond" w:cs="Calibri"/>
                <w:caps/>
                <w:szCs w:val="24"/>
              </w:rPr>
              <w:t>A</w:t>
            </w:r>
            <w:r w:rsidRPr="00AA0766">
              <w:rPr>
                <w:rFonts w:eastAsia="Garamond" w:cs="Calibri"/>
                <w:szCs w:val="24"/>
              </w:rPr>
              <w:t xml:space="preserve">s per the IHG </w:t>
            </w:r>
            <w:r w:rsidR="003411EA">
              <w:rPr>
                <w:rFonts w:eastAsia="Garamond" w:cs="Calibri"/>
                <w:szCs w:val="24"/>
              </w:rPr>
              <w:t>and BIS</w:t>
            </w:r>
            <w:r w:rsidRPr="00AA0766">
              <w:rPr>
                <w:rFonts w:eastAsia="Garamond" w:cs="Calibri"/>
                <w:szCs w:val="24"/>
              </w:rPr>
              <w:t xml:space="preserve"> security polic</w:t>
            </w:r>
            <w:r w:rsidR="003411EA">
              <w:rPr>
                <w:rFonts w:eastAsia="Garamond" w:cs="Calibri"/>
                <w:szCs w:val="24"/>
              </w:rPr>
              <w:t>ies</w:t>
            </w:r>
            <w:r w:rsidR="006442CC">
              <w:rPr>
                <w:rFonts w:eastAsia="Garamond" w:cs="Calibri"/>
                <w:szCs w:val="24"/>
              </w:rPr>
              <w:t>,</w:t>
            </w:r>
            <w:r w:rsidRPr="00AA0766">
              <w:rPr>
                <w:rFonts w:eastAsia="Garamond" w:cs="Calibri"/>
                <w:szCs w:val="24"/>
              </w:rPr>
              <w:t xml:space="preserve"> </w:t>
            </w:r>
            <w:r w:rsidR="00376AC9" w:rsidRPr="00AA0766">
              <w:rPr>
                <w:rFonts w:eastAsia="Garamond" w:cs="Calibri"/>
                <w:szCs w:val="24"/>
              </w:rPr>
              <w:t>n</w:t>
            </w:r>
            <w:r w:rsidRPr="00AA0766">
              <w:rPr>
                <w:rFonts w:eastAsia="Garamond" w:cs="Calibri"/>
                <w:szCs w:val="24"/>
              </w:rPr>
              <w:t>o PII or sensitive customer information is to be stored on Computers, Laptops, and Mobile devices used by staff. Any staff member caught to have copied information to their lo</w:t>
            </w:r>
            <w:r w:rsidRPr="0045074D">
              <w:rPr>
                <w:rFonts w:eastAsia="Garamond" w:cs="Calibri"/>
                <w:szCs w:val="24"/>
              </w:rPr>
              <w:t>cal machine may face termination. Additionally, all staff devices have been configured to encrypt transit at rest using Bitlocker encryption.</w:t>
            </w:r>
          </w:p>
          <w:p w14:paraId="57363944" w14:textId="39B7E9EB" w:rsidR="0000708C" w:rsidRPr="0045074D" w:rsidRDefault="3B6E2DC1" w:rsidP="0007282A">
            <w:pPr>
              <w:spacing w:line="276" w:lineRule="auto"/>
              <w:jc w:val="both"/>
              <w:rPr>
                <w:rFonts w:cs="Calibri"/>
                <w:szCs w:val="24"/>
              </w:rPr>
            </w:pPr>
            <w:r w:rsidRPr="0045074D">
              <w:rPr>
                <w:rFonts w:eastAsia="Segoe UI" w:cs="Calibri"/>
                <w:szCs w:val="24"/>
              </w:rPr>
              <w:t xml:space="preserve"> </w:t>
            </w:r>
          </w:p>
          <w:p w14:paraId="75B875EE" w14:textId="2DC38E2D" w:rsidR="0000708C" w:rsidRPr="0045074D" w:rsidRDefault="00531B18" w:rsidP="0007282A">
            <w:pPr>
              <w:spacing w:line="276" w:lineRule="auto"/>
              <w:jc w:val="both"/>
              <w:rPr>
                <w:rFonts w:cs="Calibri"/>
                <w:szCs w:val="24"/>
              </w:rPr>
            </w:pPr>
            <w:r w:rsidRPr="0045074D">
              <w:rPr>
                <w:rFonts w:eastAsia="Garamond" w:cs="Calibri"/>
                <w:szCs w:val="24"/>
              </w:rPr>
              <w:t>In IHG’s current r</w:t>
            </w:r>
            <w:r w:rsidR="00120351" w:rsidRPr="0045074D">
              <w:rPr>
                <w:rFonts w:eastAsia="Garamond" w:cs="Calibri"/>
                <w:szCs w:val="24"/>
              </w:rPr>
              <w:t xml:space="preserve">ole as the license plate manufacturer to the State of Indiana, </w:t>
            </w:r>
            <w:r w:rsidR="3B6E2DC1" w:rsidRPr="0045074D">
              <w:rPr>
                <w:rFonts w:eastAsia="Garamond" w:cs="Calibri"/>
                <w:szCs w:val="24"/>
              </w:rPr>
              <w:t>IHG has not had the need to store any private customer information or PII in a database to date</w:t>
            </w:r>
            <w:r w:rsidR="00E45D95" w:rsidRPr="0045074D">
              <w:rPr>
                <w:rFonts w:eastAsia="Garamond" w:cs="Calibri"/>
                <w:szCs w:val="24"/>
              </w:rPr>
              <w:t xml:space="preserve"> for the State of Indiana</w:t>
            </w:r>
            <w:r w:rsidR="3B6E2DC1" w:rsidRPr="0045074D">
              <w:rPr>
                <w:rFonts w:eastAsia="Garamond" w:cs="Calibri"/>
                <w:szCs w:val="24"/>
              </w:rPr>
              <w:t>. IHG IT staff have taken into consideration that this may become a possibility in the future and has implemented a policy that all PII, passwords, and sensitive information stored in any database within the IHG network must be hashed with a long random sal</w:t>
            </w:r>
            <w:r w:rsidR="1AB90259" w:rsidRPr="0045074D">
              <w:rPr>
                <w:rFonts w:eastAsia="Garamond" w:cs="Calibri"/>
                <w:szCs w:val="24"/>
              </w:rPr>
              <w:t>t</w:t>
            </w:r>
            <w:r w:rsidR="3B6E2DC1" w:rsidRPr="0045074D">
              <w:rPr>
                <w:rFonts w:eastAsia="Garamond" w:cs="Calibri"/>
                <w:szCs w:val="24"/>
              </w:rPr>
              <w:t xml:space="preserve"> using either Bcrypt or Scrypt to ensure that data remains safe.</w:t>
            </w:r>
          </w:p>
          <w:p w14:paraId="0039CE57" w14:textId="3A104B0A" w:rsidR="0000708C" w:rsidRPr="0045074D" w:rsidRDefault="3B6E2DC1" w:rsidP="0007282A">
            <w:pPr>
              <w:spacing w:line="276" w:lineRule="auto"/>
              <w:jc w:val="both"/>
              <w:rPr>
                <w:rFonts w:cs="Calibri"/>
                <w:szCs w:val="24"/>
              </w:rPr>
            </w:pPr>
            <w:r w:rsidRPr="0045074D">
              <w:rPr>
                <w:rFonts w:eastAsia="Segoe UI" w:cs="Calibri"/>
                <w:szCs w:val="24"/>
              </w:rPr>
              <w:t xml:space="preserve"> </w:t>
            </w:r>
          </w:p>
          <w:p w14:paraId="1FECD548" w14:textId="2EAF8AEA" w:rsidR="0000708C" w:rsidRPr="0045074D" w:rsidRDefault="0D59E531" w:rsidP="0007282A">
            <w:pPr>
              <w:spacing w:line="276" w:lineRule="auto"/>
              <w:jc w:val="both"/>
              <w:rPr>
                <w:rFonts w:eastAsia="Garamond" w:cs="Calibri"/>
                <w:b/>
                <w:szCs w:val="24"/>
              </w:rPr>
            </w:pPr>
            <w:r w:rsidRPr="0045074D">
              <w:rPr>
                <w:rFonts w:eastAsia="Garamond" w:cs="Calibri"/>
                <w:b/>
                <w:szCs w:val="24"/>
              </w:rPr>
              <w:t>Confidentiality</w:t>
            </w:r>
          </w:p>
          <w:p w14:paraId="17C8F039" w14:textId="0E19E2EC" w:rsidR="0000708C" w:rsidRPr="0045074D" w:rsidRDefault="3B6E2DC1" w:rsidP="0007282A">
            <w:pPr>
              <w:spacing w:line="276" w:lineRule="auto"/>
              <w:jc w:val="both"/>
              <w:rPr>
                <w:rFonts w:cs="Calibri"/>
                <w:szCs w:val="24"/>
              </w:rPr>
            </w:pPr>
            <w:r w:rsidRPr="0045074D">
              <w:rPr>
                <w:rFonts w:eastAsia="Garamond" w:cs="Calibri"/>
                <w:szCs w:val="24"/>
              </w:rPr>
              <w:t>All data transactions on the IHG network utilizes RBAC and is audited and actively monitored using the Splunk SIEM solution. Any abnormal access to data is flagged based upon machine learning technology that analyses user behavior to determine non-typical behavior of that specific user account. All medium to low priority SIEM flags within the environment are required to be investigated and flagged within 24 hours (72 hours if over a weekend). Any flag that has been deemed high-risk notifies the IT technician on-call and is required to be investigated and cleared within 4 hours regardless of the time or day of the week.</w:t>
            </w:r>
          </w:p>
          <w:p w14:paraId="1D5CC153" w14:textId="0ECD8BBC" w:rsidR="0000708C" w:rsidRPr="0045074D" w:rsidRDefault="3B6E2DC1" w:rsidP="0007282A">
            <w:pPr>
              <w:spacing w:line="276" w:lineRule="auto"/>
              <w:jc w:val="both"/>
              <w:rPr>
                <w:rFonts w:cs="Calibri"/>
                <w:szCs w:val="24"/>
              </w:rPr>
            </w:pPr>
            <w:r w:rsidRPr="0045074D">
              <w:rPr>
                <w:rFonts w:eastAsia="Segoe UI" w:cs="Calibri"/>
                <w:szCs w:val="24"/>
              </w:rPr>
              <w:t xml:space="preserve"> </w:t>
            </w:r>
          </w:p>
          <w:p w14:paraId="3263F9AE" w14:textId="25470146" w:rsidR="0000708C" w:rsidRPr="0045074D" w:rsidRDefault="3B6E2DC1" w:rsidP="0007282A">
            <w:pPr>
              <w:spacing w:line="276" w:lineRule="auto"/>
              <w:jc w:val="both"/>
              <w:rPr>
                <w:rFonts w:cs="Calibri"/>
                <w:szCs w:val="24"/>
              </w:rPr>
            </w:pPr>
            <w:r w:rsidRPr="0045074D">
              <w:rPr>
                <w:rFonts w:eastAsia="Garamond" w:cs="Calibri"/>
                <w:szCs w:val="24"/>
              </w:rPr>
              <w:t xml:space="preserve">IHG IT staff ensure that the principal of least privilege is followed. Any access to IT or data resources requires direct sign off by a manager that includes a definition of the business need for that user to have access. Access is reviewed once per month to ensure that access creep does not become problematic. </w:t>
            </w:r>
          </w:p>
          <w:p w14:paraId="08B4C902" w14:textId="05F1B04D" w:rsidR="0000708C" w:rsidRPr="0045074D" w:rsidRDefault="3B6E2DC1" w:rsidP="0007282A">
            <w:pPr>
              <w:spacing w:line="276" w:lineRule="auto"/>
              <w:jc w:val="both"/>
              <w:rPr>
                <w:rFonts w:cs="Calibri"/>
                <w:szCs w:val="24"/>
              </w:rPr>
            </w:pPr>
            <w:r w:rsidRPr="0045074D">
              <w:rPr>
                <w:rFonts w:eastAsia="Segoe UI" w:cs="Calibri"/>
                <w:szCs w:val="24"/>
              </w:rPr>
              <w:t xml:space="preserve"> </w:t>
            </w:r>
          </w:p>
          <w:p w14:paraId="234330F6" w14:textId="0DCD2498" w:rsidR="0000708C" w:rsidRPr="0045074D" w:rsidRDefault="3B6E2DC1" w:rsidP="0007282A">
            <w:pPr>
              <w:spacing w:line="276" w:lineRule="auto"/>
              <w:jc w:val="both"/>
              <w:rPr>
                <w:rFonts w:cs="Calibri"/>
                <w:szCs w:val="24"/>
              </w:rPr>
            </w:pPr>
            <w:r w:rsidRPr="0045074D">
              <w:rPr>
                <w:rFonts w:eastAsia="Garamond" w:cs="Calibri"/>
                <w:szCs w:val="24"/>
              </w:rPr>
              <w:t xml:space="preserve">All external storage devices are disallowed on IHG devices by default and enforced through both group policy and through the local antivirus client. </w:t>
            </w:r>
          </w:p>
          <w:p w14:paraId="187DC6D4" w14:textId="698C7878" w:rsidR="0000708C" w:rsidRPr="0045074D" w:rsidRDefault="3B6E2DC1" w:rsidP="0007282A">
            <w:pPr>
              <w:spacing w:line="276" w:lineRule="auto"/>
              <w:jc w:val="both"/>
              <w:rPr>
                <w:rFonts w:cs="Calibri"/>
                <w:szCs w:val="24"/>
              </w:rPr>
            </w:pPr>
            <w:r w:rsidRPr="0045074D">
              <w:rPr>
                <w:rFonts w:eastAsia="Segoe UI" w:cs="Calibri"/>
                <w:szCs w:val="24"/>
              </w:rPr>
              <w:t xml:space="preserve"> </w:t>
            </w:r>
          </w:p>
          <w:p w14:paraId="7BF8DE1F" w14:textId="7F439028" w:rsidR="0000708C" w:rsidRPr="0045074D" w:rsidRDefault="3B6E2DC1" w:rsidP="0007282A">
            <w:pPr>
              <w:spacing w:line="276" w:lineRule="auto"/>
              <w:jc w:val="both"/>
              <w:rPr>
                <w:rFonts w:cs="Calibri"/>
                <w:szCs w:val="24"/>
              </w:rPr>
            </w:pPr>
            <w:r w:rsidRPr="0045074D">
              <w:rPr>
                <w:rFonts w:eastAsia="Garamond" w:cs="Calibri"/>
                <w:b/>
                <w:szCs w:val="24"/>
              </w:rPr>
              <w:t>Availability</w:t>
            </w:r>
          </w:p>
          <w:p w14:paraId="7FC6FB1A" w14:textId="51A73B82" w:rsidR="0000708C" w:rsidRPr="0045074D" w:rsidRDefault="3B6E2DC1" w:rsidP="0007282A">
            <w:pPr>
              <w:spacing w:line="276" w:lineRule="auto"/>
              <w:jc w:val="both"/>
              <w:rPr>
                <w:rFonts w:cs="Calibri"/>
                <w:szCs w:val="24"/>
              </w:rPr>
            </w:pPr>
            <w:r w:rsidRPr="0045074D">
              <w:rPr>
                <w:rFonts w:eastAsia="Garamond" w:cs="Calibri"/>
                <w:szCs w:val="24"/>
              </w:rPr>
              <w:t xml:space="preserve">All IHG data is backed up using Veeam secure backup in a geographically redundant configuration. Backups are tested in-line with the IHG disaster recovery policy that </w:t>
            </w:r>
            <w:r w:rsidR="00A95DBC" w:rsidRPr="0045074D">
              <w:rPr>
                <w:rFonts w:eastAsia="Garamond" w:cs="Calibri"/>
                <w:szCs w:val="24"/>
              </w:rPr>
              <w:t>require</w:t>
            </w:r>
            <w:r w:rsidR="00A95DBC">
              <w:rPr>
                <w:rFonts w:eastAsia="Garamond" w:cs="Calibri"/>
                <w:szCs w:val="24"/>
              </w:rPr>
              <w:t>s</w:t>
            </w:r>
            <w:r w:rsidR="00A95DBC" w:rsidRPr="0045074D">
              <w:rPr>
                <w:rFonts w:eastAsia="Garamond" w:cs="Calibri"/>
                <w:szCs w:val="24"/>
              </w:rPr>
              <w:t xml:space="preserve"> </w:t>
            </w:r>
            <w:r w:rsidRPr="0045074D">
              <w:rPr>
                <w:rFonts w:eastAsia="Garamond" w:cs="Calibri"/>
                <w:szCs w:val="24"/>
              </w:rPr>
              <w:t>backups to be fully tested</w:t>
            </w:r>
            <w:r w:rsidR="00A95DBC">
              <w:rPr>
                <w:rFonts w:eastAsia="Garamond" w:cs="Calibri"/>
                <w:szCs w:val="24"/>
              </w:rPr>
              <w:t>,</w:t>
            </w:r>
            <w:r w:rsidRPr="0045074D">
              <w:rPr>
                <w:rFonts w:eastAsia="Garamond" w:cs="Calibri"/>
                <w:szCs w:val="24"/>
              </w:rPr>
              <w:t xml:space="preserve"> and operational integrity ensured at least twice per </w:t>
            </w:r>
            <w:r w:rsidR="005C4FCF" w:rsidRPr="0045074D">
              <w:rPr>
                <w:rFonts w:eastAsia="Garamond" w:cs="Calibri"/>
                <w:szCs w:val="24"/>
              </w:rPr>
              <w:t>annuum</w:t>
            </w:r>
            <w:r w:rsidRPr="0045074D">
              <w:rPr>
                <w:rFonts w:eastAsia="Garamond" w:cs="Calibri"/>
                <w:szCs w:val="24"/>
              </w:rPr>
              <w:t xml:space="preserve">. </w:t>
            </w:r>
          </w:p>
          <w:p w14:paraId="6A398FA9" w14:textId="0DCAA024" w:rsidR="0000708C" w:rsidRPr="0045074D" w:rsidRDefault="3B6E2DC1" w:rsidP="0007282A">
            <w:pPr>
              <w:spacing w:line="276" w:lineRule="auto"/>
              <w:jc w:val="both"/>
              <w:rPr>
                <w:rFonts w:cs="Calibri"/>
                <w:szCs w:val="24"/>
              </w:rPr>
            </w:pPr>
            <w:r w:rsidRPr="0045074D">
              <w:rPr>
                <w:rFonts w:eastAsia="Segoe UI" w:cs="Calibri"/>
                <w:szCs w:val="24"/>
              </w:rPr>
              <w:t xml:space="preserve"> </w:t>
            </w:r>
          </w:p>
          <w:p w14:paraId="06AEE1A4" w14:textId="2901D18B" w:rsidR="0000708C" w:rsidRPr="00AA0766" w:rsidRDefault="3B6E2DC1" w:rsidP="0007282A">
            <w:pPr>
              <w:spacing w:line="276" w:lineRule="auto"/>
              <w:jc w:val="both"/>
              <w:rPr>
                <w:ins w:id="9" w:author="Lauren Dolan" w:date="2020-05-11T15:42:00Z"/>
                <w:rFonts w:eastAsia="Garamond" w:cs="Calibri"/>
                <w:szCs w:val="24"/>
              </w:rPr>
            </w:pPr>
            <w:r w:rsidRPr="0045074D">
              <w:rPr>
                <w:rFonts w:eastAsia="Garamond" w:cs="Calibri"/>
                <w:szCs w:val="24"/>
              </w:rPr>
              <w:t>All IT policies are reviewed once per year to ensure they meet operation and security needs of IHG clients</w:t>
            </w:r>
            <w:r w:rsidRPr="00AA0766">
              <w:rPr>
                <w:rFonts w:eastAsia="Garamond" w:cs="Calibri"/>
                <w:szCs w:val="24"/>
              </w:rPr>
              <w:t>.</w:t>
            </w:r>
          </w:p>
          <w:p w14:paraId="3D38A01C" w14:textId="77777777" w:rsidR="008E6693" w:rsidRPr="00AA0766" w:rsidRDefault="008E6693" w:rsidP="0007282A">
            <w:pPr>
              <w:spacing w:line="276" w:lineRule="auto"/>
              <w:jc w:val="both"/>
              <w:rPr>
                <w:ins w:id="10" w:author="Lauren Dolan" w:date="2020-05-11T15:42:00Z"/>
                <w:rFonts w:eastAsia="Garamond" w:cs="Calibri"/>
                <w:color w:val="FF0000"/>
                <w:szCs w:val="24"/>
              </w:rPr>
            </w:pPr>
          </w:p>
          <w:p w14:paraId="6CCBFCB4" w14:textId="7188D310" w:rsidR="008E6693" w:rsidRPr="002036BB" w:rsidRDefault="008E6693" w:rsidP="0007282A">
            <w:pPr>
              <w:spacing w:line="276" w:lineRule="auto"/>
              <w:jc w:val="both"/>
              <w:rPr>
                <w:rFonts w:ascii="Garamond" w:hAnsi="Garamond" w:cs="Calibri"/>
                <w:color w:val="FF0000"/>
              </w:rPr>
            </w:pPr>
            <w:r w:rsidRPr="00625671">
              <w:rPr>
                <w:rFonts w:eastAsia="Garamond" w:cs="Calibri"/>
                <w:szCs w:val="24"/>
              </w:rPr>
              <w:t xml:space="preserve">IHG’s </w:t>
            </w:r>
            <w:r w:rsidR="00204367">
              <w:rPr>
                <w:rFonts w:eastAsia="Garamond" w:cs="Calibri"/>
                <w:szCs w:val="24"/>
              </w:rPr>
              <w:t>and BIS information</w:t>
            </w:r>
            <w:r w:rsidR="00C2136B" w:rsidRPr="00625671">
              <w:rPr>
                <w:rFonts w:eastAsia="Garamond" w:cs="Calibri"/>
                <w:szCs w:val="24"/>
              </w:rPr>
              <w:t xml:space="preserve"> Security </w:t>
            </w:r>
            <w:r w:rsidR="00204367">
              <w:rPr>
                <w:rFonts w:eastAsia="Garamond" w:cs="Calibri"/>
                <w:szCs w:val="24"/>
              </w:rPr>
              <w:t>Policies</w:t>
            </w:r>
            <w:r w:rsidRPr="00625671">
              <w:rPr>
                <w:rFonts w:eastAsia="Garamond" w:cs="Calibri"/>
                <w:szCs w:val="24"/>
              </w:rPr>
              <w:t xml:space="preserve"> can be found </w:t>
            </w:r>
            <w:r w:rsidR="00C2136B" w:rsidRPr="00625671">
              <w:rPr>
                <w:rFonts w:eastAsia="Garamond" w:cs="Calibri"/>
                <w:szCs w:val="24"/>
              </w:rPr>
              <w:t>in Appendix</w:t>
            </w:r>
            <w:r w:rsidR="00F2065E">
              <w:rPr>
                <w:rFonts w:eastAsia="Garamond" w:cs="Calibri"/>
                <w:szCs w:val="24"/>
              </w:rPr>
              <w:t>1a</w:t>
            </w:r>
            <w:r w:rsidR="00A95DBC" w:rsidRPr="00625671">
              <w:rPr>
                <w:rFonts w:eastAsia="Garamond" w:cs="Calibri"/>
                <w:szCs w:val="24"/>
              </w:rPr>
              <w:t xml:space="preserve"> </w:t>
            </w:r>
            <w:r w:rsidR="000008D4">
              <w:rPr>
                <w:rFonts w:eastAsia="Garamond" w:cs="Calibri"/>
                <w:szCs w:val="24"/>
              </w:rPr>
              <w:t xml:space="preserve">to this RFP </w:t>
            </w:r>
            <w:r w:rsidR="00A95DBC">
              <w:rPr>
                <w:rFonts w:eastAsia="Garamond" w:cs="Calibri"/>
                <w:szCs w:val="24"/>
              </w:rPr>
              <w:t>R</w:t>
            </w:r>
            <w:r w:rsidR="000008D4">
              <w:rPr>
                <w:rFonts w:eastAsia="Garamond" w:cs="Calibri"/>
                <w:szCs w:val="24"/>
              </w:rPr>
              <w:t>esponse</w:t>
            </w:r>
            <w:r w:rsidR="001E7D87">
              <w:rPr>
                <w:rFonts w:eastAsia="Garamond" w:cs="Calibri"/>
                <w:szCs w:val="24"/>
              </w:rPr>
              <w:t>.</w:t>
            </w:r>
          </w:p>
        </w:tc>
      </w:tr>
    </w:tbl>
    <w:p w14:paraId="6BF74209" w14:textId="77777777" w:rsidR="0000708C" w:rsidRPr="00480672" w:rsidRDefault="0000708C" w:rsidP="00FD5220">
      <w:pPr>
        <w:rPr>
          <w:rFonts w:ascii="Garamond" w:hAnsi="Garamond"/>
          <w:b/>
          <w:szCs w:val="24"/>
        </w:rPr>
      </w:pPr>
    </w:p>
    <w:p w14:paraId="07AD4E4E" w14:textId="77777777" w:rsidR="0009502C" w:rsidRPr="00480672" w:rsidRDefault="0009502C" w:rsidP="008413B2">
      <w:pPr>
        <w:widowControl/>
        <w:numPr>
          <w:ilvl w:val="2"/>
          <w:numId w:val="3"/>
        </w:numPr>
        <w:jc w:val="both"/>
        <w:rPr>
          <w:rFonts w:ascii="Garamond" w:hAnsi="Garamond"/>
          <w:szCs w:val="24"/>
        </w:rPr>
      </w:pPr>
      <w:r w:rsidRPr="00480672">
        <w:rPr>
          <w:rFonts w:ascii="Garamond" w:hAnsi="Garamond"/>
          <w:b/>
          <w:szCs w:val="24"/>
        </w:rPr>
        <w:t xml:space="preserve">Experience Serving State Governments - </w:t>
      </w:r>
      <w:r w:rsidRPr="00480672">
        <w:rPr>
          <w:rFonts w:ascii="Garamond" w:hAnsi="Garamond"/>
          <w:szCs w:val="24"/>
        </w:rPr>
        <w:t>Please provide a brief description of your company’s experience in serving state governments and/or quasi-governmental accounts.</w:t>
      </w:r>
    </w:p>
    <w:p w14:paraId="1EA1C3B4" w14:textId="77777777" w:rsidR="005A0FC8" w:rsidRPr="00480672" w:rsidRDefault="005A0FC8" w:rsidP="005A0FC8">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577C9AC1" w14:textId="77777777" w:rsidTr="1790FC3E">
        <w:tc>
          <w:tcPr>
            <w:tcW w:w="8630" w:type="dxa"/>
            <w:shd w:val="clear" w:color="auto" w:fill="FFFF99"/>
          </w:tcPr>
          <w:p w14:paraId="00612FE3" w14:textId="2172AA7A" w:rsidR="0019406F" w:rsidRPr="00504F30" w:rsidRDefault="17520BF3" w:rsidP="1790FC3E">
            <w:pPr>
              <w:spacing w:line="276" w:lineRule="auto"/>
              <w:jc w:val="both"/>
              <w:rPr>
                <w:rFonts w:cs="Calibri"/>
              </w:rPr>
            </w:pPr>
            <w:r w:rsidRPr="1790FC3E">
              <w:rPr>
                <w:rFonts w:cs="Calibri"/>
              </w:rPr>
              <w:t xml:space="preserve">IHG and its subcontractors service </w:t>
            </w:r>
            <w:r w:rsidR="658960FE" w:rsidRPr="1790FC3E">
              <w:rPr>
                <w:rFonts w:cs="Calibri"/>
              </w:rPr>
              <w:t>30</w:t>
            </w:r>
            <w:r w:rsidR="468F0F7F" w:rsidRPr="1790FC3E">
              <w:rPr>
                <w:rFonts w:cs="Calibri"/>
              </w:rPr>
              <w:t xml:space="preserve"> State</w:t>
            </w:r>
            <w:r w:rsidR="2B5707C6" w:rsidRPr="1790FC3E">
              <w:rPr>
                <w:rFonts w:cs="Calibri"/>
              </w:rPr>
              <w:t>, Provincial and Territorial Contracts</w:t>
            </w:r>
            <w:r w:rsidR="17F3E405" w:rsidRPr="1790FC3E">
              <w:rPr>
                <w:rFonts w:cs="Calibri"/>
              </w:rPr>
              <w:t>,</w:t>
            </w:r>
            <w:r w:rsidR="4C0CC553" w:rsidRPr="1790FC3E">
              <w:rPr>
                <w:rFonts w:cs="Calibri"/>
              </w:rPr>
              <w:t xml:space="preserve"> e</w:t>
            </w:r>
            <w:r w:rsidR="12C9091E" w:rsidRPr="1790FC3E">
              <w:rPr>
                <w:rFonts w:cs="Calibri"/>
              </w:rPr>
              <w:t>a</w:t>
            </w:r>
            <w:r w:rsidR="4C0CC553" w:rsidRPr="1790FC3E">
              <w:rPr>
                <w:rFonts w:cs="Calibri"/>
              </w:rPr>
              <w:t>ch with their own specifications</w:t>
            </w:r>
            <w:r w:rsidR="731CE2C4" w:rsidRPr="1790FC3E">
              <w:rPr>
                <w:rFonts w:cs="Calibri"/>
              </w:rPr>
              <w:t xml:space="preserve"> and requirements for materials, </w:t>
            </w:r>
            <w:r w:rsidR="04D36FCC" w:rsidRPr="1790FC3E">
              <w:rPr>
                <w:rFonts w:cs="Calibri"/>
              </w:rPr>
              <w:t>products,</w:t>
            </w:r>
            <w:r w:rsidR="12C9091E" w:rsidRPr="1790FC3E">
              <w:rPr>
                <w:rFonts w:cs="Calibri"/>
              </w:rPr>
              <w:t xml:space="preserve"> packaging, fulfillment,</w:t>
            </w:r>
            <w:r w:rsidR="04D36FCC" w:rsidRPr="1790FC3E">
              <w:rPr>
                <w:rFonts w:cs="Calibri"/>
              </w:rPr>
              <w:t xml:space="preserve"> repo</w:t>
            </w:r>
            <w:r w:rsidR="722FB51F" w:rsidRPr="1790FC3E">
              <w:rPr>
                <w:rFonts w:cs="Calibri"/>
              </w:rPr>
              <w:t>rting</w:t>
            </w:r>
            <w:r w:rsidR="450ACEED" w:rsidRPr="1790FC3E">
              <w:rPr>
                <w:rFonts w:cs="Calibri"/>
              </w:rPr>
              <w:t>, design</w:t>
            </w:r>
            <w:r w:rsidR="1FAF9DD1" w:rsidRPr="1790FC3E">
              <w:rPr>
                <w:rFonts w:cs="Calibri"/>
              </w:rPr>
              <w:t>,</w:t>
            </w:r>
            <w:r w:rsidR="2A1EA473" w:rsidRPr="1790FC3E">
              <w:rPr>
                <w:rFonts w:cs="Calibri"/>
              </w:rPr>
              <w:t xml:space="preserve"> </w:t>
            </w:r>
            <w:r w:rsidR="13528C9E" w:rsidRPr="1790FC3E">
              <w:rPr>
                <w:rFonts w:cs="Calibri"/>
              </w:rPr>
              <w:t xml:space="preserve">data transmission and </w:t>
            </w:r>
            <w:r w:rsidR="18DF07C1" w:rsidRPr="1790FC3E">
              <w:rPr>
                <w:rFonts w:cs="Calibri"/>
              </w:rPr>
              <w:t>manipulation</w:t>
            </w:r>
            <w:r w:rsidR="4796AA6D" w:rsidRPr="1790FC3E">
              <w:rPr>
                <w:rFonts w:cs="Calibri"/>
              </w:rPr>
              <w:t>.</w:t>
            </w:r>
            <w:r w:rsidR="17F3E405" w:rsidRPr="1790FC3E">
              <w:rPr>
                <w:rFonts w:cs="Calibri"/>
              </w:rPr>
              <w:t xml:space="preserve"> </w:t>
            </w:r>
            <w:r w:rsidR="02BD9886" w:rsidRPr="1790FC3E">
              <w:rPr>
                <w:rFonts w:cs="Calibri"/>
              </w:rPr>
              <w:t xml:space="preserve">IHG and </w:t>
            </w:r>
            <w:r w:rsidR="1B6DFAA0" w:rsidRPr="1790FC3E">
              <w:rPr>
                <w:rFonts w:cs="Calibri"/>
              </w:rPr>
              <w:t>subcontractors</w:t>
            </w:r>
            <w:r w:rsidR="02BD9886" w:rsidRPr="1790FC3E">
              <w:rPr>
                <w:rFonts w:cs="Calibri"/>
              </w:rPr>
              <w:t xml:space="preserve"> have held </w:t>
            </w:r>
            <w:r w:rsidR="19335D84" w:rsidRPr="1790FC3E">
              <w:rPr>
                <w:rFonts w:cs="Calibri"/>
              </w:rPr>
              <w:t>most of</w:t>
            </w:r>
            <w:r w:rsidR="50C99EB8" w:rsidRPr="1790FC3E">
              <w:rPr>
                <w:rFonts w:cs="Calibri"/>
              </w:rPr>
              <w:t xml:space="preserve"> these contracts for many years</w:t>
            </w:r>
            <w:r w:rsidR="29B2656A" w:rsidRPr="1790FC3E">
              <w:rPr>
                <w:rFonts w:cs="Calibri"/>
              </w:rPr>
              <w:t>, in some cases decades,</w:t>
            </w:r>
            <w:r w:rsidR="50C99EB8" w:rsidRPr="1790FC3E">
              <w:rPr>
                <w:rFonts w:cs="Calibri"/>
              </w:rPr>
              <w:t xml:space="preserve"> </w:t>
            </w:r>
            <w:r w:rsidR="68888859" w:rsidRPr="1790FC3E">
              <w:rPr>
                <w:rFonts w:cs="Calibri"/>
              </w:rPr>
              <w:t xml:space="preserve">through several rounds of competitive </w:t>
            </w:r>
            <w:r w:rsidR="18DF07C1" w:rsidRPr="1790FC3E">
              <w:rPr>
                <w:rFonts w:cs="Calibri"/>
              </w:rPr>
              <w:t>tendering and</w:t>
            </w:r>
            <w:r w:rsidR="7B5F8358" w:rsidRPr="1790FC3E">
              <w:rPr>
                <w:rFonts w:cs="Calibri"/>
              </w:rPr>
              <w:t xml:space="preserve"> have never had a contract cancel</w:t>
            </w:r>
            <w:r w:rsidR="18DF07C1" w:rsidRPr="1790FC3E">
              <w:rPr>
                <w:rFonts w:cs="Calibri"/>
              </w:rPr>
              <w:t>led</w:t>
            </w:r>
            <w:r w:rsidR="7B5F8358" w:rsidRPr="1790FC3E">
              <w:rPr>
                <w:rFonts w:cs="Calibri"/>
              </w:rPr>
              <w:t xml:space="preserve"> or not renew</w:t>
            </w:r>
            <w:r w:rsidR="18DF07C1" w:rsidRPr="1790FC3E">
              <w:rPr>
                <w:rFonts w:cs="Calibri"/>
              </w:rPr>
              <w:t>ed</w:t>
            </w:r>
            <w:r w:rsidR="7B5F8358" w:rsidRPr="1790FC3E">
              <w:rPr>
                <w:rFonts w:cs="Calibri"/>
              </w:rPr>
              <w:t>.</w:t>
            </w:r>
            <w:r w:rsidR="50C99EB8" w:rsidRPr="1790FC3E">
              <w:rPr>
                <w:rFonts w:cs="Calibri"/>
              </w:rPr>
              <w:t xml:space="preserve"> </w:t>
            </w:r>
            <w:r w:rsidR="4796AA6D" w:rsidRPr="1790FC3E">
              <w:rPr>
                <w:rFonts w:cs="Calibri"/>
              </w:rPr>
              <w:t>A</w:t>
            </w:r>
            <w:r w:rsidR="17F3E405" w:rsidRPr="1790FC3E">
              <w:rPr>
                <w:rFonts w:cs="Calibri"/>
              </w:rPr>
              <w:t xml:space="preserve"> summary follows: </w:t>
            </w:r>
            <w:r w:rsidR="0019406F" w:rsidRPr="1790FC3E" w:rsidDel="17F3E405">
              <w:rPr>
                <w:rFonts w:cs="Calibri"/>
              </w:rPr>
              <w:t>-</w:t>
            </w:r>
          </w:p>
          <w:p w14:paraId="2B76C4DF" w14:textId="0B209546" w:rsidR="0019406F" w:rsidRPr="00504F30" w:rsidRDefault="0019406F" w:rsidP="00504F30">
            <w:pPr>
              <w:spacing w:line="276" w:lineRule="auto"/>
              <w:jc w:val="both"/>
              <w:rPr>
                <w:rFonts w:cs="Calibri"/>
                <w:szCs w:val="24"/>
              </w:rPr>
            </w:pPr>
          </w:p>
          <w:p w14:paraId="7C0B6648" w14:textId="67ADA50A" w:rsidR="008F0728" w:rsidRPr="00270D06" w:rsidRDefault="008F0728" w:rsidP="00504F30">
            <w:pPr>
              <w:spacing w:line="276" w:lineRule="auto"/>
              <w:jc w:val="both"/>
              <w:rPr>
                <w:rFonts w:cs="Calibri"/>
                <w:b/>
                <w:szCs w:val="23"/>
              </w:rPr>
            </w:pPr>
            <w:r w:rsidRPr="00270D06">
              <w:rPr>
                <w:rFonts w:cs="Calibri"/>
                <w:b/>
                <w:szCs w:val="23"/>
              </w:rPr>
              <w:t>I</w:t>
            </w:r>
            <w:r w:rsidR="00706CCF" w:rsidRPr="00270D06">
              <w:rPr>
                <w:rFonts w:cs="Calibri"/>
                <w:b/>
                <w:szCs w:val="23"/>
              </w:rPr>
              <w:t>rwin Hodson Group</w:t>
            </w:r>
          </w:p>
          <w:p w14:paraId="02C397E1" w14:textId="728CC412" w:rsidR="002428F0" w:rsidRPr="00504F30" w:rsidRDefault="002428F0" w:rsidP="00504F30">
            <w:pPr>
              <w:spacing w:line="276" w:lineRule="auto"/>
              <w:jc w:val="both"/>
              <w:rPr>
                <w:rFonts w:cs="Calibri"/>
                <w:szCs w:val="24"/>
              </w:rPr>
            </w:pPr>
            <w:r w:rsidRPr="00504F30">
              <w:rPr>
                <w:rFonts w:cs="Calibri"/>
                <w:szCs w:val="24"/>
              </w:rPr>
              <w:t xml:space="preserve">Sharing a senior management team with Waldale, </w:t>
            </w:r>
            <w:r w:rsidR="000C58F4" w:rsidRPr="00504F30">
              <w:rPr>
                <w:rFonts w:cs="Calibri"/>
                <w:szCs w:val="24"/>
              </w:rPr>
              <w:t xml:space="preserve">IHG </w:t>
            </w:r>
            <w:r w:rsidRPr="00504F30">
              <w:rPr>
                <w:rFonts w:cs="Calibri"/>
                <w:szCs w:val="24"/>
              </w:rPr>
              <w:t>services the following State contracts: -</w:t>
            </w:r>
          </w:p>
          <w:p w14:paraId="40C002FF" w14:textId="77777777" w:rsidR="002428F0" w:rsidRPr="00504F30" w:rsidRDefault="002428F0" w:rsidP="00504F30">
            <w:pPr>
              <w:spacing w:line="276" w:lineRule="auto"/>
              <w:jc w:val="both"/>
              <w:rPr>
                <w:rFonts w:cs="Calibri"/>
                <w:b/>
                <w:sz w:val="28"/>
                <w:szCs w:val="28"/>
              </w:rPr>
            </w:pPr>
          </w:p>
          <w:p w14:paraId="39962423" w14:textId="3B686275" w:rsidR="008F0728" w:rsidRPr="00504F30" w:rsidRDefault="008F0728" w:rsidP="00504F30">
            <w:pPr>
              <w:spacing w:line="276" w:lineRule="auto"/>
              <w:jc w:val="both"/>
              <w:rPr>
                <w:rFonts w:cs="Calibri"/>
                <w:szCs w:val="24"/>
                <w:u w:val="single"/>
              </w:rPr>
            </w:pPr>
            <w:r w:rsidRPr="00504F30">
              <w:rPr>
                <w:rFonts w:cs="Calibri"/>
                <w:szCs w:val="24"/>
                <w:u w:val="single"/>
              </w:rPr>
              <w:t>State of Indiana</w:t>
            </w:r>
            <w:r w:rsidR="00C11792">
              <w:rPr>
                <w:rFonts w:cs="Calibri"/>
                <w:szCs w:val="24"/>
                <w:u w:val="single"/>
              </w:rPr>
              <w:t xml:space="preserve"> (2015 to Present)</w:t>
            </w:r>
          </w:p>
          <w:p w14:paraId="64755E56" w14:textId="616CCB84" w:rsidR="0019406F" w:rsidRPr="003B4E0F" w:rsidRDefault="0019406F" w:rsidP="00504F30">
            <w:pPr>
              <w:spacing w:line="276" w:lineRule="auto"/>
              <w:jc w:val="both"/>
              <w:rPr>
                <w:rFonts w:cs="Calibri"/>
              </w:rPr>
            </w:pPr>
            <w:r w:rsidRPr="1D318981">
              <w:rPr>
                <w:rFonts w:cs="Calibri"/>
              </w:rPr>
              <w:t>IHG</w:t>
            </w:r>
            <w:r w:rsidR="24F645FB" w:rsidRPr="1D318981">
              <w:rPr>
                <w:rFonts w:cs="Calibri"/>
              </w:rPr>
              <w:t>,</w:t>
            </w:r>
            <w:r w:rsidRPr="1D318981">
              <w:rPr>
                <w:rFonts w:cs="Calibri"/>
              </w:rPr>
              <w:t xml:space="preserve"> at its Indiana operation</w:t>
            </w:r>
            <w:r w:rsidR="24F645FB" w:rsidRPr="1D318981">
              <w:rPr>
                <w:rFonts w:cs="Calibri"/>
              </w:rPr>
              <w:t>,</w:t>
            </w:r>
            <w:r w:rsidRPr="1D318981">
              <w:rPr>
                <w:rFonts w:cs="Calibri"/>
              </w:rPr>
              <w:t xml:space="preserve"> has been manufacturing 100% of the State of Indiana BMV, DOR, and SOS license plates since 2015. </w:t>
            </w:r>
            <w:r w:rsidR="00643D04" w:rsidRPr="1D318981">
              <w:rPr>
                <w:rFonts w:cs="Calibri"/>
              </w:rPr>
              <w:t xml:space="preserve">IHG was </w:t>
            </w:r>
            <w:r w:rsidR="003B4F13" w:rsidRPr="1D318981">
              <w:rPr>
                <w:rFonts w:cs="Calibri"/>
              </w:rPr>
              <w:t>provided with a contract in March 2015 and by July 1</w:t>
            </w:r>
            <w:r w:rsidR="003B4F13" w:rsidRPr="1D318981">
              <w:rPr>
                <w:rFonts w:cs="Calibri"/>
                <w:vertAlign w:val="superscript"/>
              </w:rPr>
              <w:t>st</w:t>
            </w:r>
            <w:r w:rsidR="003B4F13" w:rsidRPr="1D318981">
              <w:rPr>
                <w:rFonts w:cs="Calibri"/>
              </w:rPr>
              <w:t xml:space="preserve">, 2015, IHG had a fully functional license plate factory in place. </w:t>
            </w:r>
            <w:r w:rsidR="00643D04" w:rsidRPr="1D318981">
              <w:rPr>
                <w:rFonts w:cs="Calibri"/>
              </w:rPr>
              <w:t xml:space="preserve"> </w:t>
            </w:r>
            <w:r w:rsidRPr="1D318981">
              <w:rPr>
                <w:rFonts w:cs="Calibri"/>
              </w:rPr>
              <w:t xml:space="preserve">In addition to Indiana license plate production, IHG provides license plate design services and householding plate sorting services. IHG also has </w:t>
            </w:r>
            <w:r w:rsidR="008F0728" w:rsidRPr="1D318981">
              <w:rPr>
                <w:rFonts w:cs="Calibri"/>
              </w:rPr>
              <w:t>an</w:t>
            </w:r>
            <w:r w:rsidRPr="1D318981">
              <w:rPr>
                <w:rFonts w:cs="Calibri"/>
              </w:rPr>
              <w:t xml:space="preserve"> Indiana disaster recovery program </w:t>
            </w:r>
            <w:r w:rsidR="008F0728" w:rsidRPr="1D318981">
              <w:rPr>
                <w:rFonts w:cs="Calibri"/>
              </w:rPr>
              <w:t>back up facility with</w:t>
            </w:r>
            <w:r w:rsidRPr="1D318981">
              <w:rPr>
                <w:rFonts w:cs="Calibri"/>
              </w:rPr>
              <w:t xml:space="preserve"> sister company Waldale </w:t>
            </w:r>
            <w:r w:rsidR="008F0728" w:rsidRPr="1D318981">
              <w:rPr>
                <w:rFonts w:cs="Calibri"/>
              </w:rPr>
              <w:t>Manufacturing</w:t>
            </w:r>
            <w:r w:rsidRPr="1D318981">
              <w:rPr>
                <w:rFonts w:cs="Calibri"/>
              </w:rPr>
              <w:t>.</w:t>
            </w:r>
            <w:r w:rsidR="009B369D" w:rsidRPr="1D318981">
              <w:rPr>
                <w:rFonts w:cs="Calibri"/>
              </w:rPr>
              <w:t xml:space="preserve"> An expanded description of the services provided to Indiana can be found in Section 2.3.13.</w:t>
            </w:r>
          </w:p>
          <w:p w14:paraId="464C6B7A" w14:textId="77777777" w:rsidR="00CE31D7" w:rsidRPr="003B4E0F" w:rsidRDefault="00CE31D7" w:rsidP="00504F30">
            <w:pPr>
              <w:spacing w:line="276" w:lineRule="auto"/>
              <w:jc w:val="both"/>
              <w:rPr>
                <w:rFonts w:cs="Calibri"/>
                <w:szCs w:val="23"/>
              </w:rPr>
            </w:pPr>
          </w:p>
          <w:p w14:paraId="5E402F99" w14:textId="226C7894" w:rsidR="008F0728" w:rsidRPr="00331A9A" w:rsidRDefault="00080712" w:rsidP="00504F30">
            <w:pPr>
              <w:spacing w:line="276" w:lineRule="auto"/>
              <w:jc w:val="both"/>
              <w:rPr>
                <w:rFonts w:cs="Calibri"/>
                <w:szCs w:val="23"/>
                <w:u w:val="single"/>
              </w:rPr>
            </w:pPr>
            <w:r w:rsidRPr="003B4E0F">
              <w:rPr>
                <w:rFonts w:cs="Calibri"/>
                <w:szCs w:val="23"/>
                <w:u w:val="single"/>
              </w:rPr>
              <w:t xml:space="preserve">State of </w:t>
            </w:r>
            <w:r w:rsidR="008F0728" w:rsidRPr="003B4E0F">
              <w:rPr>
                <w:rFonts w:cs="Calibri"/>
                <w:szCs w:val="23"/>
                <w:u w:val="single"/>
              </w:rPr>
              <w:t>South Carolina</w:t>
            </w:r>
            <w:r w:rsidR="00C11792" w:rsidRPr="003B4E0F">
              <w:rPr>
                <w:rFonts w:cs="Calibri"/>
                <w:szCs w:val="23"/>
                <w:u w:val="single"/>
              </w:rPr>
              <w:t xml:space="preserve"> (</w:t>
            </w:r>
            <w:r w:rsidR="00041501" w:rsidRPr="003B4E0F">
              <w:rPr>
                <w:rFonts w:cs="Calibri"/>
                <w:szCs w:val="23"/>
                <w:u w:val="single"/>
              </w:rPr>
              <w:t>2007</w:t>
            </w:r>
            <w:r w:rsidR="00C11792" w:rsidRPr="003B4E0F">
              <w:rPr>
                <w:rFonts w:cs="Calibri"/>
                <w:szCs w:val="23"/>
                <w:u w:val="single"/>
              </w:rPr>
              <w:t xml:space="preserve"> to Present)</w:t>
            </w:r>
          </w:p>
          <w:p w14:paraId="16F1702B" w14:textId="20FA7844" w:rsidR="00AB49CE" w:rsidRPr="00DD6FB7" w:rsidRDefault="0019406F" w:rsidP="00504F30">
            <w:pPr>
              <w:spacing w:line="276" w:lineRule="auto"/>
              <w:jc w:val="both"/>
              <w:rPr>
                <w:rFonts w:cs="Calibri"/>
                <w:szCs w:val="23"/>
              </w:rPr>
            </w:pPr>
            <w:r w:rsidRPr="00B02FEC">
              <w:rPr>
                <w:rFonts w:cs="Calibri"/>
                <w:szCs w:val="23"/>
              </w:rPr>
              <w:t>As a subcontractor to 3M, IHG has been printing, managing production, providing maintenance</w:t>
            </w:r>
            <w:r w:rsidR="00B4268D" w:rsidRPr="00D10F81">
              <w:rPr>
                <w:rFonts w:cs="Calibri"/>
                <w:szCs w:val="23"/>
              </w:rPr>
              <w:t>,</w:t>
            </w:r>
            <w:r w:rsidRPr="00D10F81">
              <w:rPr>
                <w:rFonts w:cs="Calibri"/>
                <w:szCs w:val="23"/>
              </w:rPr>
              <w:t xml:space="preserve"> and fulfilling 100% of South Carolina’s license plate requirements since 2007, with the current annual production being approximately </w:t>
            </w:r>
            <w:r w:rsidR="004A0504" w:rsidRPr="00DA30B6">
              <w:rPr>
                <w:rFonts w:cs="Calibri"/>
                <w:szCs w:val="23"/>
              </w:rPr>
              <w:t>900,000 license</w:t>
            </w:r>
            <w:r w:rsidRPr="00DA30B6">
              <w:rPr>
                <w:rFonts w:cs="Calibri"/>
                <w:szCs w:val="23"/>
              </w:rPr>
              <w:t xml:space="preserve"> plates with and without registrations per annum. Fulfillment is a hybrid of both shipping license plates and registrations to motorists</w:t>
            </w:r>
            <w:r w:rsidR="004A0C86">
              <w:rPr>
                <w:rFonts w:cs="Calibri"/>
                <w:szCs w:val="23"/>
              </w:rPr>
              <w:t>’</w:t>
            </w:r>
            <w:r w:rsidRPr="00DA30B6">
              <w:rPr>
                <w:rFonts w:cs="Calibri"/>
                <w:szCs w:val="23"/>
              </w:rPr>
              <w:t xml:space="preserve"> homes with registration documentation and shipping plates with no registration documents to Tax Collector offices for traditional over the counter distribution. This arrangement also includes IHG coordinating state-mandated interface with South Carolina Correctional Industries</w:t>
            </w:r>
            <w:r w:rsidR="00D162FF" w:rsidRPr="00873393">
              <w:rPr>
                <w:rFonts w:cs="Calibri"/>
                <w:szCs w:val="23"/>
              </w:rPr>
              <w:t>, where IHG is responsible for supplying and maintaining license plate manufacturing equipment</w:t>
            </w:r>
            <w:r w:rsidR="00582BC1" w:rsidRPr="006256AC">
              <w:rPr>
                <w:rFonts w:cs="Calibri"/>
                <w:szCs w:val="23"/>
              </w:rPr>
              <w:t>.</w:t>
            </w:r>
            <w:r w:rsidR="00A04BF1" w:rsidRPr="006256AC">
              <w:rPr>
                <w:rFonts w:cs="Calibri"/>
                <w:szCs w:val="23"/>
              </w:rPr>
              <w:t xml:space="preserve"> An expanded description of the services provided to South Carolina can be found in Section 2.3.13.</w:t>
            </w:r>
          </w:p>
          <w:p w14:paraId="1AECC250" w14:textId="07E73D80" w:rsidR="00486B78" w:rsidRPr="00DD6FB7" w:rsidRDefault="00486B78" w:rsidP="00504F30">
            <w:pPr>
              <w:spacing w:line="276" w:lineRule="auto"/>
              <w:jc w:val="both"/>
              <w:rPr>
                <w:rFonts w:cs="Calibri"/>
                <w:szCs w:val="23"/>
              </w:rPr>
            </w:pPr>
          </w:p>
          <w:p w14:paraId="61162398" w14:textId="506911E3" w:rsidR="00486B78" w:rsidRPr="001F7B15" w:rsidRDefault="00486B78" w:rsidP="00504F30">
            <w:pPr>
              <w:spacing w:line="276" w:lineRule="auto"/>
              <w:jc w:val="both"/>
              <w:rPr>
                <w:rFonts w:cs="Calibri"/>
                <w:szCs w:val="23"/>
              </w:rPr>
            </w:pPr>
            <w:r w:rsidRPr="001F7B15">
              <w:rPr>
                <w:rFonts w:cs="Calibri"/>
                <w:szCs w:val="23"/>
                <w:u w:val="single"/>
              </w:rPr>
              <w:t xml:space="preserve">State of Oregon </w:t>
            </w:r>
            <w:r w:rsidR="00C11792" w:rsidRPr="001F7B15">
              <w:rPr>
                <w:rFonts w:cs="Calibri"/>
                <w:szCs w:val="23"/>
                <w:u w:val="single"/>
              </w:rPr>
              <w:t>(</w:t>
            </w:r>
            <w:r w:rsidR="00041501" w:rsidRPr="001F7B15">
              <w:rPr>
                <w:rFonts w:cs="Calibri"/>
                <w:szCs w:val="23"/>
                <w:u w:val="single"/>
              </w:rPr>
              <w:t>1918</w:t>
            </w:r>
            <w:r w:rsidR="00C11792" w:rsidRPr="001F7B15">
              <w:rPr>
                <w:rFonts w:cs="Calibri"/>
                <w:szCs w:val="23"/>
                <w:u w:val="single"/>
              </w:rPr>
              <w:t xml:space="preserve"> to Present)</w:t>
            </w:r>
          </w:p>
          <w:p w14:paraId="296067B8" w14:textId="28C8115B" w:rsidR="00486B78" w:rsidRPr="001F7B15" w:rsidRDefault="00486B78" w:rsidP="00504F30">
            <w:pPr>
              <w:spacing w:line="276" w:lineRule="auto"/>
              <w:jc w:val="both"/>
              <w:rPr>
                <w:rFonts w:cs="Calibri"/>
              </w:rPr>
            </w:pPr>
            <w:r w:rsidRPr="199864DC">
              <w:rPr>
                <w:rFonts w:cs="Calibri"/>
              </w:rPr>
              <w:t xml:space="preserve">IHG has been producing Oregon’s license plate requirements of approximately 900,000 license plates </w:t>
            </w:r>
            <w:r w:rsidR="00B02FEC" w:rsidRPr="199864DC">
              <w:rPr>
                <w:rFonts w:cs="Calibri"/>
              </w:rPr>
              <w:t xml:space="preserve">annually </w:t>
            </w:r>
            <w:r w:rsidRPr="199864DC">
              <w:rPr>
                <w:rFonts w:cs="Calibri"/>
              </w:rPr>
              <w:t>for over 100 years</w:t>
            </w:r>
            <w:r w:rsidR="60AC56A2" w:rsidRPr="199864DC">
              <w:rPr>
                <w:rFonts w:cs="Calibri"/>
              </w:rPr>
              <w:t>. This includes</w:t>
            </w:r>
            <w:r w:rsidRPr="199864DC">
              <w:rPr>
                <w:rFonts w:cs="Calibri"/>
              </w:rPr>
              <w:t xml:space="preserve"> fulfilling orders for regular issue plates distributed to a main warehouse, and daily electronic orders for the states hundreds of custom plate types, which require digital printing and embossing. IHG has aided the state in the design and approval of </w:t>
            </w:r>
            <w:r w:rsidR="00604F99" w:rsidRPr="199864DC">
              <w:rPr>
                <w:rFonts w:cs="Calibri"/>
              </w:rPr>
              <w:t xml:space="preserve">hundreds </w:t>
            </w:r>
            <w:r w:rsidRPr="199864DC">
              <w:rPr>
                <w:rFonts w:cs="Calibri"/>
              </w:rPr>
              <w:t>of specialty plate types, as well as transitioning the State</w:t>
            </w:r>
            <w:r w:rsidR="00CD4CDD" w:rsidRPr="199864DC">
              <w:rPr>
                <w:rFonts w:cs="Calibri"/>
              </w:rPr>
              <w:t>’</w:t>
            </w:r>
            <w:r w:rsidRPr="199864DC">
              <w:rPr>
                <w:rFonts w:cs="Calibri"/>
              </w:rPr>
              <w:t xml:space="preserve">s main tree graphic to high </w:t>
            </w:r>
            <w:r w:rsidR="006D24E8" w:rsidRPr="199864DC">
              <w:rPr>
                <w:rFonts w:cs="Calibri"/>
              </w:rPr>
              <w:t xml:space="preserve">definition </w:t>
            </w:r>
            <w:r w:rsidRPr="199864DC">
              <w:rPr>
                <w:rFonts w:cs="Calibri"/>
              </w:rPr>
              <w:t>prismatic sheeting. IHG is a trusted partner to the State of Oregon.</w:t>
            </w:r>
          </w:p>
          <w:p w14:paraId="7277CE17" w14:textId="77777777" w:rsidR="00486B78" w:rsidRPr="0098202E" w:rsidRDefault="00486B78" w:rsidP="00504F30">
            <w:pPr>
              <w:spacing w:line="276" w:lineRule="auto"/>
              <w:jc w:val="both"/>
              <w:rPr>
                <w:rFonts w:cs="Calibri"/>
                <w:szCs w:val="23"/>
              </w:rPr>
            </w:pPr>
          </w:p>
          <w:p w14:paraId="792A36CC" w14:textId="5026FD4A" w:rsidR="00486B78" w:rsidRPr="00783278" w:rsidRDefault="00486B78" w:rsidP="00504F30">
            <w:pPr>
              <w:spacing w:line="276" w:lineRule="auto"/>
              <w:jc w:val="both"/>
              <w:rPr>
                <w:rFonts w:cs="Calibri"/>
                <w:szCs w:val="23"/>
                <w:u w:val="single"/>
              </w:rPr>
            </w:pPr>
            <w:r w:rsidRPr="00E95E4E">
              <w:rPr>
                <w:rFonts w:cs="Calibri"/>
                <w:szCs w:val="23"/>
                <w:u w:val="single"/>
              </w:rPr>
              <w:t>State of Hawaii</w:t>
            </w:r>
            <w:r w:rsidR="00C11792" w:rsidRPr="00E95E4E">
              <w:rPr>
                <w:rFonts w:cs="Calibri"/>
                <w:szCs w:val="23"/>
                <w:u w:val="single"/>
              </w:rPr>
              <w:t xml:space="preserve"> (</w:t>
            </w:r>
            <w:r w:rsidR="00994283" w:rsidRPr="00783278">
              <w:rPr>
                <w:rFonts w:cs="Calibri"/>
                <w:szCs w:val="23"/>
                <w:u w:val="single"/>
              </w:rPr>
              <w:t xml:space="preserve">Circa </w:t>
            </w:r>
            <w:r w:rsidR="007B3EAD" w:rsidRPr="00783278">
              <w:rPr>
                <w:rFonts w:cs="Calibri"/>
                <w:szCs w:val="23"/>
                <w:u w:val="single"/>
              </w:rPr>
              <w:t>1959</w:t>
            </w:r>
            <w:r w:rsidR="00C11792" w:rsidRPr="00783278">
              <w:rPr>
                <w:rFonts w:cs="Calibri"/>
                <w:szCs w:val="23"/>
                <w:u w:val="single"/>
              </w:rPr>
              <w:t xml:space="preserve"> to Present)</w:t>
            </w:r>
          </w:p>
          <w:p w14:paraId="57E83CFB" w14:textId="291DE3B8" w:rsidR="00DD1906" w:rsidRPr="006256AC" w:rsidRDefault="42AECA50" w:rsidP="00504F30">
            <w:pPr>
              <w:spacing w:line="276" w:lineRule="auto"/>
              <w:jc w:val="both"/>
              <w:rPr>
                <w:rFonts w:cs="Calibri"/>
              </w:rPr>
            </w:pPr>
            <w:r w:rsidRPr="1790FC3E">
              <w:rPr>
                <w:rFonts w:cs="Calibri"/>
              </w:rPr>
              <w:t xml:space="preserve">IHG </w:t>
            </w:r>
            <w:r w:rsidR="31028536" w:rsidRPr="1790FC3E">
              <w:rPr>
                <w:rFonts w:cs="Calibri"/>
              </w:rPr>
              <w:t>manufactures and delivers around 200,000</w:t>
            </w:r>
            <w:r w:rsidR="7DBF7370" w:rsidRPr="1790FC3E">
              <w:rPr>
                <w:rFonts w:cs="Calibri"/>
              </w:rPr>
              <w:t xml:space="preserve"> pairs of</w:t>
            </w:r>
            <w:r w:rsidR="31028536" w:rsidRPr="1790FC3E">
              <w:rPr>
                <w:rFonts w:cs="Calibri"/>
              </w:rPr>
              <w:t xml:space="preserve"> license </w:t>
            </w:r>
            <w:r w:rsidR="3A2119EC" w:rsidRPr="1790FC3E">
              <w:rPr>
                <w:rFonts w:cs="Calibri"/>
              </w:rPr>
              <w:t>plate</w:t>
            </w:r>
            <w:r w:rsidR="3E1BDCC8" w:rsidRPr="1790FC3E">
              <w:rPr>
                <w:rFonts w:cs="Calibri"/>
              </w:rPr>
              <w:t>s</w:t>
            </w:r>
            <w:r w:rsidR="3A2119EC" w:rsidRPr="1790FC3E">
              <w:rPr>
                <w:rFonts w:cs="Calibri"/>
              </w:rPr>
              <w:t xml:space="preserve"> </w:t>
            </w:r>
            <w:r w:rsidR="31028536" w:rsidRPr="1790FC3E">
              <w:rPr>
                <w:rFonts w:cs="Calibri"/>
              </w:rPr>
              <w:t>annually to the State</w:t>
            </w:r>
            <w:r w:rsidR="5C74A96F" w:rsidRPr="1790FC3E">
              <w:rPr>
                <w:rFonts w:cs="Calibri"/>
              </w:rPr>
              <w:t>’</w:t>
            </w:r>
            <w:r w:rsidR="31028536" w:rsidRPr="1790FC3E">
              <w:rPr>
                <w:rFonts w:cs="Calibri"/>
              </w:rPr>
              <w:t>s c</w:t>
            </w:r>
            <w:r w:rsidR="281A6F32" w:rsidRPr="1790FC3E">
              <w:rPr>
                <w:rFonts w:cs="Calibri"/>
              </w:rPr>
              <w:t xml:space="preserve">ounties, Maui, Honolulu, and </w:t>
            </w:r>
            <w:r w:rsidR="4C7D9715" w:rsidRPr="1790FC3E">
              <w:rPr>
                <w:rFonts w:cs="Calibri"/>
              </w:rPr>
              <w:t>Kuai</w:t>
            </w:r>
            <w:r w:rsidR="7172AE68" w:rsidRPr="1790FC3E">
              <w:rPr>
                <w:rFonts w:cs="Calibri"/>
              </w:rPr>
              <w:t>. IHG</w:t>
            </w:r>
            <w:r w:rsidR="70D97922" w:rsidRPr="1790FC3E">
              <w:rPr>
                <w:rFonts w:cs="Calibri"/>
              </w:rPr>
              <w:t xml:space="preserve"> also</w:t>
            </w:r>
            <w:r w:rsidR="0466B971" w:rsidRPr="1790FC3E">
              <w:rPr>
                <w:rFonts w:cs="Calibri"/>
              </w:rPr>
              <w:t xml:space="preserve"> manufactures and delivers custom license plates with </w:t>
            </w:r>
            <w:r w:rsidR="36BB05BB" w:rsidRPr="1790FC3E">
              <w:rPr>
                <w:rFonts w:cs="Calibri"/>
              </w:rPr>
              <w:t>registrations</w:t>
            </w:r>
            <w:r w:rsidR="739B13BB" w:rsidRPr="1790FC3E">
              <w:rPr>
                <w:rFonts w:cs="Calibri"/>
              </w:rPr>
              <w:t xml:space="preserve">, provides a </w:t>
            </w:r>
            <w:r w:rsidR="03AAC235" w:rsidRPr="1790FC3E">
              <w:rPr>
                <w:rFonts w:cs="Calibri"/>
              </w:rPr>
              <w:t>license</w:t>
            </w:r>
            <w:r w:rsidR="739B13BB" w:rsidRPr="1790FC3E">
              <w:rPr>
                <w:rFonts w:cs="Calibri"/>
              </w:rPr>
              <w:t xml:space="preserve"> plate </w:t>
            </w:r>
            <w:r w:rsidR="03AAC235" w:rsidRPr="1790FC3E">
              <w:rPr>
                <w:rFonts w:cs="Calibri"/>
              </w:rPr>
              <w:t>design</w:t>
            </w:r>
            <w:r w:rsidR="739B13BB" w:rsidRPr="1790FC3E">
              <w:rPr>
                <w:rFonts w:cs="Calibri"/>
              </w:rPr>
              <w:t xml:space="preserve"> service</w:t>
            </w:r>
            <w:r w:rsidR="0466B971" w:rsidRPr="1790FC3E">
              <w:rPr>
                <w:rFonts w:cs="Calibri"/>
              </w:rPr>
              <w:t xml:space="preserve"> and is </w:t>
            </w:r>
            <w:r w:rsidR="36BB05BB" w:rsidRPr="1790FC3E">
              <w:rPr>
                <w:rFonts w:cs="Calibri"/>
              </w:rPr>
              <w:t>responsible</w:t>
            </w:r>
            <w:r w:rsidR="0466B971" w:rsidRPr="1790FC3E">
              <w:rPr>
                <w:rFonts w:cs="Calibri"/>
              </w:rPr>
              <w:t xml:space="preserve"> for providing </w:t>
            </w:r>
            <w:r w:rsidR="36BB05BB" w:rsidRPr="1790FC3E">
              <w:rPr>
                <w:rFonts w:cs="Calibri"/>
              </w:rPr>
              <w:t xml:space="preserve">and direct mailing </w:t>
            </w:r>
            <w:r w:rsidR="79DAF77C" w:rsidRPr="1790FC3E">
              <w:rPr>
                <w:rFonts w:cs="Calibri"/>
              </w:rPr>
              <w:t>250,000</w:t>
            </w:r>
            <w:r w:rsidR="2F27BA16" w:rsidRPr="1790FC3E">
              <w:rPr>
                <w:rFonts w:cs="Calibri"/>
              </w:rPr>
              <w:t xml:space="preserve"> </w:t>
            </w:r>
            <w:r w:rsidR="426C3AF7" w:rsidRPr="1790FC3E">
              <w:rPr>
                <w:rFonts w:cs="Calibri"/>
              </w:rPr>
              <w:t>registration</w:t>
            </w:r>
            <w:r w:rsidR="77EF61A5" w:rsidRPr="1790FC3E">
              <w:rPr>
                <w:rFonts w:cs="Calibri"/>
              </w:rPr>
              <w:t>s</w:t>
            </w:r>
            <w:r w:rsidR="426C3AF7" w:rsidRPr="1790FC3E">
              <w:rPr>
                <w:rFonts w:cs="Calibri"/>
              </w:rPr>
              <w:t xml:space="preserve"> each year to </w:t>
            </w:r>
            <w:r w:rsidR="2F27BA16" w:rsidRPr="1790FC3E">
              <w:rPr>
                <w:rFonts w:cs="Calibri"/>
              </w:rPr>
              <w:t>Hawaii</w:t>
            </w:r>
            <w:r w:rsidR="22C365F2" w:rsidRPr="1790FC3E">
              <w:rPr>
                <w:rFonts w:cs="Calibri"/>
              </w:rPr>
              <w:t>an</w:t>
            </w:r>
            <w:r w:rsidR="426C3AF7" w:rsidRPr="1790FC3E">
              <w:rPr>
                <w:rFonts w:cs="Calibri"/>
              </w:rPr>
              <w:t xml:space="preserve"> motorists</w:t>
            </w:r>
            <w:r w:rsidR="00533E6A" w:rsidRPr="1790FC3E">
              <w:rPr>
                <w:rFonts w:cs="Calibri"/>
              </w:rPr>
              <w:t xml:space="preserve">. IHG also </w:t>
            </w:r>
            <w:r w:rsidR="3F1CD476" w:rsidRPr="1790FC3E">
              <w:rPr>
                <w:rFonts w:cs="Calibri"/>
              </w:rPr>
              <w:t>supplie</w:t>
            </w:r>
            <w:r w:rsidR="03AAC235" w:rsidRPr="1790FC3E">
              <w:rPr>
                <w:rFonts w:cs="Calibri"/>
              </w:rPr>
              <w:t>s</w:t>
            </w:r>
            <w:r w:rsidR="3F1CD476" w:rsidRPr="1790FC3E">
              <w:rPr>
                <w:rFonts w:cs="Calibri"/>
              </w:rPr>
              <w:t xml:space="preserve"> the </w:t>
            </w:r>
            <w:r w:rsidR="7E96DD97" w:rsidRPr="1790FC3E">
              <w:rPr>
                <w:rFonts w:cs="Calibri"/>
              </w:rPr>
              <w:t>State with a web portal for placing bulk and custom orders</w:t>
            </w:r>
            <w:r w:rsidR="03AAC235" w:rsidRPr="1790FC3E">
              <w:rPr>
                <w:rFonts w:cs="Calibri"/>
              </w:rPr>
              <w:t>.</w:t>
            </w:r>
          </w:p>
          <w:p w14:paraId="6385266B" w14:textId="77777777" w:rsidR="00486B78" w:rsidRPr="00DD6FB7" w:rsidRDefault="00486B78" w:rsidP="00504F30">
            <w:pPr>
              <w:spacing w:line="276" w:lineRule="auto"/>
              <w:jc w:val="both"/>
              <w:rPr>
                <w:rFonts w:cs="Calibri"/>
                <w:szCs w:val="23"/>
              </w:rPr>
            </w:pPr>
          </w:p>
          <w:p w14:paraId="061FCFE2" w14:textId="25EA758C" w:rsidR="00486B78" w:rsidRPr="00F34DE6" w:rsidRDefault="00486B78" w:rsidP="00504F30">
            <w:pPr>
              <w:spacing w:line="276" w:lineRule="auto"/>
              <w:jc w:val="both"/>
              <w:rPr>
                <w:rFonts w:cs="Calibri"/>
                <w:szCs w:val="23"/>
                <w:u w:val="single"/>
              </w:rPr>
            </w:pPr>
            <w:r w:rsidRPr="00DD6FB7">
              <w:rPr>
                <w:rFonts w:cs="Calibri"/>
                <w:szCs w:val="23"/>
                <w:u w:val="single"/>
              </w:rPr>
              <w:t>State of Alaska</w:t>
            </w:r>
            <w:r w:rsidR="00C11792" w:rsidRPr="00DD6FB7">
              <w:rPr>
                <w:rFonts w:cs="Calibri"/>
                <w:szCs w:val="23"/>
                <w:u w:val="single"/>
              </w:rPr>
              <w:t xml:space="preserve"> (</w:t>
            </w:r>
            <w:r w:rsidR="007B3EAD" w:rsidRPr="005D10DA">
              <w:rPr>
                <w:rFonts w:cs="Calibri"/>
                <w:szCs w:val="23"/>
                <w:u w:val="single"/>
              </w:rPr>
              <w:t xml:space="preserve">Circa </w:t>
            </w:r>
            <w:r w:rsidR="002A6C53" w:rsidRPr="009B5E9C">
              <w:rPr>
                <w:rFonts w:cs="Calibri"/>
                <w:szCs w:val="23"/>
                <w:u w:val="single"/>
              </w:rPr>
              <w:t>1959 to</w:t>
            </w:r>
            <w:r w:rsidR="00C11792" w:rsidRPr="00F34DE6">
              <w:rPr>
                <w:rFonts w:cs="Calibri"/>
                <w:szCs w:val="23"/>
                <w:u w:val="single"/>
              </w:rPr>
              <w:t xml:space="preserve"> Present)</w:t>
            </w:r>
          </w:p>
          <w:p w14:paraId="22230096" w14:textId="72A18959" w:rsidR="00D15107" w:rsidRPr="003B4E0F" w:rsidRDefault="00627E09" w:rsidP="00504F30">
            <w:pPr>
              <w:spacing w:line="276" w:lineRule="auto"/>
              <w:jc w:val="both"/>
              <w:rPr>
                <w:rFonts w:cs="Calibri"/>
                <w:szCs w:val="23"/>
              </w:rPr>
            </w:pPr>
            <w:r>
              <w:rPr>
                <w:rFonts w:cs="Calibri"/>
                <w:szCs w:val="23"/>
              </w:rPr>
              <w:t xml:space="preserve">Each year </w:t>
            </w:r>
            <w:r w:rsidR="00D15107" w:rsidRPr="003B4E0F">
              <w:rPr>
                <w:rFonts w:cs="Calibri"/>
                <w:szCs w:val="23"/>
              </w:rPr>
              <w:t xml:space="preserve">IHG </w:t>
            </w:r>
            <w:r w:rsidR="00537D02" w:rsidRPr="003B4E0F">
              <w:rPr>
                <w:rFonts w:cs="Calibri"/>
                <w:szCs w:val="23"/>
              </w:rPr>
              <w:t xml:space="preserve">manufactures and delivers approximately 125,000 </w:t>
            </w:r>
            <w:r w:rsidR="00DE0159" w:rsidRPr="003B4E0F">
              <w:rPr>
                <w:rFonts w:cs="Calibri"/>
                <w:szCs w:val="23"/>
              </w:rPr>
              <w:t xml:space="preserve">pairs of embossed license plates to </w:t>
            </w:r>
            <w:r w:rsidR="00F920EF" w:rsidRPr="003B4E0F">
              <w:rPr>
                <w:rFonts w:cs="Calibri"/>
                <w:szCs w:val="23"/>
              </w:rPr>
              <w:t xml:space="preserve">the State, </w:t>
            </w:r>
            <w:r w:rsidR="00483A5C" w:rsidRPr="003B4E0F">
              <w:rPr>
                <w:rFonts w:cs="Calibri"/>
                <w:szCs w:val="23"/>
              </w:rPr>
              <w:t>provides</w:t>
            </w:r>
            <w:r w:rsidR="00F920EF" w:rsidRPr="003B4E0F">
              <w:rPr>
                <w:rFonts w:cs="Calibri"/>
                <w:szCs w:val="23"/>
              </w:rPr>
              <w:t xml:space="preserve"> license plate design services</w:t>
            </w:r>
            <w:r w:rsidR="00483A5C" w:rsidRPr="003B4E0F">
              <w:rPr>
                <w:rFonts w:cs="Calibri"/>
                <w:szCs w:val="23"/>
              </w:rPr>
              <w:t xml:space="preserve"> and is responsible for mailing</w:t>
            </w:r>
            <w:r w:rsidR="00483A5C">
              <w:rPr>
                <w:rFonts w:cs="Calibri"/>
                <w:szCs w:val="23"/>
              </w:rPr>
              <w:t xml:space="preserve"> </w:t>
            </w:r>
            <w:r>
              <w:rPr>
                <w:rFonts w:cs="Calibri"/>
                <w:szCs w:val="23"/>
              </w:rPr>
              <w:t>100,000</w:t>
            </w:r>
            <w:r w:rsidR="00483A5C" w:rsidRPr="003B4E0F">
              <w:rPr>
                <w:rFonts w:cs="Calibri"/>
                <w:szCs w:val="23"/>
              </w:rPr>
              <w:t xml:space="preserve"> registrations direct to Alaska</w:t>
            </w:r>
            <w:r w:rsidR="008107FD" w:rsidRPr="003B4E0F">
              <w:rPr>
                <w:rFonts w:cs="Calibri"/>
                <w:szCs w:val="23"/>
              </w:rPr>
              <w:t>’</w:t>
            </w:r>
            <w:r w:rsidR="00483A5C" w:rsidRPr="003B4E0F">
              <w:rPr>
                <w:rFonts w:cs="Calibri"/>
                <w:szCs w:val="23"/>
              </w:rPr>
              <w:t>s motorists</w:t>
            </w:r>
            <w:r w:rsidR="00E777F5" w:rsidRPr="003B4E0F">
              <w:rPr>
                <w:rFonts w:cs="Calibri"/>
                <w:szCs w:val="23"/>
              </w:rPr>
              <w:t>.</w:t>
            </w:r>
          </w:p>
          <w:p w14:paraId="678A4EF3" w14:textId="77777777" w:rsidR="00E777F5" w:rsidRPr="003B4E0F" w:rsidRDefault="00E777F5" w:rsidP="00504F30">
            <w:pPr>
              <w:spacing w:line="276" w:lineRule="auto"/>
              <w:jc w:val="both"/>
              <w:rPr>
                <w:rFonts w:cs="Calibri"/>
                <w:szCs w:val="23"/>
              </w:rPr>
            </w:pPr>
          </w:p>
          <w:p w14:paraId="6A32C968" w14:textId="037939DA" w:rsidR="00E777F5" w:rsidRPr="00B02FEC" w:rsidRDefault="006A10B6" w:rsidP="00504F30">
            <w:pPr>
              <w:spacing w:line="276" w:lineRule="auto"/>
              <w:jc w:val="both"/>
              <w:rPr>
                <w:rFonts w:cs="Calibri"/>
                <w:szCs w:val="23"/>
                <w:u w:val="single"/>
              </w:rPr>
            </w:pPr>
            <w:r w:rsidRPr="00331A9A">
              <w:rPr>
                <w:rFonts w:cs="Calibri"/>
                <w:szCs w:val="23"/>
                <w:u w:val="single"/>
              </w:rPr>
              <w:t>State of Nevada</w:t>
            </w:r>
            <w:r w:rsidR="00C11792" w:rsidRPr="00331A9A">
              <w:rPr>
                <w:rFonts w:cs="Calibri"/>
                <w:szCs w:val="23"/>
                <w:u w:val="single"/>
              </w:rPr>
              <w:t xml:space="preserve"> (</w:t>
            </w:r>
            <w:r w:rsidR="007B3EAD" w:rsidRPr="00B02FEC">
              <w:rPr>
                <w:rFonts w:cs="Calibri"/>
                <w:szCs w:val="23"/>
                <w:u w:val="single"/>
              </w:rPr>
              <w:t>2015</w:t>
            </w:r>
            <w:r w:rsidR="00C11792" w:rsidRPr="00B02FEC">
              <w:rPr>
                <w:rFonts w:cs="Calibri"/>
                <w:szCs w:val="23"/>
                <w:u w:val="single"/>
              </w:rPr>
              <w:t xml:space="preserve"> to Present)</w:t>
            </w:r>
          </w:p>
          <w:p w14:paraId="56DFD35F" w14:textId="0071FEBC" w:rsidR="00793104" w:rsidRPr="00873393" w:rsidRDefault="008271F7" w:rsidP="00504F30">
            <w:pPr>
              <w:spacing w:line="276" w:lineRule="auto"/>
              <w:jc w:val="both"/>
              <w:rPr>
                <w:rFonts w:cs="Calibri"/>
                <w:szCs w:val="23"/>
              </w:rPr>
            </w:pPr>
            <w:r w:rsidRPr="00B02FEC">
              <w:rPr>
                <w:rFonts w:cs="Calibri"/>
                <w:szCs w:val="23"/>
              </w:rPr>
              <w:t xml:space="preserve">IHG </w:t>
            </w:r>
            <w:r w:rsidR="00B721C5">
              <w:rPr>
                <w:rFonts w:cs="Calibri"/>
                <w:szCs w:val="23"/>
              </w:rPr>
              <w:t>i</w:t>
            </w:r>
            <w:r w:rsidRPr="00B02FEC">
              <w:rPr>
                <w:rFonts w:cs="Calibri"/>
                <w:szCs w:val="23"/>
              </w:rPr>
              <w:t>nstalled</w:t>
            </w:r>
            <w:r w:rsidR="0044066B" w:rsidRPr="00B02FEC">
              <w:rPr>
                <w:rFonts w:cs="Calibri"/>
                <w:szCs w:val="23"/>
              </w:rPr>
              <w:t>, tested</w:t>
            </w:r>
            <w:r w:rsidR="007B3EAD" w:rsidRPr="00B02FEC">
              <w:rPr>
                <w:rFonts w:cs="Calibri"/>
                <w:szCs w:val="23"/>
              </w:rPr>
              <w:t>,</w:t>
            </w:r>
            <w:r w:rsidR="0044066B" w:rsidRPr="00B02FEC">
              <w:rPr>
                <w:rFonts w:cs="Calibri"/>
                <w:szCs w:val="23"/>
              </w:rPr>
              <w:t xml:space="preserve"> and commissioned</w:t>
            </w:r>
            <w:r w:rsidRPr="00B02FEC">
              <w:rPr>
                <w:rFonts w:cs="Calibri"/>
                <w:szCs w:val="23"/>
              </w:rPr>
              <w:t xml:space="preserve"> a</w:t>
            </w:r>
            <w:r w:rsidR="001776D2" w:rsidRPr="00B02FEC">
              <w:rPr>
                <w:rFonts w:cs="Calibri"/>
                <w:szCs w:val="23"/>
              </w:rPr>
              <w:t xml:space="preserve"> complete</w:t>
            </w:r>
            <w:r w:rsidRPr="00A969A3">
              <w:rPr>
                <w:rFonts w:cs="Calibri"/>
                <w:szCs w:val="23"/>
              </w:rPr>
              <w:t xml:space="preserve"> state-of-the-art digital printing and embos</w:t>
            </w:r>
            <w:r w:rsidR="001776D2" w:rsidRPr="00D10F81">
              <w:rPr>
                <w:rFonts w:cs="Calibri"/>
                <w:szCs w:val="23"/>
              </w:rPr>
              <w:t>sing</w:t>
            </w:r>
            <w:r w:rsidRPr="00D10F81">
              <w:rPr>
                <w:rFonts w:cs="Calibri"/>
                <w:szCs w:val="23"/>
              </w:rPr>
              <w:t xml:space="preserve"> license plate manufacturing plant in Nevada</w:t>
            </w:r>
            <w:r w:rsidR="006A6A91">
              <w:rPr>
                <w:rFonts w:cs="Calibri"/>
                <w:szCs w:val="23"/>
              </w:rPr>
              <w:t>. IHG</w:t>
            </w:r>
            <w:r w:rsidR="001776D2" w:rsidRPr="0032379C">
              <w:rPr>
                <w:rFonts w:cs="Calibri"/>
                <w:szCs w:val="23"/>
              </w:rPr>
              <w:t xml:space="preserve"> trained all staff and </w:t>
            </w:r>
            <w:r w:rsidR="0048321A" w:rsidRPr="00143BDA">
              <w:rPr>
                <w:rFonts w:cs="Calibri"/>
                <w:szCs w:val="23"/>
              </w:rPr>
              <w:t xml:space="preserve">retains </w:t>
            </w:r>
            <w:r w:rsidR="00B9390A" w:rsidRPr="00DA30B6">
              <w:rPr>
                <w:rFonts w:cs="Calibri"/>
                <w:szCs w:val="23"/>
              </w:rPr>
              <w:t xml:space="preserve">responsibility for </w:t>
            </w:r>
            <w:r w:rsidR="00F95301" w:rsidRPr="00DA30B6">
              <w:rPr>
                <w:rFonts w:cs="Calibri"/>
                <w:szCs w:val="23"/>
              </w:rPr>
              <w:t xml:space="preserve">ongoing maintenance </w:t>
            </w:r>
            <w:r w:rsidR="00BD665C" w:rsidRPr="00DA30B6">
              <w:rPr>
                <w:rFonts w:cs="Calibri"/>
                <w:szCs w:val="23"/>
              </w:rPr>
              <w:t>and performance of the equipment.</w:t>
            </w:r>
          </w:p>
          <w:p w14:paraId="0D76D1FE" w14:textId="77777777" w:rsidR="00486B78" w:rsidRPr="006A6A91" w:rsidRDefault="00486B78" w:rsidP="00504F30">
            <w:pPr>
              <w:spacing w:line="276" w:lineRule="auto"/>
              <w:jc w:val="both"/>
              <w:rPr>
                <w:rFonts w:cs="Calibri"/>
                <w:szCs w:val="23"/>
              </w:rPr>
            </w:pPr>
          </w:p>
          <w:p w14:paraId="1FDD3D84" w14:textId="29FA266E" w:rsidR="00CE31D7" w:rsidRPr="006A6A91" w:rsidRDefault="00486B78" w:rsidP="00270D06">
            <w:pPr>
              <w:rPr>
                <w:rFonts w:asciiTheme="minorHAnsi" w:hAnsiTheme="minorHAnsi" w:cstheme="minorHAnsi"/>
                <w:b/>
                <w:szCs w:val="23"/>
              </w:rPr>
            </w:pPr>
            <w:r w:rsidRPr="006A6A91">
              <w:rPr>
                <w:rFonts w:asciiTheme="minorHAnsi" w:hAnsiTheme="minorHAnsi" w:cstheme="minorHAnsi"/>
                <w:b/>
                <w:szCs w:val="23"/>
              </w:rPr>
              <w:t>Waldale Manufacturing</w:t>
            </w:r>
          </w:p>
          <w:p w14:paraId="2262BC4A" w14:textId="4A1A7F8F" w:rsidR="00486B78" w:rsidRPr="006A6A91" w:rsidRDefault="7266A992" w:rsidP="1790FC3E">
            <w:pPr>
              <w:spacing w:line="276" w:lineRule="auto"/>
              <w:jc w:val="both"/>
              <w:rPr>
                <w:rFonts w:cs="Calibri"/>
              </w:rPr>
            </w:pPr>
            <w:r w:rsidRPr="1790FC3E">
              <w:rPr>
                <w:rFonts w:cs="Calibri"/>
              </w:rPr>
              <w:t>S</w:t>
            </w:r>
            <w:r w:rsidR="43AE1AED" w:rsidRPr="1790FC3E">
              <w:rPr>
                <w:rFonts w:cs="Calibri"/>
              </w:rPr>
              <w:t>haring a senior management team with IHG</w:t>
            </w:r>
            <w:r w:rsidR="79A02DF2" w:rsidRPr="1790FC3E">
              <w:rPr>
                <w:rFonts w:cs="Calibri"/>
              </w:rPr>
              <w:t>,</w:t>
            </w:r>
            <w:r w:rsidR="43AE1AED" w:rsidRPr="1790FC3E">
              <w:rPr>
                <w:rFonts w:cs="Calibri"/>
              </w:rPr>
              <w:t xml:space="preserve"> </w:t>
            </w:r>
            <w:r w:rsidR="5A05DAFB" w:rsidRPr="1790FC3E">
              <w:rPr>
                <w:rFonts w:cs="Calibri"/>
              </w:rPr>
              <w:t xml:space="preserve">Waldale </w:t>
            </w:r>
            <w:r w:rsidR="43AE1AED" w:rsidRPr="1790FC3E">
              <w:rPr>
                <w:rFonts w:cs="Calibri"/>
              </w:rPr>
              <w:t xml:space="preserve">services the following State contracts: </w:t>
            </w:r>
            <w:del w:id="11" w:author="tyler.rich" w:date="2020-06-05T15:34:00Z">
              <w:r w:rsidR="00CE31D7" w:rsidRPr="1790FC3E" w:rsidDel="41DDD872">
                <w:rPr>
                  <w:rFonts w:cs="Calibri"/>
                </w:rPr>
                <w:delText>-</w:delText>
              </w:r>
            </w:del>
          </w:p>
          <w:p w14:paraId="7E17BBF8" w14:textId="77777777" w:rsidR="00D81DCE" w:rsidRPr="006A6A91" w:rsidRDefault="00D81DCE" w:rsidP="00504F30">
            <w:pPr>
              <w:spacing w:line="276" w:lineRule="auto"/>
              <w:jc w:val="both"/>
              <w:rPr>
                <w:rFonts w:cs="Calibri"/>
                <w:szCs w:val="23"/>
              </w:rPr>
            </w:pPr>
          </w:p>
          <w:p w14:paraId="0BC39C9E" w14:textId="00F41E97" w:rsidR="004A4CA3" w:rsidRPr="00783278" w:rsidRDefault="00486B78" w:rsidP="00504F30">
            <w:pPr>
              <w:pStyle w:val="WaldaleResponseBody"/>
              <w:tabs>
                <w:tab w:val="left" w:pos="2160"/>
              </w:tabs>
              <w:spacing w:line="276" w:lineRule="auto"/>
              <w:rPr>
                <w:rFonts w:ascii="Calibri" w:hAnsi="Calibri" w:cs="Calibri"/>
                <w:snapToGrid w:val="0"/>
                <w:color w:val="auto"/>
                <w:szCs w:val="23"/>
              </w:rPr>
            </w:pPr>
            <w:r w:rsidRPr="00783278">
              <w:rPr>
                <w:rFonts w:ascii="Calibri" w:hAnsi="Calibri" w:cs="Calibri"/>
                <w:snapToGrid w:val="0"/>
                <w:color w:val="auto"/>
                <w:szCs w:val="23"/>
                <w:u w:val="single"/>
              </w:rPr>
              <w:t>State of New Mexico</w:t>
            </w:r>
            <w:r w:rsidR="0045074D" w:rsidRPr="00783278">
              <w:rPr>
                <w:rFonts w:ascii="Calibri" w:hAnsi="Calibri" w:cs="Calibri"/>
                <w:snapToGrid w:val="0"/>
                <w:color w:val="auto"/>
                <w:szCs w:val="23"/>
                <w:u w:val="single"/>
              </w:rPr>
              <w:t xml:space="preserve"> (1997 </w:t>
            </w:r>
            <w:r w:rsidR="00381699" w:rsidRPr="00783278">
              <w:rPr>
                <w:rFonts w:ascii="Calibri" w:hAnsi="Calibri" w:cs="Calibri"/>
                <w:snapToGrid w:val="0"/>
                <w:color w:val="auto"/>
                <w:szCs w:val="23"/>
                <w:u w:val="single"/>
              </w:rPr>
              <w:t>to</w:t>
            </w:r>
            <w:r w:rsidR="0045074D" w:rsidRPr="00783278">
              <w:rPr>
                <w:rFonts w:ascii="Calibri" w:hAnsi="Calibri" w:cs="Calibri"/>
                <w:snapToGrid w:val="0"/>
                <w:color w:val="auto"/>
                <w:szCs w:val="23"/>
                <w:u w:val="single"/>
              </w:rPr>
              <w:t xml:space="preserve"> Present)</w:t>
            </w:r>
          </w:p>
          <w:p w14:paraId="7416358B" w14:textId="02986E70" w:rsidR="0007646A" w:rsidRPr="00783278" w:rsidRDefault="00003F21" w:rsidP="00504F30">
            <w:pPr>
              <w:pStyle w:val="WaldaleResponseBody"/>
              <w:tabs>
                <w:tab w:val="left" w:pos="2160"/>
              </w:tabs>
              <w:spacing w:line="276" w:lineRule="auto"/>
              <w:rPr>
                <w:rFonts w:ascii="Calibri" w:hAnsi="Calibri" w:cs="Calibri"/>
                <w:snapToGrid w:val="0"/>
                <w:color w:val="auto"/>
              </w:rPr>
            </w:pPr>
            <w:r w:rsidRPr="1F86D915">
              <w:rPr>
                <w:rFonts w:ascii="Calibri" w:hAnsi="Calibri" w:cs="Calibri"/>
                <w:snapToGrid w:val="0"/>
                <w:color w:val="auto"/>
              </w:rPr>
              <w:t xml:space="preserve">Waldale has been serving the State </w:t>
            </w:r>
            <w:r w:rsidR="006C15B5" w:rsidRPr="1F86D915">
              <w:rPr>
                <w:rFonts w:ascii="Calibri" w:hAnsi="Calibri" w:cs="Calibri"/>
                <w:snapToGrid w:val="0"/>
                <w:color w:val="auto"/>
              </w:rPr>
              <w:t xml:space="preserve">of New Mexico </w:t>
            </w:r>
            <w:r w:rsidRPr="1F86D915">
              <w:rPr>
                <w:rFonts w:ascii="Calibri" w:hAnsi="Calibri" w:cs="Calibri"/>
                <w:snapToGrid w:val="0"/>
                <w:color w:val="auto"/>
              </w:rPr>
              <w:t xml:space="preserve">since </w:t>
            </w:r>
            <w:r w:rsidR="00486B78" w:rsidRPr="1F86D915">
              <w:rPr>
                <w:rFonts w:ascii="Calibri" w:hAnsi="Calibri" w:cs="Calibri"/>
                <w:snapToGrid w:val="0"/>
                <w:color w:val="auto"/>
              </w:rPr>
              <w:t xml:space="preserve">1997 </w:t>
            </w:r>
            <w:r w:rsidR="00860391" w:rsidRPr="1F86D915">
              <w:rPr>
                <w:rFonts w:ascii="Calibri" w:hAnsi="Calibri" w:cs="Calibri"/>
                <w:snapToGrid w:val="0"/>
                <w:color w:val="auto"/>
              </w:rPr>
              <w:t>manufacturing</w:t>
            </w:r>
            <w:r w:rsidR="00F174F0" w:rsidRPr="1F86D915">
              <w:rPr>
                <w:rFonts w:ascii="Calibri" w:hAnsi="Calibri" w:cs="Calibri"/>
                <w:snapToGrid w:val="0"/>
                <w:color w:val="auto"/>
              </w:rPr>
              <w:t xml:space="preserve"> </w:t>
            </w:r>
            <w:r w:rsidR="00486B78" w:rsidRPr="1F86D915">
              <w:rPr>
                <w:rFonts w:ascii="Calibri" w:hAnsi="Calibri" w:cs="Calibri"/>
                <w:snapToGrid w:val="0"/>
                <w:color w:val="auto"/>
              </w:rPr>
              <w:t xml:space="preserve">520,000 </w:t>
            </w:r>
            <w:r w:rsidR="00F174F0" w:rsidRPr="1F86D915">
              <w:rPr>
                <w:rFonts w:ascii="Calibri" w:hAnsi="Calibri" w:cs="Calibri"/>
                <w:snapToGrid w:val="0"/>
                <w:color w:val="auto"/>
              </w:rPr>
              <w:t xml:space="preserve">pre-printed and digitally </w:t>
            </w:r>
            <w:r w:rsidR="00064E91" w:rsidRPr="1F86D915">
              <w:rPr>
                <w:rFonts w:ascii="Calibri" w:hAnsi="Calibri" w:cs="Calibri"/>
                <w:snapToGrid w:val="0"/>
                <w:color w:val="auto"/>
              </w:rPr>
              <w:t xml:space="preserve">printed </w:t>
            </w:r>
            <w:r w:rsidR="00F174F0" w:rsidRPr="1F86D915">
              <w:rPr>
                <w:rFonts w:ascii="Calibri" w:hAnsi="Calibri" w:cs="Calibri"/>
                <w:snapToGrid w:val="0"/>
                <w:color w:val="auto"/>
              </w:rPr>
              <w:t>licen</w:t>
            </w:r>
            <w:r w:rsidR="00BE6CDF" w:rsidRPr="1F86D915">
              <w:rPr>
                <w:rFonts w:ascii="Calibri" w:hAnsi="Calibri" w:cs="Calibri"/>
                <w:snapToGrid w:val="0"/>
                <w:color w:val="auto"/>
              </w:rPr>
              <w:t>s</w:t>
            </w:r>
            <w:r w:rsidR="00F174F0" w:rsidRPr="1F86D915">
              <w:rPr>
                <w:rFonts w:ascii="Calibri" w:hAnsi="Calibri" w:cs="Calibri"/>
                <w:snapToGrid w:val="0"/>
                <w:color w:val="auto"/>
              </w:rPr>
              <w:t>e</w:t>
            </w:r>
            <w:r w:rsidR="00655E0D" w:rsidRPr="1F86D915">
              <w:rPr>
                <w:rFonts w:ascii="Calibri" w:hAnsi="Calibri" w:cs="Calibri"/>
                <w:snapToGrid w:val="0"/>
                <w:color w:val="auto"/>
              </w:rPr>
              <w:t xml:space="preserve"> </w:t>
            </w:r>
            <w:r w:rsidR="00486B78" w:rsidRPr="1F86D915">
              <w:rPr>
                <w:rFonts w:ascii="Calibri" w:hAnsi="Calibri" w:cs="Calibri"/>
                <w:snapToGrid w:val="0"/>
                <w:color w:val="auto"/>
              </w:rPr>
              <w:t xml:space="preserve">plates per </w:t>
            </w:r>
            <w:r w:rsidR="00860391" w:rsidRPr="1F86D915">
              <w:rPr>
                <w:rFonts w:ascii="Calibri" w:hAnsi="Calibri" w:cs="Calibri"/>
                <w:snapToGrid w:val="0"/>
                <w:color w:val="auto"/>
              </w:rPr>
              <w:t>year</w:t>
            </w:r>
            <w:r w:rsidR="009E318D" w:rsidRPr="1F86D915">
              <w:rPr>
                <w:rFonts w:ascii="Calibri" w:hAnsi="Calibri" w:cs="Calibri"/>
                <w:snapToGrid w:val="0"/>
                <w:color w:val="auto"/>
              </w:rPr>
              <w:t>. Services include</w:t>
            </w:r>
            <w:r w:rsidR="00860391" w:rsidRPr="1F86D915">
              <w:rPr>
                <w:rFonts w:ascii="Calibri" w:hAnsi="Calibri" w:cs="Calibri"/>
                <w:snapToGrid w:val="0"/>
                <w:color w:val="auto"/>
              </w:rPr>
              <w:t xml:space="preserve"> </w:t>
            </w:r>
            <w:r w:rsidR="00002E7F" w:rsidRPr="1F86D915">
              <w:rPr>
                <w:rFonts w:ascii="Calibri" w:hAnsi="Calibri" w:cs="Calibri"/>
                <w:snapToGrid w:val="0"/>
                <w:color w:val="auto"/>
              </w:rPr>
              <w:t xml:space="preserve">shipping </w:t>
            </w:r>
            <w:r w:rsidR="00D759FC" w:rsidRPr="1F86D915">
              <w:rPr>
                <w:rFonts w:ascii="Calibri" w:hAnsi="Calibri" w:cs="Calibri"/>
                <w:snapToGrid w:val="0"/>
                <w:color w:val="auto"/>
              </w:rPr>
              <w:t>to</w:t>
            </w:r>
            <w:r w:rsidR="00002E7F" w:rsidRPr="1F86D915">
              <w:rPr>
                <w:rFonts w:ascii="Calibri" w:hAnsi="Calibri" w:cs="Calibri"/>
                <w:snapToGrid w:val="0"/>
                <w:color w:val="auto"/>
              </w:rPr>
              <w:t xml:space="preserve"> ce</w:t>
            </w:r>
            <w:r w:rsidR="00F174F0" w:rsidRPr="1F86D915">
              <w:rPr>
                <w:rFonts w:ascii="Calibri" w:hAnsi="Calibri" w:cs="Calibri"/>
                <w:snapToGrid w:val="0"/>
                <w:color w:val="auto"/>
              </w:rPr>
              <w:t>n</w:t>
            </w:r>
            <w:r w:rsidR="00002E7F" w:rsidRPr="1F86D915">
              <w:rPr>
                <w:rFonts w:ascii="Calibri" w:hAnsi="Calibri" w:cs="Calibri"/>
                <w:snapToGrid w:val="0"/>
                <w:color w:val="auto"/>
              </w:rPr>
              <w:t xml:space="preserve">tral </w:t>
            </w:r>
            <w:r w:rsidR="00064E91" w:rsidRPr="1F86D915">
              <w:rPr>
                <w:rFonts w:ascii="Calibri" w:hAnsi="Calibri" w:cs="Calibri"/>
                <w:snapToGrid w:val="0"/>
                <w:color w:val="auto"/>
              </w:rPr>
              <w:t xml:space="preserve">warehousing and </w:t>
            </w:r>
            <w:r w:rsidR="006A6A91" w:rsidRPr="1F86D915">
              <w:rPr>
                <w:rFonts w:ascii="Calibri" w:hAnsi="Calibri" w:cs="Calibri"/>
                <w:snapToGrid w:val="0"/>
                <w:color w:val="auto"/>
              </w:rPr>
              <w:t xml:space="preserve">direct </w:t>
            </w:r>
            <w:r w:rsidR="00002E7F" w:rsidRPr="1F86D915">
              <w:rPr>
                <w:rFonts w:ascii="Calibri" w:hAnsi="Calibri" w:cs="Calibri"/>
                <w:snapToGrid w:val="0"/>
                <w:color w:val="auto"/>
              </w:rPr>
              <w:t xml:space="preserve">mailing </w:t>
            </w:r>
            <w:r w:rsidR="00D759FC" w:rsidRPr="1F86D915">
              <w:rPr>
                <w:rFonts w:ascii="Calibri" w:hAnsi="Calibri" w:cs="Calibri"/>
                <w:snapToGrid w:val="0"/>
                <w:color w:val="auto"/>
              </w:rPr>
              <w:t xml:space="preserve">to the motorist </w:t>
            </w:r>
            <w:r w:rsidR="00002E7F" w:rsidRPr="1F86D915">
              <w:rPr>
                <w:rFonts w:ascii="Calibri" w:hAnsi="Calibri" w:cs="Calibri"/>
                <w:snapToGrid w:val="0"/>
                <w:color w:val="auto"/>
              </w:rPr>
              <w:t>with registrations</w:t>
            </w:r>
            <w:r w:rsidR="00064E91" w:rsidRPr="1F86D915">
              <w:rPr>
                <w:rFonts w:ascii="Calibri" w:hAnsi="Calibri" w:cs="Calibri"/>
                <w:snapToGrid w:val="0"/>
                <w:color w:val="auto"/>
              </w:rPr>
              <w:t>.</w:t>
            </w:r>
            <w:r w:rsidR="00B07796" w:rsidRPr="1F86D915">
              <w:rPr>
                <w:rFonts w:ascii="Calibri" w:hAnsi="Calibri" w:cs="Calibri"/>
                <w:snapToGrid w:val="0"/>
                <w:color w:val="auto"/>
              </w:rPr>
              <w:t xml:space="preserve"> </w:t>
            </w:r>
            <w:r w:rsidR="004A4CA3" w:rsidRPr="1F86D915">
              <w:rPr>
                <w:rFonts w:ascii="Calibri" w:hAnsi="Calibri" w:cs="Calibri"/>
                <w:snapToGrid w:val="0"/>
                <w:color w:val="auto"/>
              </w:rPr>
              <w:t xml:space="preserve"> </w:t>
            </w:r>
            <w:r w:rsidR="00B729F8" w:rsidRPr="1F86D915">
              <w:rPr>
                <w:rFonts w:ascii="Calibri" w:hAnsi="Calibri" w:cs="Calibri"/>
                <w:snapToGrid w:val="0"/>
                <w:color w:val="auto"/>
              </w:rPr>
              <w:t>The direct mail program includes</w:t>
            </w:r>
            <w:r w:rsidR="7B04259C" w:rsidRPr="1F86D915">
              <w:rPr>
                <w:rFonts w:ascii="Calibri" w:hAnsi="Calibri" w:cs="Calibri"/>
                <w:snapToGrid w:val="0"/>
                <w:color w:val="auto"/>
              </w:rPr>
              <w:t>,</w:t>
            </w:r>
            <w:r w:rsidR="00CE0310" w:rsidRPr="1F86D915">
              <w:rPr>
                <w:rFonts w:ascii="Calibri" w:hAnsi="Calibri" w:cs="Calibri"/>
                <w:snapToGrid w:val="0"/>
                <w:color w:val="auto"/>
              </w:rPr>
              <w:t xml:space="preserve"> </w:t>
            </w:r>
            <w:r w:rsidR="00B11B35" w:rsidRPr="1F86D915">
              <w:rPr>
                <w:rFonts w:ascii="Calibri" w:hAnsi="Calibri" w:cs="Calibri"/>
                <w:snapToGrid w:val="0"/>
                <w:color w:val="auto"/>
              </w:rPr>
              <w:t>daily</w:t>
            </w:r>
            <w:r w:rsidR="00CE0310" w:rsidRPr="1F86D915">
              <w:rPr>
                <w:rFonts w:ascii="Calibri" w:hAnsi="Calibri" w:cs="Calibri"/>
                <w:snapToGrid w:val="0"/>
                <w:color w:val="auto"/>
              </w:rPr>
              <w:t xml:space="preserve"> </w:t>
            </w:r>
            <w:r w:rsidR="00B11B35" w:rsidRPr="1F86D915">
              <w:rPr>
                <w:rFonts w:ascii="Calibri" w:hAnsi="Calibri" w:cs="Calibri"/>
                <w:snapToGrid w:val="0"/>
                <w:color w:val="auto"/>
              </w:rPr>
              <w:t>data</w:t>
            </w:r>
            <w:r w:rsidR="00CE0310" w:rsidRPr="1F86D915">
              <w:rPr>
                <w:rFonts w:ascii="Calibri" w:hAnsi="Calibri" w:cs="Calibri"/>
                <w:snapToGrid w:val="0"/>
                <w:color w:val="auto"/>
              </w:rPr>
              <w:t xml:space="preserve"> exchange</w:t>
            </w:r>
            <w:r w:rsidR="00B11B35" w:rsidRPr="1F86D915">
              <w:rPr>
                <w:rFonts w:ascii="Calibri" w:hAnsi="Calibri" w:cs="Calibri"/>
                <w:snapToGrid w:val="0"/>
                <w:color w:val="auto"/>
              </w:rPr>
              <w:t xml:space="preserve"> with</w:t>
            </w:r>
            <w:r w:rsidR="00B729F8" w:rsidRPr="1F86D915">
              <w:rPr>
                <w:rFonts w:ascii="Calibri" w:hAnsi="Calibri" w:cs="Calibri"/>
                <w:snapToGrid w:val="0"/>
                <w:color w:val="auto"/>
              </w:rPr>
              <w:t xml:space="preserve"> </w:t>
            </w:r>
            <w:r w:rsidR="00B21DAB" w:rsidRPr="1F86D915">
              <w:rPr>
                <w:rFonts w:ascii="Calibri" w:hAnsi="Calibri" w:cs="Calibri"/>
                <w:snapToGrid w:val="0"/>
                <w:color w:val="auto"/>
              </w:rPr>
              <w:t xml:space="preserve">next off the pile </w:t>
            </w:r>
            <w:r w:rsidR="007B5DCE" w:rsidRPr="1F86D915">
              <w:rPr>
                <w:rFonts w:ascii="Calibri" w:hAnsi="Calibri" w:cs="Calibri"/>
                <w:snapToGrid w:val="0"/>
                <w:color w:val="auto"/>
              </w:rPr>
              <w:t>same day</w:t>
            </w:r>
            <w:r w:rsidR="00B21DAB" w:rsidRPr="1F86D915">
              <w:rPr>
                <w:rFonts w:ascii="Calibri" w:hAnsi="Calibri" w:cs="Calibri"/>
                <w:snapToGrid w:val="0"/>
                <w:color w:val="auto"/>
              </w:rPr>
              <w:t xml:space="preserve"> fulfillment</w:t>
            </w:r>
            <w:r w:rsidR="007B5DCE" w:rsidRPr="1F86D915">
              <w:rPr>
                <w:rFonts w:ascii="Calibri" w:hAnsi="Calibri" w:cs="Calibri"/>
                <w:snapToGrid w:val="0"/>
                <w:color w:val="auto"/>
              </w:rPr>
              <w:t>, and manufacture on demand of personalized plates</w:t>
            </w:r>
            <w:r w:rsidR="006A6A91" w:rsidRPr="1F86D915">
              <w:rPr>
                <w:rFonts w:ascii="Calibri" w:hAnsi="Calibri" w:cs="Calibri"/>
                <w:color w:val="auto"/>
              </w:rPr>
              <w:t>.</w:t>
            </w:r>
          </w:p>
          <w:p w14:paraId="5A13C6A7" w14:textId="77777777" w:rsidR="007B5DCE" w:rsidRPr="00783278" w:rsidRDefault="007B5DCE" w:rsidP="00504F30">
            <w:pPr>
              <w:pStyle w:val="WaldaleResponseBody"/>
              <w:tabs>
                <w:tab w:val="left" w:pos="2160"/>
              </w:tabs>
              <w:spacing w:line="276" w:lineRule="auto"/>
              <w:rPr>
                <w:rFonts w:ascii="Calibri" w:hAnsi="Calibri" w:cs="Calibri"/>
                <w:snapToGrid w:val="0"/>
                <w:color w:val="auto"/>
                <w:szCs w:val="23"/>
              </w:rPr>
            </w:pPr>
          </w:p>
          <w:p w14:paraId="668988E7" w14:textId="3D53D07F" w:rsidR="0029111D" w:rsidRPr="00783278" w:rsidRDefault="007B5DCE" w:rsidP="00504F30">
            <w:pPr>
              <w:pStyle w:val="WaldaleResponseBody"/>
              <w:tabs>
                <w:tab w:val="left" w:pos="2160"/>
              </w:tabs>
              <w:spacing w:line="276" w:lineRule="auto"/>
              <w:rPr>
                <w:rFonts w:ascii="Calibri" w:hAnsi="Calibri" w:cs="Calibri"/>
                <w:snapToGrid w:val="0"/>
                <w:color w:val="auto"/>
                <w:szCs w:val="23"/>
                <w:u w:val="single"/>
              </w:rPr>
            </w:pPr>
            <w:r w:rsidRPr="00783278">
              <w:rPr>
                <w:rFonts w:ascii="Calibri" w:hAnsi="Calibri" w:cs="Calibri"/>
                <w:snapToGrid w:val="0"/>
                <w:color w:val="auto"/>
                <w:szCs w:val="23"/>
                <w:u w:val="single"/>
              </w:rPr>
              <w:t>State of Arkan</w:t>
            </w:r>
            <w:r w:rsidR="0029111D" w:rsidRPr="00783278">
              <w:rPr>
                <w:rFonts w:ascii="Calibri" w:hAnsi="Calibri" w:cs="Calibri"/>
                <w:snapToGrid w:val="0"/>
                <w:color w:val="auto"/>
                <w:szCs w:val="23"/>
                <w:u w:val="single"/>
              </w:rPr>
              <w:t>sas</w:t>
            </w:r>
            <w:r w:rsidR="0045074D" w:rsidRPr="00783278">
              <w:rPr>
                <w:rFonts w:ascii="Calibri" w:hAnsi="Calibri" w:cs="Calibri"/>
                <w:snapToGrid w:val="0"/>
                <w:color w:val="auto"/>
                <w:szCs w:val="23"/>
                <w:u w:val="single"/>
              </w:rPr>
              <w:t xml:space="preserve"> (1995 </w:t>
            </w:r>
            <w:r w:rsidR="00381699" w:rsidRPr="00783278">
              <w:rPr>
                <w:rFonts w:ascii="Calibri" w:hAnsi="Calibri" w:cs="Calibri"/>
                <w:snapToGrid w:val="0"/>
                <w:color w:val="auto"/>
                <w:szCs w:val="23"/>
                <w:u w:val="single"/>
              </w:rPr>
              <w:t>to</w:t>
            </w:r>
            <w:r w:rsidR="0045074D" w:rsidRPr="00783278">
              <w:rPr>
                <w:rFonts w:ascii="Calibri" w:hAnsi="Calibri" w:cs="Calibri"/>
                <w:snapToGrid w:val="0"/>
                <w:color w:val="auto"/>
                <w:szCs w:val="23"/>
                <w:u w:val="single"/>
              </w:rPr>
              <w:t xml:space="preserve"> Present)</w:t>
            </w:r>
          </w:p>
          <w:p w14:paraId="5715EDA7" w14:textId="448709D0" w:rsidR="007401B5" w:rsidRPr="00783278" w:rsidRDefault="007401B5" w:rsidP="00504F30">
            <w:pPr>
              <w:pStyle w:val="WaldaleResponseBody"/>
              <w:tabs>
                <w:tab w:val="left" w:pos="2160"/>
              </w:tabs>
              <w:spacing w:line="276" w:lineRule="auto"/>
              <w:rPr>
                <w:rFonts w:ascii="Calibri" w:hAnsi="Calibri" w:cs="Calibri"/>
                <w:snapToGrid w:val="0"/>
                <w:color w:val="auto"/>
              </w:rPr>
            </w:pPr>
            <w:r w:rsidRPr="631C7BFF">
              <w:rPr>
                <w:rFonts w:ascii="Calibri" w:hAnsi="Calibri" w:cs="Calibri"/>
                <w:snapToGrid w:val="0"/>
                <w:color w:val="auto"/>
              </w:rPr>
              <w:t xml:space="preserve">Manufacturing the </w:t>
            </w:r>
            <w:r w:rsidR="51982272" w:rsidRPr="631C7BFF">
              <w:rPr>
                <w:rFonts w:ascii="Calibri" w:hAnsi="Calibri" w:cs="Calibri"/>
                <w:snapToGrid w:val="0"/>
                <w:color w:val="auto"/>
              </w:rPr>
              <w:t>State</w:t>
            </w:r>
            <w:r w:rsidR="373195D0" w:rsidRPr="631C7BFF">
              <w:rPr>
                <w:rFonts w:ascii="Calibri" w:hAnsi="Calibri" w:cs="Calibri"/>
                <w:snapToGrid w:val="0"/>
                <w:color w:val="auto"/>
              </w:rPr>
              <w:t>’</w:t>
            </w:r>
            <w:r w:rsidR="3F9D535C" w:rsidRPr="631C7BFF">
              <w:rPr>
                <w:rFonts w:ascii="Calibri" w:hAnsi="Calibri" w:cs="Calibri"/>
                <w:snapToGrid w:val="0"/>
                <w:color w:val="auto"/>
              </w:rPr>
              <w:t>s</w:t>
            </w:r>
            <w:r w:rsidRPr="631C7BFF">
              <w:rPr>
                <w:rFonts w:ascii="Calibri" w:hAnsi="Calibri" w:cs="Calibri"/>
                <w:snapToGrid w:val="0"/>
                <w:color w:val="auto"/>
              </w:rPr>
              <w:t xml:space="preserve"> license plate</w:t>
            </w:r>
            <w:r w:rsidR="001F7B15" w:rsidRPr="631C7BFF">
              <w:rPr>
                <w:rFonts w:ascii="Calibri" w:hAnsi="Calibri" w:cs="Calibri"/>
                <w:color w:val="auto"/>
              </w:rPr>
              <w:t>s</w:t>
            </w:r>
            <w:r w:rsidRPr="631C7BFF">
              <w:rPr>
                <w:rFonts w:ascii="Calibri" w:hAnsi="Calibri" w:cs="Calibri"/>
                <w:snapToGrid w:val="0"/>
                <w:color w:val="auto"/>
              </w:rPr>
              <w:t xml:space="preserve"> since 1995,</w:t>
            </w:r>
            <w:r w:rsidR="00264325" w:rsidRPr="631C7BFF">
              <w:rPr>
                <w:rFonts w:ascii="Calibri" w:hAnsi="Calibri" w:cs="Calibri"/>
                <w:snapToGrid w:val="0"/>
                <w:color w:val="auto"/>
              </w:rPr>
              <w:t xml:space="preserve"> </w:t>
            </w:r>
            <w:r w:rsidR="007D1F19" w:rsidRPr="631C7BFF">
              <w:rPr>
                <w:rFonts w:ascii="Calibri" w:hAnsi="Calibri" w:cs="Calibri"/>
                <w:snapToGrid w:val="0"/>
                <w:color w:val="auto"/>
              </w:rPr>
              <w:t xml:space="preserve">Waldale </w:t>
            </w:r>
            <w:r w:rsidR="00AE6D99" w:rsidRPr="631C7BFF">
              <w:rPr>
                <w:rFonts w:ascii="Calibri" w:hAnsi="Calibri" w:cs="Calibri"/>
                <w:snapToGrid w:val="0"/>
                <w:color w:val="auto"/>
              </w:rPr>
              <w:t>delivers</w:t>
            </w:r>
            <w:r w:rsidR="00484C41" w:rsidRPr="631C7BFF">
              <w:rPr>
                <w:rFonts w:ascii="Calibri" w:hAnsi="Calibri" w:cs="Calibri"/>
                <w:snapToGrid w:val="0"/>
                <w:color w:val="auto"/>
              </w:rPr>
              <w:t xml:space="preserve"> </w:t>
            </w:r>
            <w:r w:rsidR="006A6A91" w:rsidRPr="631C7BFF">
              <w:rPr>
                <w:rFonts w:ascii="Calibri" w:hAnsi="Calibri" w:cs="Calibri"/>
                <w:color w:val="auto"/>
              </w:rPr>
              <w:t xml:space="preserve">to the State </w:t>
            </w:r>
            <w:r w:rsidR="00484C41" w:rsidRPr="631C7BFF">
              <w:rPr>
                <w:rFonts w:ascii="Calibri" w:hAnsi="Calibri" w:cs="Calibri"/>
                <w:snapToGrid w:val="0"/>
                <w:color w:val="auto"/>
              </w:rPr>
              <w:t xml:space="preserve">900,000 </w:t>
            </w:r>
            <w:r w:rsidR="00CD57DB" w:rsidRPr="631C7BFF">
              <w:rPr>
                <w:rFonts w:ascii="Calibri" w:hAnsi="Calibri" w:cs="Calibri"/>
                <w:snapToGrid w:val="0"/>
                <w:color w:val="auto"/>
              </w:rPr>
              <w:t>pre-printed</w:t>
            </w:r>
            <w:r w:rsidR="00F174F0" w:rsidRPr="631C7BFF">
              <w:rPr>
                <w:rFonts w:ascii="Calibri" w:hAnsi="Calibri" w:cs="Calibri"/>
                <w:snapToGrid w:val="0"/>
                <w:color w:val="auto"/>
              </w:rPr>
              <w:t xml:space="preserve"> and digitally printed </w:t>
            </w:r>
            <w:r w:rsidR="00CD57DB" w:rsidRPr="631C7BFF">
              <w:rPr>
                <w:rFonts w:ascii="Calibri" w:hAnsi="Calibri" w:cs="Calibri"/>
                <w:snapToGrid w:val="0"/>
                <w:color w:val="auto"/>
              </w:rPr>
              <w:t>embossed</w:t>
            </w:r>
            <w:r w:rsidR="00F174F0" w:rsidRPr="631C7BFF">
              <w:rPr>
                <w:rFonts w:ascii="Calibri" w:hAnsi="Calibri" w:cs="Calibri"/>
                <w:snapToGrid w:val="0"/>
                <w:color w:val="auto"/>
              </w:rPr>
              <w:t xml:space="preserve"> </w:t>
            </w:r>
            <w:r w:rsidR="00CD57DB" w:rsidRPr="631C7BFF">
              <w:rPr>
                <w:rFonts w:ascii="Calibri" w:hAnsi="Calibri" w:cs="Calibri"/>
                <w:snapToGrid w:val="0"/>
                <w:color w:val="auto"/>
              </w:rPr>
              <w:t>license</w:t>
            </w:r>
            <w:r w:rsidR="00F174F0" w:rsidRPr="631C7BFF">
              <w:rPr>
                <w:rFonts w:ascii="Calibri" w:hAnsi="Calibri" w:cs="Calibri"/>
                <w:snapToGrid w:val="0"/>
                <w:color w:val="auto"/>
              </w:rPr>
              <w:t xml:space="preserve"> </w:t>
            </w:r>
            <w:r w:rsidR="00484C41" w:rsidRPr="631C7BFF">
              <w:rPr>
                <w:rFonts w:ascii="Calibri" w:hAnsi="Calibri" w:cs="Calibri"/>
                <w:snapToGrid w:val="0"/>
                <w:color w:val="auto"/>
              </w:rPr>
              <w:t>plates per year</w:t>
            </w:r>
            <w:r w:rsidR="006A6A91" w:rsidRPr="631C7BFF">
              <w:rPr>
                <w:rFonts w:ascii="Calibri" w:hAnsi="Calibri" w:cs="Calibri"/>
                <w:color w:val="auto"/>
              </w:rPr>
              <w:t>.</w:t>
            </w:r>
            <w:r w:rsidR="00EE5E32" w:rsidRPr="631C7BFF">
              <w:rPr>
                <w:rFonts w:ascii="Calibri" w:hAnsi="Calibri" w:cs="Calibri"/>
                <w:snapToGrid w:val="0"/>
                <w:color w:val="auto"/>
              </w:rPr>
              <w:t xml:space="preserve"> </w:t>
            </w:r>
            <w:r w:rsidR="00DC5132" w:rsidRPr="631C7BFF">
              <w:rPr>
                <w:rFonts w:ascii="Calibri" w:hAnsi="Calibri" w:cs="Calibri"/>
                <w:snapToGrid w:val="0"/>
                <w:color w:val="auto"/>
              </w:rPr>
              <w:t xml:space="preserve">Services </w:t>
            </w:r>
            <w:r w:rsidR="00A04BF1" w:rsidRPr="631C7BFF">
              <w:rPr>
                <w:rFonts w:ascii="Calibri" w:hAnsi="Calibri" w:cs="Calibri"/>
                <w:snapToGrid w:val="0"/>
                <w:color w:val="auto"/>
              </w:rPr>
              <w:t>include,</w:t>
            </w:r>
            <w:r w:rsidR="00B11B35" w:rsidRPr="631C7BFF">
              <w:rPr>
                <w:rFonts w:ascii="Calibri" w:hAnsi="Calibri" w:cs="Calibri"/>
                <w:snapToGrid w:val="0"/>
                <w:color w:val="auto"/>
              </w:rPr>
              <w:t xml:space="preserve"> electr</w:t>
            </w:r>
            <w:r w:rsidR="007A0C89" w:rsidRPr="631C7BFF">
              <w:rPr>
                <w:rFonts w:ascii="Calibri" w:hAnsi="Calibri" w:cs="Calibri"/>
                <w:snapToGrid w:val="0"/>
                <w:color w:val="auto"/>
              </w:rPr>
              <w:t>on</w:t>
            </w:r>
            <w:r w:rsidR="00B11B35" w:rsidRPr="631C7BFF">
              <w:rPr>
                <w:rFonts w:ascii="Calibri" w:hAnsi="Calibri" w:cs="Calibri"/>
                <w:snapToGrid w:val="0"/>
                <w:color w:val="auto"/>
              </w:rPr>
              <w:t xml:space="preserve">ic receipt of </w:t>
            </w:r>
            <w:r w:rsidR="00EF58D3" w:rsidRPr="631C7BFF">
              <w:rPr>
                <w:rFonts w:ascii="Calibri" w:hAnsi="Calibri" w:cs="Calibri"/>
                <w:snapToGrid w:val="0"/>
                <w:color w:val="auto"/>
              </w:rPr>
              <w:t xml:space="preserve">personalized plate </w:t>
            </w:r>
            <w:r w:rsidR="007A0C89" w:rsidRPr="631C7BFF">
              <w:rPr>
                <w:rFonts w:ascii="Calibri" w:hAnsi="Calibri" w:cs="Calibri"/>
                <w:snapToGrid w:val="0"/>
                <w:color w:val="auto"/>
              </w:rPr>
              <w:t>orders</w:t>
            </w:r>
            <w:r w:rsidR="00B95D33" w:rsidRPr="631C7BFF">
              <w:rPr>
                <w:rFonts w:ascii="Calibri" w:hAnsi="Calibri" w:cs="Calibri"/>
                <w:snapToGrid w:val="0"/>
                <w:color w:val="auto"/>
              </w:rPr>
              <w:t xml:space="preserve"> and </w:t>
            </w:r>
            <w:r w:rsidR="00EF58D3" w:rsidRPr="631C7BFF">
              <w:rPr>
                <w:rFonts w:ascii="Calibri" w:hAnsi="Calibri" w:cs="Calibri"/>
                <w:snapToGrid w:val="0"/>
                <w:color w:val="auto"/>
              </w:rPr>
              <w:t>manufacturing</w:t>
            </w:r>
            <w:r w:rsidR="000F0700" w:rsidRPr="631C7BFF">
              <w:rPr>
                <w:rFonts w:ascii="Calibri" w:hAnsi="Calibri" w:cs="Calibri"/>
                <w:snapToGrid w:val="0"/>
                <w:color w:val="auto"/>
              </w:rPr>
              <w:t>, license plate design</w:t>
            </w:r>
            <w:r w:rsidR="002819B1" w:rsidRPr="631C7BFF">
              <w:rPr>
                <w:rFonts w:ascii="Calibri" w:hAnsi="Calibri" w:cs="Calibri"/>
                <w:snapToGrid w:val="0"/>
                <w:color w:val="auto"/>
              </w:rPr>
              <w:t>,</w:t>
            </w:r>
            <w:r w:rsidR="00227C90" w:rsidRPr="631C7BFF">
              <w:rPr>
                <w:rFonts w:ascii="Calibri" w:hAnsi="Calibri" w:cs="Calibri"/>
                <w:snapToGrid w:val="0"/>
                <w:color w:val="auto"/>
              </w:rPr>
              <w:t xml:space="preserve"> </w:t>
            </w:r>
            <w:r w:rsidR="0012776E" w:rsidRPr="631C7BFF">
              <w:rPr>
                <w:rFonts w:ascii="Calibri" w:hAnsi="Calibri" w:cs="Calibri"/>
                <w:snapToGrid w:val="0"/>
                <w:color w:val="auto"/>
              </w:rPr>
              <w:t xml:space="preserve">and managing the States recent transition to </w:t>
            </w:r>
            <w:r w:rsidR="00E40213" w:rsidRPr="631C7BFF">
              <w:rPr>
                <w:rFonts w:ascii="Calibri" w:hAnsi="Calibri" w:cs="Calibri"/>
                <w:snapToGrid w:val="0"/>
                <w:color w:val="auto"/>
              </w:rPr>
              <w:t>high definition prismatic sheeting</w:t>
            </w:r>
            <w:r w:rsidR="00CD57DB" w:rsidRPr="631C7BFF">
              <w:rPr>
                <w:rFonts w:ascii="Calibri" w:hAnsi="Calibri" w:cs="Calibri"/>
                <w:snapToGrid w:val="0"/>
                <w:color w:val="auto"/>
              </w:rPr>
              <w:t>.</w:t>
            </w:r>
          </w:p>
          <w:p w14:paraId="6BE81610" w14:textId="77777777" w:rsidR="00486B78" w:rsidRPr="00783278" w:rsidRDefault="00486B78" w:rsidP="00504F30">
            <w:pPr>
              <w:pStyle w:val="WaldaleResponseBody"/>
              <w:tabs>
                <w:tab w:val="left" w:pos="2160"/>
              </w:tabs>
              <w:spacing w:line="276" w:lineRule="auto"/>
              <w:ind w:left="2160"/>
              <w:rPr>
                <w:rFonts w:ascii="Calibri" w:hAnsi="Calibri" w:cs="Calibri"/>
                <w:snapToGrid w:val="0"/>
                <w:color w:val="auto"/>
                <w:szCs w:val="23"/>
              </w:rPr>
            </w:pPr>
          </w:p>
          <w:p w14:paraId="5D7190B4" w14:textId="1B56850D" w:rsidR="00DC0B2D" w:rsidRPr="00783278" w:rsidRDefault="00DC0B2D" w:rsidP="00504F30">
            <w:pPr>
              <w:pStyle w:val="WaldaleResponseBody"/>
              <w:tabs>
                <w:tab w:val="left" w:pos="2160"/>
              </w:tabs>
              <w:spacing w:line="276" w:lineRule="auto"/>
              <w:rPr>
                <w:rFonts w:ascii="Calibri" w:hAnsi="Calibri" w:cs="Calibri"/>
                <w:snapToGrid w:val="0"/>
                <w:color w:val="auto"/>
                <w:szCs w:val="23"/>
                <w:u w:val="single"/>
              </w:rPr>
            </w:pPr>
            <w:r w:rsidRPr="00783278">
              <w:rPr>
                <w:rFonts w:ascii="Calibri" w:hAnsi="Calibri" w:cs="Calibri"/>
                <w:snapToGrid w:val="0"/>
                <w:color w:val="auto"/>
                <w:szCs w:val="23"/>
                <w:u w:val="single"/>
              </w:rPr>
              <w:t xml:space="preserve">State of </w:t>
            </w:r>
            <w:r w:rsidR="00486B78" w:rsidRPr="00783278">
              <w:rPr>
                <w:rFonts w:ascii="Calibri" w:hAnsi="Calibri" w:cs="Calibri"/>
                <w:snapToGrid w:val="0"/>
                <w:color w:val="auto"/>
                <w:szCs w:val="23"/>
                <w:u w:val="single"/>
              </w:rPr>
              <w:t>Mississippi</w:t>
            </w:r>
            <w:r w:rsidR="0045074D" w:rsidRPr="00783278">
              <w:rPr>
                <w:rFonts w:ascii="Calibri" w:hAnsi="Calibri" w:cs="Calibri"/>
                <w:snapToGrid w:val="0"/>
                <w:color w:val="auto"/>
                <w:szCs w:val="23"/>
                <w:u w:val="single"/>
              </w:rPr>
              <w:t xml:space="preserve"> (1994 </w:t>
            </w:r>
            <w:r w:rsidR="00381699" w:rsidRPr="00783278">
              <w:rPr>
                <w:rFonts w:ascii="Calibri" w:hAnsi="Calibri" w:cs="Calibri"/>
                <w:snapToGrid w:val="0"/>
                <w:color w:val="auto"/>
                <w:szCs w:val="23"/>
                <w:u w:val="single"/>
              </w:rPr>
              <w:t>to</w:t>
            </w:r>
            <w:r w:rsidR="0045074D" w:rsidRPr="00783278">
              <w:rPr>
                <w:rFonts w:ascii="Calibri" w:hAnsi="Calibri" w:cs="Calibri"/>
                <w:snapToGrid w:val="0"/>
                <w:color w:val="auto"/>
                <w:szCs w:val="23"/>
                <w:u w:val="single"/>
              </w:rPr>
              <w:t xml:space="preserve"> Present)</w:t>
            </w:r>
          </w:p>
          <w:p w14:paraId="233DB428" w14:textId="279D8BFE" w:rsidR="00486B78" w:rsidRPr="00783278" w:rsidRDefault="00D2178A" w:rsidP="00504F30">
            <w:pPr>
              <w:pStyle w:val="WaldaleResponseBody"/>
              <w:tabs>
                <w:tab w:val="left" w:pos="2160"/>
              </w:tabs>
              <w:spacing w:line="276" w:lineRule="auto"/>
              <w:rPr>
                <w:rFonts w:ascii="Calibri" w:hAnsi="Calibri" w:cs="Calibri"/>
                <w:snapToGrid w:val="0"/>
                <w:color w:val="auto"/>
              </w:rPr>
            </w:pPr>
            <w:r w:rsidRPr="30382177">
              <w:rPr>
                <w:rFonts w:ascii="Calibri" w:hAnsi="Calibri" w:cs="Calibri"/>
                <w:snapToGrid w:val="0"/>
                <w:color w:val="auto"/>
              </w:rPr>
              <w:t xml:space="preserve">Since </w:t>
            </w:r>
            <w:r w:rsidR="004A0504" w:rsidRPr="30382177">
              <w:rPr>
                <w:rFonts w:ascii="Calibri" w:hAnsi="Calibri" w:cs="Calibri"/>
                <w:snapToGrid w:val="0"/>
                <w:color w:val="auto"/>
              </w:rPr>
              <w:t>1994, Waldale</w:t>
            </w:r>
            <w:r w:rsidR="00D37FA7" w:rsidRPr="30382177">
              <w:rPr>
                <w:rFonts w:ascii="Calibri" w:hAnsi="Calibri" w:cs="Calibri"/>
                <w:snapToGrid w:val="0"/>
                <w:color w:val="auto"/>
              </w:rPr>
              <w:t xml:space="preserve"> has been</w:t>
            </w:r>
            <w:r w:rsidRPr="30382177">
              <w:rPr>
                <w:rFonts w:ascii="Calibri" w:hAnsi="Calibri" w:cs="Calibri"/>
                <w:snapToGrid w:val="0"/>
                <w:color w:val="auto"/>
              </w:rPr>
              <w:t xml:space="preserve"> m</w:t>
            </w:r>
            <w:r w:rsidR="00EE710B" w:rsidRPr="30382177">
              <w:rPr>
                <w:rFonts w:ascii="Calibri" w:hAnsi="Calibri" w:cs="Calibri"/>
                <w:snapToGrid w:val="0"/>
                <w:color w:val="auto"/>
              </w:rPr>
              <w:t xml:space="preserve">anufacturing </w:t>
            </w:r>
            <w:r w:rsidR="00294D01" w:rsidRPr="30382177">
              <w:rPr>
                <w:rFonts w:ascii="Calibri" w:hAnsi="Calibri" w:cs="Calibri"/>
                <w:snapToGrid w:val="0"/>
                <w:color w:val="auto"/>
              </w:rPr>
              <w:t xml:space="preserve">950,000 plates in </w:t>
            </w:r>
            <w:r w:rsidR="00121DBB" w:rsidRPr="30382177">
              <w:rPr>
                <w:rFonts w:ascii="Calibri" w:hAnsi="Calibri" w:cs="Calibri"/>
                <w:snapToGrid w:val="0"/>
                <w:color w:val="auto"/>
              </w:rPr>
              <w:t xml:space="preserve">non-reissue years, consisting of </w:t>
            </w:r>
            <w:r w:rsidR="00B22776" w:rsidRPr="30382177">
              <w:rPr>
                <w:rFonts w:ascii="Calibri" w:hAnsi="Calibri" w:cs="Calibri"/>
                <w:snapToGrid w:val="0"/>
                <w:color w:val="auto"/>
              </w:rPr>
              <w:t>40 regular issue pla</w:t>
            </w:r>
            <w:r w:rsidR="009F7D15" w:rsidRPr="30382177">
              <w:rPr>
                <w:rFonts w:ascii="Calibri" w:hAnsi="Calibri" w:cs="Calibri"/>
                <w:snapToGrid w:val="0"/>
                <w:color w:val="auto"/>
              </w:rPr>
              <w:t>t</w:t>
            </w:r>
            <w:r w:rsidR="00B22776" w:rsidRPr="30382177">
              <w:rPr>
                <w:rFonts w:ascii="Calibri" w:hAnsi="Calibri" w:cs="Calibri"/>
                <w:snapToGrid w:val="0"/>
                <w:color w:val="auto"/>
              </w:rPr>
              <w:t>e types</w:t>
            </w:r>
            <w:r w:rsidR="009F7D15" w:rsidRPr="30382177">
              <w:rPr>
                <w:rFonts w:ascii="Calibri" w:hAnsi="Calibri" w:cs="Calibri"/>
                <w:snapToGrid w:val="0"/>
                <w:color w:val="auto"/>
              </w:rPr>
              <w:t>, and 150 specialty types</w:t>
            </w:r>
            <w:r w:rsidR="00CB2AEB" w:rsidRPr="30382177">
              <w:rPr>
                <w:rFonts w:ascii="Calibri" w:hAnsi="Calibri" w:cs="Calibri"/>
                <w:snapToGrid w:val="0"/>
                <w:color w:val="auto"/>
              </w:rPr>
              <w:t xml:space="preserve">.  </w:t>
            </w:r>
            <w:r w:rsidR="009F7D15" w:rsidRPr="30382177">
              <w:rPr>
                <w:rFonts w:ascii="Calibri" w:hAnsi="Calibri" w:cs="Calibri"/>
                <w:snapToGrid w:val="0"/>
                <w:color w:val="auto"/>
              </w:rPr>
              <w:t xml:space="preserve">Waldale </w:t>
            </w:r>
            <w:r w:rsidR="00A17D45" w:rsidRPr="30382177">
              <w:rPr>
                <w:rFonts w:ascii="Calibri" w:hAnsi="Calibri" w:cs="Calibri"/>
                <w:snapToGrid w:val="0"/>
                <w:color w:val="auto"/>
              </w:rPr>
              <w:t>receives</w:t>
            </w:r>
            <w:r w:rsidR="009F7D15" w:rsidRPr="30382177">
              <w:rPr>
                <w:rFonts w:ascii="Calibri" w:hAnsi="Calibri" w:cs="Calibri"/>
                <w:snapToGrid w:val="0"/>
                <w:color w:val="auto"/>
              </w:rPr>
              <w:t xml:space="preserve"> daily </w:t>
            </w:r>
            <w:r w:rsidR="00A17D45" w:rsidRPr="30382177">
              <w:rPr>
                <w:rFonts w:ascii="Calibri" w:hAnsi="Calibri" w:cs="Calibri"/>
                <w:snapToGrid w:val="0"/>
                <w:color w:val="auto"/>
              </w:rPr>
              <w:t>order</w:t>
            </w:r>
            <w:r w:rsidR="00663E5C" w:rsidRPr="30382177">
              <w:rPr>
                <w:rFonts w:ascii="Calibri" w:hAnsi="Calibri" w:cs="Calibri"/>
                <w:snapToGrid w:val="0"/>
                <w:color w:val="auto"/>
              </w:rPr>
              <w:t xml:space="preserve"> files</w:t>
            </w:r>
            <w:r w:rsidR="00A17D45" w:rsidRPr="30382177">
              <w:rPr>
                <w:rFonts w:ascii="Calibri" w:hAnsi="Calibri" w:cs="Calibri"/>
                <w:snapToGrid w:val="0"/>
                <w:color w:val="auto"/>
              </w:rPr>
              <w:t xml:space="preserve"> for </w:t>
            </w:r>
            <w:r w:rsidR="0073050A" w:rsidRPr="30382177">
              <w:rPr>
                <w:rFonts w:ascii="Calibri" w:hAnsi="Calibri" w:cs="Calibri"/>
                <w:snapToGrid w:val="0"/>
                <w:color w:val="auto"/>
              </w:rPr>
              <w:t xml:space="preserve">digitally </w:t>
            </w:r>
            <w:r w:rsidR="00D52F45" w:rsidRPr="30382177">
              <w:rPr>
                <w:rFonts w:ascii="Calibri" w:hAnsi="Calibri" w:cs="Calibri"/>
                <w:snapToGrid w:val="0"/>
                <w:color w:val="auto"/>
              </w:rPr>
              <w:t xml:space="preserve">printed </w:t>
            </w:r>
            <w:r w:rsidR="009F7D15" w:rsidRPr="30382177">
              <w:rPr>
                <w:rFonts w:ascii="Calibri" w:hAnsi="Calibri" w:cs="Calibri"/>
                <w:snapToGrid w:val="0"/>
                <w:color w:val="auto"/>
              </w:rPr>
              <w:t xml:space="preserve">specialty and vanity </w:t>
            </w:r>
            <w:r w:rsidR="00663E5C" w:rsidRPr="30382177">
              <w:rPr>
                <w:rFonts w:ascii="Calibri" w:hAnsi="Calibri" w:cs="Calibri"/>
                <w:snapToGrid w:val="0"/>
                <w:color w:val="auto"/>
              </w:rPr>
              <w:t>license</w:t>
            </w:r>
            <w:r w:rsidR="00A17D45" w:rsidRPr="30382177">
              <w:rPr>
                <w:rFonts w:ascii="Calibri" w:hAnsi="Calibri" w:cs="Calibri"/>
                <w:snapToGrid w:val="0"/>
                <w:color w:val="auto"/>
              </w:rPr>
              <w:t xml:space="preserve"> </w:t>
            </w:r>
            <w:r w:rsidR="00663E5C" w:rsidRPr="30382177">
              <w:rPr>
                <w:rFonts w:ascii="Calibri" w:hAnsi="Calibri" w:cs="Calibri"/>
                <w:snapToGrid w:val="0"/>
                <w:color w:val="auto"/>
              </w:rPr>
              <w:t>plates</w:t>
            </w:r>
            <w:r w:rsidR="00A17D45" w:rsidRPr="30382177">
              <w:rPr>
                <w:rFonts w:ascii="Calibri" w:hAnsi="Calibri" w:cs="Calibri"/>
                <w:snapToGrid w:val="0"/>
                <w:color w:val="auto"/>
              </w:rPr>
              <w:t xml:space="preserve"> which are produced and mailed </w:t>
            </w:r>
            <w:r w:rsidR="00663E5C" w:rsidRPr="30382177">
              <w:rPr>
                <w:rFonts w:ascii="Calibri" w:hAnsi="Calibri" w:cs="Calibri"/>
                <w:snapToGrid w:val="0"/>
                <w:color w:val="auto"/>
              </w:rPr>
              <w:t>next day to the motorist.</w:t>
            </w:r>
            <w:r w:rsidR="009F7D15" w:rsidRPr="30382177">
              <w:rPr>
                <w:rFonts w:ascii="Calibri" w:hAnsi="Calibri" w:cs="Calibri"/>
                <w:snapToGrid w:val="0"/>
                <w:color w:val="auto"/>
              </w:rPr>
              <w:t xml:space="preserve"> </w:t>
            </w:r>
            <w:r w:rsidR="00663E5C" w:rsidRPr="30382177">
              <w:rPr>
                <w:rFonts w:ascii="Calibri" w:hAnsi="Calibri" w:cs="Calibri"/>
                <w:snapToGrid w:val="0"/>
                <w:color w:val="auto"/>
              </w:rPr>
              <w:t>B</w:t>
            </w:r>
            <w:r w:rsidR="009F7D15" w:rsidRPr="30382177">
              <w:rPr>
                <w:rFonts w:ascii="Calibri" w:hAnsi="Calibri" w:cs="Calibri"/>
                <w:snapToGrid w:val="0"/>
                <w:color w:val="auto"/>
              </w:rPr>
              <w:t>ulk order files</w:t>
            </w:r>
            <w:r w:rsidR="00357C6D" w:rsidRPr="30382177">
              <w:rPr>
                <w:rFonts w:ascii="Calibri" w:hAnsi="Calibri" w:cs="Calibri"/>
                <w:snapToGrid w:val="0"/>
                <w:color w:val="auto"/>
              </w:rPr>
              <w:t xml:space="preserve"> </w:t>
            </w:r>
            <w:r w:rsidR="00663E5C" w:rsidRPr="30382177">
              <w:rPr>
                <w:rFonts w:ascii="Calibri" w:hAnsi="Calibri" w:cs="Calibri"/>
                <w:snapToGrid w:val="0"/>
                <w:color w:val="auto"/>
              </w:rPr>
              <w:t xml:space="preserve">are received </w:t>
            </w:r>
            <w:r w:rsidR="00A04BF1" w:rsidRPr="30382177">
              <w:rPr>
                <w:rFonts w:ascii="Calibri" w:hAnsi="Calibri" w:cs="Calibri"/>
                <w:snapToGrid w:val="0"/>
                <w:color w:val="auto"/>
              </w:rPr>
              <w:t>weekly,</w:t>
            </w:r>
            <w:r w:rsidR="00CC31AA" w:rsidRPr="30382177">
              <w:rPr>
                <w:rFonts w:ascii="Calibri" w:hAnsi="Calibri" w:cs="Calibri"/>
                <w:snapToGrid w:val="0"/>
                <w:color w:val="auto"/>
              </w:rPr>
              <w:t xml:space="preserve"> manufactured</w:t>
            </w:r>
            <w:r w:rsidR="00C11E0F" w:rsidRPr="30382177">
              <w:rPr>
                <w:rFonts w:ascii="Calibri" w:hAnsi="Calibri" w:cs="Calibri"/>
                <w:snapToGrid w:val="0"/>
                <w:color w:val="auto"/>
              </w:rPr>
              <w:t>,</w:t>
            </w:r>
            <w:r w:rsidR="00CC31AA" w:rsidRPr="30382177">
              <w:rPr>
                <w:rFonts w:ascii="Calibri" w:hAnsi="Calibri" w:cs="Calibri"/>
                <w:snapToGrid w:val="0"/>
                <w:color w:val="auto"/>
              </w:rPr>
              <w:t xml:space="preserve"> </w:t>
            </w:r>
            <w:r w:rsidR="00357C6D" w:rsidRPr="30382177">
              <w:rPr>
                <w:rFonts w:ascii="Calibri" w:hAnsi="Calibri" w:cs="Calibri"/>
                <w:snapToGrid w:val="0"/>
                <w:color w:val="auto"/>
              </w:rPr>
              <w:t xml:space="preserve">and </w:t>
            </w:r>
            <w:r w:rsidR="004C6ED6" w:rsidRPr="30382177">
              <w:rPr>
                <w:rFonts w:ascii="Calibri" w:hAnsi="Calibri" w:cs="Calibri"/>
                <w:snapToGrid w:val="0"/>
                <w:color w:val="auto"/>
              </w:rPr>
              <w:t xml:space="preserve">distributed </w:t>
            </w:r>
            <w:r w:rsidR="007A710D" w:rsidRPr="30382177">
              <w:rPr>
                <w:rFonts w:ascii="Calibri" w:hAnsi="Calibri" w:cs="Calibri"/>
                <w:snapToGrid w:val="0"/>
                <w:color w:val="auto"/>
              </w:rPr>
              <w:t>direct to the State</w:t>
            </w:r>
            <w:r w:rsidR="00CB2AEB" w:rsidRPr="30382177">
              <w:rPr>
                <w:rFonts w:ascii="Calibri" w:hAnsi="Calibri" w:cs="Calibri"/>
                <w:snapToGrid w:val="0"/>
                <w:color w:val="auto"/>
              </w:rPr>
              <w:t>’</w:t>
            </w:r>
            <w:r w:rsidR="007A710D" w:rsidRPr="30382177">
              <w:rPr>
                <w:rFonts w:ascii="Calibri" w:hAnsi="Calibri" w:cs="Calibri"/>
                <w:snapToGrid w:val="0"/>
                <w:color w:val="auto"/>
              </w:rPr>
              <w:t xml:space="preserve">s </w:t>
            </w:r>
            <w:r w:rsidR="001E6161" w:rsidRPr="30382177">
              <w:rPr>
                <w:rFonts w:ascii="Calibri" w:hAnsi="Calibri" w:cs="Calibri"/>
                <w:snapToGrid w:val="0"/>
                <w:color w:val="auto"/>
              </w:rPr>
              <w:t>ninety (</w:t>
            </w:r>
            <w:r w:rsidR="007A710D" w:rsidRPr="30382177">
              <w:rPr>
                <w:rFonts w:ascii="Calibri" w:hAnsi="Calibri" w:cs="Calibri"/>
                <w:snapToGrid w:val="0"/>
                <w:color w:val="auto"/>
              </w:rPr>
              <w:t>90</w:t>
            </w:r>
            <w:r w:rsidR="001E6161" w:rsidRPr="30382177">
              <w:rPr>
                <w:rFonts w:ascii="Calibri" w:hAnsi="Calibri" w:cs="Calibri"/>
                <w:snapToGrid w:val="0"/>
                <w:color w:val="auto"/>
              </w:rPr>
              <w:t>)</w:t>
            </w:r>
            <w:r w:rsidR="007A710D" w:rsidRPr="30382177">
              <w:rPr>
                <w:rFonts w:ascii="Calibri" w:hAnsi="Calibri" w:cs="Calibri"/>
                <w:snapToGrid w:val="0"/>
                <w:color w:val="auto"/>
              </w:rPr>
              <w:t xml:space="preserve"> </w:t>
            </w:r>
            <w:r w:rsidR="001E6161" w:rsidRPr="30382177">
              <w:rPr>
                <w:rFonts w:ascii="Calibri" w:hAnsi="Calibri" w:cs="Calibri"/>
                <w:snapToGrid w:val="0"/>
                <w:color w:val="auto"/>
              </w:rPr>
              <w:t>c</w:t>
            </w:r>
            <w:r w:rsidR="007A710D" w:rsidRPr="30382177">
              <w:rPr>
                <w:rFonts w:ascii="Calibri" w:hAnsi="Calibri" w:cs="Calibri"/>
                <w:snapToGrid w:val="0"/>
                <w:color w:val="auto"/>
              </w:rPr>
              <w:t>ounty offices</w:t>
            </w:r>
            <w:r w:rsidR="00013E20" w:rsidRPr="30382177">
              <w:rPr>
                <w:rFonts w:ascii="Calibri" w:hAnsi="Calibri" w:cs="Calibri"/>
                <w:snapToGrid w:val="0"/>
                <w:color w:val="auto"/>
              </w:rPr>
              <w:t xml:space="preserve">. </w:t>
            </w:r>
            <w:r w:rsidR="00CC31AA" w:rsidRPr="30382177">
              <w:rPr>
                <w:rFonts w:ascii="Calibri" w:hAnsi="Calibri" w:cs="Calibri"/>
                <w:snapToGrid w:val="0"/>
                <w:color w:val="auto"/>
              </w:rPr>
              <w:t>Waldale generates a matching return file for all</w:t>
            </w:r>
            <w:r w:rsidR="00623FD0" w:rsidRPr="30382177">
              <w:rPr>
                <w:rFonts w:ascii="Calibri" w:hAnsi="Calibri" w:cs="Calibri"/>
                <w:snapToGrid w:val="0"/>
                <w:color w:val="auto"/>
              </w:rPr>
              <w:t xml:space="preserve"> orders, enabling the </w:t>
            </w:r>
            <w:r w:rsidR="008869F0" w:rsidRPr="30382177">
              <w:rPr>
                <w:rFonts w:ascii="Calibri" w:hAnsi="Calibri" w:cs="Calibri"/>
                <w:snapToGrid w:val="0"/>
                <w:color w:val="auto"/>
              </w:rPr>
              <w:t>state to import the inventory into its inventory management system</w:t>
            </w:r>
            <w:r w:rsidR="00C92B20" w:rsidRPr="30382177">
              <w:rPr>
                <w:rFonts w:ascii="Calibri" w:hAnsi="Calibri" w:cs="Calibri"/>
                <w:snapToGrid w:val="0"/>
                <w:color w:val="auto"/>
              </w:rPr>
              <w:t>.</w:t>
            </w:r>
            <w:r w:rsidR="002E10A8" w:rsidRPr="30382177">
              <w:rPr>
                <w:rFonts w:ascii="Calibri" w:hAnsi="Calibri" w:cs="Calibri"/>
                <w:snapToGrid w:val="0"/>
                <w:color w:val="auto"/>
              </w:rPr>
              <w:t xml:space="preserve"> Every 5 ye</w:t>
            </w:r>
            <w:r w:rsidR="00B21278" w:rsidRPr="30382177">
              <w:rPr>
                <w:rFonts w:ascii="Calibri" w:hAnsi="Calibri" w:cs="Calibri"/>
                <w:snapToGrid w:val="0"/>
                <w:color w:val="auto"/>
              </w:rPr>
              <w:t>ars</w:t>
            </w:r>
            <w:r w:rsidR="2240515A" w:rsidRPr="30382177">
              <w:rPr>
                <w:rFonts w:ascii="Calibri" w:hAnsi="Calibri" w:cs="Calibri"/>
                <w:snapToGrid w:val="0"/>
                <w:color w:val="auto"/>
              </w:rPr>
              <w:t>,</w:t>
            </w:r>
            <w:r w:rsidR="00B21278" w:rsidRPr="30382177">
              <w:rPr>
                <w:rFonts w:ascii="Calibri" w:hAnsi="Calibri" w:cs="Calibri"/>
                <w:snapToGrid w:val="0"/>
                <w:color w:val="auto"/>
              </w:rPr>
              <w:t xml:space="preserve"> </w:t>
            </w:r>
            <w:r w:rsidR="006D1037" w:rsidRPr="30382177">
              <w:rPr>
                <w:rFonts w:ascii="Calibri" w:hAnsi="Calibri" w:cs="Calibri"/>
                <w:snapToGrid w:val="0"/>
                <w:color w:val="auto"/>
              </w:rPr>
              <w:t>M</w:t>
            </w:r>
            <w:r w:rsidR="00EF0D61" w:rsidRPr="30382177">
              <w:rPr>
                <w:rFonts w:ascii="Calibri" w:hAnsi="Calibri" w:cs="Calibri"/>
                <w:snapToGrid w:val="0"/>
                <w:color w:val="auto"/>
              </w:rPr>
              <w:t>ississippi</w:t>
            </w:r>
            <w:r w:rsidR="006D1037" w:rsidRPr="30382177">
              <w:rPr>
                <w:rFonts w:ascii="Calibri" w:hAnsi="Calibri" w:cs="Calibri"/>
                <w:snapToGrid w:val="0"/>
                <w:color w:val="auto"/>
              </w:rPr>
              <w:t xml:space="preserve"> conducts a full </w:t>
            </w:r>
            <w:r w:rsidR="002C0CE8" w:rsidRPr="30382177">
              <w:rPr>
                <w:rFonts w:ascii="Calibri" w:hAnsi="Calibri" w:cs="Calibri"/>
                <w:snapToGrid w:val="0"/>
                <w:color w:val="auto"/>
              </w:rPr>
              <w:t xml:space="preserve">2.5 million plate </w:t>
            </w:r>
            <w:r w:rsidR="006D1037" w:rsidRPr="30382177">
              <w:rPr>
                <w:rFonts w:ascii="Calibri" w:hAnsi="Calibri" w:cs="Calibri"/>
                <w:snapToGrid w:val="0"/>
                <w:color w:val="auto"/>
              </w:rPr>
              <w:t xml:space="preserve">reissue during which all </w:t>
            </w:r>
            <w:r w:rsidR="00BD412C" w:rsidRPr="30382177">
              <w:rPr>
                <w:rFonts w:ascii="Calibri" w:hAnsi="Calibri" w:cs="Calibri"/>
                <w:snapToGrid w:val="0"/>
                <w:color w:val="auto"/>
              </w:rPr>
              <w:t>regular issue and vanity plate types are replaced with a new design</w:t>
            </w:r>
            <w:r w:rsidR="002C0CE8" w:rsidRPr="30382177">
              <w:rPr>
                <w:rFonts w:ascii="Calibri" w:hAnsi="Calibri" w:cs="Calibri"/>
                <w:snapToGrid w:val="0"/>
                <w:color w:val="auto"/>
              </w:rPr>
              <w:t xml:space="preserve">. Waldale has project managed the last 5 </w:t>
            </w:r>
            <w:r w:rsidR="00811428" w:rsidRPr="30382177">
              <w:rPr>
                <w:rFonts w:ascii="Calibri" w:hAnsi="Calibri" w:cs="Calibri"/>
                <w:snapToGrid w:val="0"/>
                <w:color w:val="auto"/>
              </w:rPr>
              <w:t>reissues for the State</w:t>
            </w:r>
            <w:r w:rsidR="00EC3DB9" w:rsidRPr="30382177">
              <w:rPr>
                <w:rFonts w:ascii="Calibri" w:hAnsi="Calibri" w:cs="Calibri"/>
                <w:snapToGrid w:val="0"/>
                <w:color w:val="auto"/>
              </w:rPr>
              <w:t xml:space="preserve">. </w:t>
            </w:r>
            <w:r w:rsidR="00C92B20" w:rsidRPr="30382177">
              <w:rPr>
                <w:rFonts w:ascii="Calibri" w:hAnsi="Calibri" w:cs="Calibri"/>
                <w:snapToGrid w:val="0"/>
                <w:color w:val="auto"/>
              </w:rPr>
              <w:t xml:space="preserve"> </w:t>
            </w:r>
            <w:r w:rsidR="00A7380F" w:rsidRPr="30382177">
              <w:rPr>
                <w:rFonts w:ascii="Calibri" w:hAnsi="Calibri" w:cs="Calibri"/>
                <w:snapToGrid w:val="0"/>
                <w:color w:val="auto"/>
              </w:rPr>
              <w:t>A</w:t>
            </w:r>
            <w:r w:rsidR="000033E9" w:rsidRPr="30382177">
              <w:rPr>
                <w:rFonts w:ascii="Calibri" w:hAnsi="Calibri" w:cs="Calibri"/>
                <w:snapToGrid w:val="0"/>
                <w:color w:val="auto"/>
              </w:rPr>
              <w:t>n expanded desc</w:t>
            </w:r>
            <w:r w:rsidR="008B62FD" w:rsidRPr="30382177">
              <w:rPr>
                <w:rFonts w:ascii="Calibri" w:hAnsi="Calibri" w:cs="Calibri"/>
                <w:snapToGrid w:val="0"/>
                <w:color w:val="auto"/>
              </w:rPr>
              <w:t xml:space="preserve">ription of </w:t>
            </w:r>
            <w:r w:rsidR="00582BAD" w:rsidRPr="30382177">
              <w:rPr>
                <w:rFonts w:ascii="Calibri" w:hAnsi="Calibri" w:cs="Calibri"/>
                <w:snapToGrid w:val="0"/>
                <w:color w:val="auto"/>
              </w:rPr>
              <w:t xml:space="preserve">the services provided to Mississippi can be found in </w:t>
            </w:r>
            <w:r w:rsidR="00A04BF1" w:rsidRPr="30382177">
              <w:rPr>
                <w:rFonts w:ascii="Calibri" w:hAnsi="Calibri" w:cs="Calibri"/>
                <w:snapToGrid w:val="0"/>
                <w:color w:val="auto"/>
              </w:rPr>
              <w:t>S</w:t>
            </w:r>
            <w:r w:rsidR="00582BAD" w:rsidRPr="30382177">
              <w:rPr>
                <w:rFonts w:ascii="Calibri" w:hAnsi="Calibri" w:cs="Calibri"/>
                <w:snapToGrid w:val="0"/>
                <w:color w:val="auto"/>
              </w:rPr>
              <w:t>ection 2.3.13</w:t>
            </w:r>
            <w:r w:rsidR="002E10A8" w:rsidRPr="30382177">
              <w:rPr>
                <w:rFonts w:ascii="Calibri" w:hAnsi="Calibri" w:cs="Calibri"/>
                <w:snapToGrid w:val="0"/>
                <w:color w:val="auto"/>
              </w:rPr>
              <w:t>.</w:t>
            </w:r>
            <w:r w:rsidR="00C92B20" w:rsidRPr="30382177">
              <w:rPr>
                <w:rFonts w:ascii="Calibri" w:hAnsi="Calibri" w:cs="Calibri"/>
                <w:snapToGrid w:val="0"/>
                <w:color w:val="auto"/>
              </w:rPr>
              <w:t xml:space="preserve"> </w:t>
            </w:r>
          </w:p>
          <w:p w14:paraId="4D2F0116" w14:textId="77777777" w:rsidR="00486B78" w:rsidRPr="00504F30" w:rsidRDefault="00486B78" w:rsidP="00504F30">
            <w:pPr>
              <w:spacing w:line="276" w:lineRule="auto"/>
              <w:jc w:val="both"/>
              <w:rPr>
                <w:rFonts w:cs="Calibri"/>
                <w:szCs w:val="24"/>
              </w:rPr>
            </w:pPr>
          </w:p>
          <w:p w14:paraId="2A0DC258" w14:textId="61D6B439" w:rsidR="00EC3DB9" w:rsidRPr="00504F30" w:rsidRDefault="000C18C6" w:rsidP="00504F30">
            <w:pPr>
              <w:spacing w:line="276" w:lineRule="auto"/>
              <w:jc w:val="both"/>
              <w:rPr>
                <w:rFonts w:cs="Calibri"/>
                <w:szCs w:val="24"/>
                <w:u w:val="single"/>
              </w:rPr>
            </w:pPr>
            <w:r w:rsidRPr="00504F30">
              <w:rPr>
                <w:rFonts w:cs="Calibri"/>
                <w:szCs w:val="24"/>
                <w:u w:val="single"/>
              </w:rPr>
              <w:t xml:space="preserve">State of </w:t>
            </w:r>
            <w:r w:rsidR="00EC3DB9" w:rsidRPr="00504F30">
              <w:rPr>
                <w:rFonts w:cs="Calibri"/>
                <w:szCs w:val="24"/>
                <w:u w:val="single"/>
              </w:rPr>
              <w:t>Delaware</w:t>
            </w:r>
            <w:r w:rsidR="0045074D" w:rsidRPr="00504F30">
              <w:rPr>
                <w:rFonts w:cs="Calibri"/>
                <w:szCs w:val="24"/>
                <w:u w:val="single"/>
              </w:rPr>
              <w:t xml:space="preserve"> (2002</w:t>
            </w:r>
            <w:r w:rsidR="00381699">
              <w:rPr>
                <w:rFonts w:cs="Calibri"/>
                <w:szCs w:val="24"/>
                <w:u w:val="single"/>
              </w:rPr>
              <w:t xml:space="preserve"> to</w:t>
            </w:r>
            <w:r w:rsidR="0045074D" w:rsidRPr="00504F30">
              <w:rPr>
                <w:rFonts w:cs="Calibri"/>
                <w:szCs w:val="24"/>
                <w:u w:val="single"/>
              </w:rPr>
              <w:t xml:space="preserve"> Present)</w:t>
            </w:r>
          </w:p>
          <w:p w14:paraId="03097768" w14:textId="0B90548F" w:rsidR="00EC3DB9" w:rsidRPr="00504F30" w:rsidRDefault="00FA116B" w:rsidP="00504F30">
            <w:pPr>
              <w:spacing w:line="276" w:lineRule="auto"/>
              <w:jc w:val="both"/>
              <w:rPr>
                <w:rFonts w:cs="Calibri"/>
                <w:szCs w:val="24"/>
              </w:rPr>
            </w:pPr>
            <w:r w:rsidRPr="00504F30">
              <w:rPr>
                <w:rFonts w:cs="Calibri"/>
                <w:szCs w:val="24"/>
              </w:rPr>
              <w:t>Serving Delaware since 2002</w:t>
            </w:r>
            <w:r w:rsidR="00AD39B5" w:rsidRPr="00504F30">
              <w:rPr>
                <w:rFonts w:cs="Calibri"/>
                <w:szCs w:val="24"/>
              </w:rPr>
              <w:t>,</w:t>
            </w:r>
            <w:r w:rsidR="00CD1749" w:rsidRPr="00504F30">
              <w:rPr>
                <w:rFonts w:cs="Calibri"/>
                <w:szCs w:val="24"/>
              </w:rPr>
              <w:t xml:space="preserve"> </w:t>
            </w:r>
            <w:r w:rsidR="00AF3C7F" w:rsidRPr="00504F30">
              <w:rPr>
                <w:rFonts w:cs="Calibri"/>
                <w:szCs w:val="24"/>
              </w:rPr>
              <w:t>and producing 140,000</w:t>
            </w:r>
            <w:r w:rsidR="00532BE8" w:rsidRPr="00504F30">
              <w:rPr>
                <w:rFonts w:cs="Calibri"/>
                <w:szCs w:val="24"/>
              </w:rPr>
              <w:t xml:space="preserve"> plates annually</w:t>
            </w:r>
            <w:r w:rsidR="00CD1749" w:rsidRPr="00504F30">
              <w:rPr>
                <w:rFonts w:cs="Calibri"/>
                <w:szCs w:val="24"/>
              </w:rPr>
              <w:t>,</w:t>
            </w:r>
            <w:r w:rsidRPr="00504F30">
              <w:rPr>
                <w:rFonts w:cs="Calibri"/>
                <w:szCs w:val="24"/>
              </w:rPr>
              <w:t xml:space="preserve"> s</w:t>
            </w:r>
            <w:r w:rsidR="0088755B" w:rsidRPr="00504F30">
              <w:rPr>
                <w:rFonts w:cs="Calibri"/>
                <w:szCs w:val="24"/>
              </w:rPr>
              <w:t>ervices include</w:t>
            </w:r>
            <w:r w:rsidR="005D6201" w:rsidRPr="00504F30">
              <w:rPr>
                <w:rFonts w:cs="Calibri"/>
                <w:szCs w:val="24"/>
              </w:rPr>
              <w:t xml:space="preserve"> </w:t>
            </w:r>
            <w:r w:rsidR="000212DD">
              <w:rPr>
                <w:rFonts w:cs="Calibri"/>
                <w:szCs w:val="24"/>
              </w:rPr>
              <w:t xml:space="preserve">order </w:t>
            </w:r>
            <w:r w:rsidR="005D6201" w:rsidRPr="00504F30">
              <w:rPr>
                <w:rFonts w:cs="Calibri"/>
                <w:szCs w:val="24"/>
              </w:rPr>
              <w:t>receipt</w:t>
            </w:r>
            <w:r w:rsidR="0070785D" w:rsidRPr="00504F30">
              <w:rPr>
                <w:rFonts w:cs="Calibri"/>
                <w:szCs w:val="24"/>
              </w:rPr>
              <w:t xml:space="preserve"> via </w:t>
            </w:r>
            <w:r w:rsidR="00AD39B5" w:rsidRPr="00504F30">
              <w:rPr>
                <w:rFonts w:cs="Calibri"/>
                <w:szCs w:val="24"/>
              </w:rPr>
              <w:t>SFTP</w:t>
            </w:r>
            <w:r w:rsidR="005D6201" w:rsidRPr="00504F30">
              <w:rPr>
                <w:rFonts w:cs="Calibri"/>
                <w:szCs w:val="24"/>
              </w:rPr>
              <w:t>, manufacturing and delivery of</w:t>
            </w:r>
            <w:r w:rsidR="0088755B" w:rsidRPr="00504F30">
              <w:rPr>
                <w:rFonts w:cs="Calibri"/>
                <w:szCs w:val="24"/>
              </w:rPr>
              <w:t xml:space="preserve"> w</w:t>
            </w:r>
            <w:r w:rsidR="00CB538C" w:rsidRPr="00504F30">
              <w:rPr>
                <w:rFonts w:cs="Calibri"/>
                <w:szCs w:val="24"/>
              </w:rPr>
              <w:t>eekly specialty and replacement</w:t>
            </w:r>
            <w:r w:rsidR="004C055C">
              <w:rPr>
                <w:rFonts w:cs="Calibri"/>
                <w:szCs w:val="24"/>
              </w:rPr>
              <w:t xml:space="preserve"> plate</w:t>
            </w:r>
            <w:r w:rsidR="000212DD">
              <w:rPr>
                <w:rFonts w:cs="Calibri"/>
                <w:szCs w:val="24"/>
              </w:rPr>
              <w:t xml:space="preserve"> orders</w:t>
            </w:r>
            <w:r w:rsidR="00CB538C" w:rsidRPr="00504F30">
              <w:rPr>
                <w:rFonts w:cs="Calibri"/>
                <w:szCs w:val="24"/>
              </w:rPr>
              <w:t xml:space="preserve">, quarterly bulk </w:t>
            </w:r>
            <w:r w:rsidR="0088755B" w:rsidRPr="00504F30">
              <w:rPr>
                <w:rFonts w:cs="Calibri"/>
                <w:szCs w:val="24"/>
              </w:rPr>
              <w:t xml:space="preserve">plate </w:t>
            </w:r>
            <w:r w:rsidR="00D23340" w:rsidRPr="00504F30">
              <w:rPr>
                <w:rFonts w:cs="Calibri"/>
                <w:szCs w:val="24"/>
              </w:rPr>
              <w:t>orders</w:t>
            </w:r>
            <w:r w:rsidR="000212DD">
              <w:rPr>
                <w:rFonts w:cs="Calibri"/>
                <w:szCs w:val="24"/>
              </w:rPr>
              <w:t xml:space="preserve">, </w:t>
            </w:r>
            <w:r w:rsidR="008C16B4">
              <w:rPr>
                <w:rFonts w:cs="Calibri"/>
                <w:szCs w:val="24"/>
              </w:rPr>
              <w:t xml:space="preserve">the </w:t>
            </w:r>
            <w:r w:rsidR="008C16B4" w:rsidRPr="00504F30">
              <w:rPr>
                <w:rFonts w:cs="Calibri"/>
                <w:szCs w:val="24"/>
              </w:rPr>
              <w:t>generation</w:t>
            </w:r>
            <w:r w:rsidR="00F36C7D" w:rsidRPr="00504F30">
              <w:rPr>
                <w:rFonts w:cs="Calibri"/>
                <w:szCs w:val="24"/>
              </w:rPr>
              <w:t xml:space="preserve"> and delivery of </w:t>
            </w:r>
            <w:r w:rsidR="004B7A55" w:rsidRPr="00504F30">
              <w:rPr>
                <w:rFonts w:cs="Calibri"/>
                <w:szCs w:val="24"/>
              </w:rPr>
              <w:t>return file</w:t>
            </w:r>
            <w:r w:rsidR="00F36C7D" w:rsidRPr="00504F30">
              <w:rPr>
                <w:rFonts w:cs="Calibri"/>
                <w:szCs w:val="24"/>
              </w:rPr>
              <w:t>s</w:t>
            </w:r>
            <w:r w:rsidR="004B7A55" w:rsidRPr="00504F30">
              <w:rPr>
                <w:rFonts w:cs="Calibri"/>
                <w:szCs w:val="24"/>
              </w:rPr>
              <w:t xml:space="preserve"> allowing the state to import inventory in</w:t>
            </w:r>
            <w:r w:rsidR="00DD6894" w:rsidRPr="00504F30">
              <w:rPr>
                <w:rFonts w:cs="Calibri"/>
                <w:szCs w:val="24"/>
              </w:rPr>
              <w:t xml:space="preserve">to its </w:t>
            </w:r>
            <w:r w:rsidR="000212DD">
              <w:rPr>
                <w:rFonts w:cs="Calibri"/>
                <w:szCs w:val="24"/>
              </w:rPr>
              <w:t xml:space="preserve">inventory </w:t>
            </w:r>
            <w:r w:rsidR="00DD6894" w:rsidRPr="00504F30">
              <w:rPr>
                <w:rFonts w:cs="Calibri"/>
                <w:szCs w:val="24"/>
              </w:rPr>
              <w:t>management syste</w:t>
            </w:r>
            <w:r w:rsidR="0088755B" w:rsidRPr="00504F30">
              <w:rPr>
                <w:rFonts w:cs="Calibri"/>
                <w:szCs w:val="24"/>
              </w:rPr>
              <w:t>m</w:t>
            </w:r>
            <w:r w:rsidR="00F36C7D" w:rsidRPr="00504F30">
              <w:rPr>
                <w:rFonts w:cs="Calibri"/>
                <w:szCs w:val="24"/>
              </w:rPr>
              <w:t xml:space="preserve">, </w:t>
            </w:r>
            <w:r w:rsidR="002F2D26" w:rsidRPr="00504F30">
              <w:rPr>
                <w:rFonts w:cs="Calibri"/>
                <w:szCs w:val="24"/>
              </w:rPr>
              <w:t>license</w:t>
            </w:r>
            <w:r w:rsidR="00F36C7D" w:rsidRPr="00504F30">
              <w:rPr>
                <w:rFonts w:cs="Calibri"/>
                <w:szCs w:val="24"/>
              </w:rPr>
              <w:t xml:space="preserve"> plate design</w:t>
            </w:r>
            <w:r w:rsidR="00AC5EF1" w:rsidRPr="00504F30">
              <w:rPr>
                <w:rFonts w:cs="Calibri"/>
                <w:szCs w:val="24"/>
              </w:rPr>
              <w:t xml:space="preserve">, and </w:t>
            </w:r>
            <w:r w:rsidR="00841121" w:rsidRPr="00504F30">
              <w:rPr>
                <w:rFonts w:cs="Calibri"/>
                <w:szCs w:val="24"/>
              </w:rPr>
              <w:t>software development services.</w:t>
            </w:r>
          </w:p>
          <w:p w14:paraId="5A704D6D" w14:textId="77777777" w:rsidR="00582BC1" w:rsidRPr="00504F30" w:rsidRDefault="00582BC1" w:rsidP="00504F30">
            <w:pPr>
              <w:spacing w:line="276" w:lineRule="auto"/>
              <w:jc w:val="both"/>
              <w:rPr>
                <w:rFonts w:cs="Calibri"/>
                <w:szCs w:val="24"/>
              </w:rPr>
            </w:pPr>
          </w:p>
          <w:p w14:paraId="12F87B10" w14:textId="77777777" w:rsidR="00470C28" w:rsidRDefault="00135D65" w:rsidP="00504F30">
            <w:pPr>
              <w:spacing w:line="276" w:lineRule="auto"/>
              <w:jc w:val="both"/>
              <w:rPr>
                <w:rFonts w:cs="Calibri"/>
                <w:szCs w:val="24"/>
                <w:u w:val="single"/>
              </w:rPr>
            </w:pPr>
            <w:r w:rsidRPr="00504F30">
              <w:rPr>
                <w:rFonts w:cs="Calibri"/>
                <w:szCs w:val="24"/>
                <w:u w:val="single"/>
              </w:rPr>
              <w:t xml:space="preserve">Province </w:t>
            </w:r>
            <w:r w:rsidR="00FC5C07" w:rsidRPr="00504F30">
              <w:rPr>
                <w:rFonts w:cs="Calibri"/>
                <w:szCs w:val="24"/>
                <w:u w:val="single"/>
              </w:rPr>
              <w:t>of British Columbia</w:t>
            </w:r>
            <w:r w:rsidR="00CD1749" w:rsidRPr="00504F30">
              <w:rPr>
                <w:rFonts w:cs="Calibri"/>
                <w:szCs w:val="24"/>
                <w:u w:val="single"/>
              </w:rPr>
              <w:t xml:space="preserve"> (</w:t>
            </w:r>
            <w:r w:rsidR="00BA25F4" w:rsidRPr="00504F30">
              <w:rPr>
                <w:rFonts w:cs="Calibri"/>
                <w:szCs w:val="24"/>
                <w:u w:val="single"/>
              </w:rPr>
              <w:t xml:space="preserve">2002 to </w:t>
            </w:r>
            <w:r w:rsidR="00A3746D" w:rsidRPr="00504F30">
              <w:rPr>
                <w:rFonts w:cs="Calibri"/>
                <w:szCs w:val="24"/>
                <w:u w:val="single"/>
              </w:rPr>
              <w:t>P</w:t>
            </w:r>
            <w:r w:rsidR="00074020" w:rsidRPr="00504F30">
              <w:rPr>
                <w:rFonts w:cs="Calibri"/>
                <w:szCs w:val="24"/>
                <w:u w:val="single"/>
              </w:rPr>
              <w:t>resent</w:t>
            </w:r>
            <w:r w:rsidR="00BA25F4" w:rsidRPr="00504F30">
              <w:rPr>
                <w:rFonts w:cs="Calibri"/>
                <w:szCs w:val="24"/>
                <w:u w:val="single"/>
              </w:rPr>
              <w:t>)</w:t>
            </w:r>
          </w:p>
          <w:p w14:paraId="5956B0C4" w14:textId="168BF9BD" w:rsidR="00FC5C07" w:rsidRPr="00504F30" w:rsidRDefault="008C16B4" w:rsidP="00504F30">
            <w:pPr>
              <w:spacing w:line="276" w:lineRule="auto"/>
              <w:jc w:val="both"/>
              <w:rPr>
                <w:rFonts w:cs="Calibri"/>
                <w:szCs w:val="24"/>
              </w:rPr>
            </w:pPr>
            <w:r>
              <w:rPr>
                <w:rFonts w:cs="Calibri"/>
                <w:szCs w:val="24"/>
              </w:rPr>
              <w:t xml:space="preserve">Since 2002, </w:t>
            </w:r>
            <w:r w:rsidR="00466434">
              <w:rPr>
                <w:rFonts w:cs="Calibri"/>
                <w:szCs w:val="24"/>
              </w:rPr>
              <w:t xml:space="preserve">Waldale has manufactured and delivered </w:t>
            </w:r>
            <w:r w:rsidR="00FC5C07" w:rsidRPr="00504F30">
              <w:rPr>
                <w:rFonts w:cs="Calibri"/>
                <w:szCs w:val="24"/>
              </w:rPr>
              <w:t xml:space="preserve">820,000 pairs of </w:t>
            </w:r>
            <w:r w:rsidR="005D59CE" w:rsidRPr="00504F30">
              <w:rPr>
                <w:rFonts w:cs="Calibri"/>
                <w:szCs w:val="24"/>
              </w:rPr>
              <w:t>license</w:t>
            </w:r>
            <w:r w:rsidR="00FC5C07" w:rsidRPr="00504F30">
              <w:rPr>
                <w:rFonts w:cs="Calibri"/>
                <w:szCs w:val="24"/>
              </w:rPr>
              <w:t xml:space="preserve"> plate</w:t>
            </w:r>
            <w:r w:rsidR="00FF3965" w:rsidRPr="00504F30">
              <w:rPr>
                <w:rFonts w:cs="Calibri"/>
                <w:szCs w:val="24"/>
              </w:rPr>
              <w:t xml:space="preserve">s </w:t>
            </w:r>
            <w:r w:rsidR="00466434">
              <w:rPr>
                <w:rFonts w:cs="Calibri"/>
                <w:szCs w:val="24"/>
              </w:rPr>
              <w:t xml:space="preserve">to </w:t>
            </w:r>
            <w:r w:rsidR="00FF3965" w:rsidRPr="00504F30">
              <w:rPr>
                <w:rFonts w:cs="Calibri"/>
                <w:szCs w:val="24"/>
              </w:rPr>
              <w:t xml:space="preserve">the </w:t>
            </w:r>
            <w:r w:rsidR="0051409A" w:rsidRPr="00504F30">
              <w:rPr>
                <w:rFonts w:cs="Calibri"/>
                <w:szCs w:val="24"/>
              </w:rPr>
              <w:t>P</w:t>
            </w:r>
            <w:r w:rsidR="00FF3965" w:rsidRPr="00504F30">
              <w:rPr>
                <w:rFonts w:cs="Calibri"/>
                <w:szCs w:val="24"/>
              </w:rPr>
              <w:t>rovince</w:t>
            </w:r>
            <w:r w:rsidR="00A969A3">
              <w:rPr>
                <w:rFonts w:cs="Calibri"/>
                <w:szCs w:val="24"/>
              </w:rPr>
              <w:t xml:space="preserve"> annually</w:t>
            </w:r>
            <w:r w:rsidR="005D59CE" w:rsidRPr="00504F30">
              <w:rPr>
                <w:rFonts w:cs="Calibri"/>
                <w:szCs w:val="24"/>
              </w:rPr>
              <w:t xml:space="preserve">. Additional services include direct mail of personalized license plates to the </w:t>
            </w:r>
            <w:r w:rsidR="004A0504" w:rsidRPr="00504F30">
              <w:rPr>
                <w:rFonts w:cs="Calibri"/>
                <w:szCs w:val="24"/>
              </w:rPr>
              <w:t>P</w:t>
            </w:r>
            <w:r w:rsidR="005D59CE" w:rsidRPr="00504F30">
              <w:rPr>
                <w:rFonts w:cs="Calibri"/>
                <w:szCs w:val="24"/>
              </w:rPr>
              <w:t>rovince</w:t>
            </w:r>
            <w:r w:rsidR="009C0374" w:rsidRPr="00504F30">
              <w:rPr>
                <w:rFonts w:cs="Calibri"/>
                <w:szCs w:val="24"/>
              </w:rPr>
              <w:t>’</w:t>
            </w:r>
            <w:r w:rsidR="005D59CE" w:rsidRPr="00504F30">
              <w:rPr>
                <w:rFonts w:cs="Calibri"/>
                <w:szCs w:val="24"/>
              </w:rPr>
              <w:t>s</w:t>
            </w:r>
            <w:r w:rsidR="009C0374" w:rsidRPr="00504F30">
              <w:rPr>
                <w:rFonts w:cs="Calibri"/>
                <w:szCs w:val="24"/>
              </w:rPr>
              <w:t xml:space="preserve"> </w:t>
            </w:r>
            <w:r w:rsidR="00466434">
              <w:rPr>
                <w:rFonts w:cs="Calibri"/>
                <w:szCs w:val="24"/>
              </w:rPr>
              <w:t xml:space="preserve">900 </w:t>
            </w:r>
            <w:r w:rsidR="005D59CE" w:rsidRPr="00504F30">
              <w:rPr>
                <w:rFonts w:cs="Calibri"/>
                <w:szCs w:val="24"/>
              </w:rPr>
              <w:t>broker offices</w:t>
            </w:r>
            <w:r w:rsidR="00466434">
              <w:rPr>
                <w:rFonts w:cs="Calibri"/>
                <w:szCs w:val="24"/>
              </w:rPr>
              <w:t>,</w:t>
            </w:r>
            <w:r w:rsidR="005D59CE" w:rsidRPr="00504F30">
              <w:rPr>
                <w:rFonts w:cs="Calibri"/>
                <w:szCs w:val="24"/>
              </w:rPr>
              <w:t xml:space="preserve"> and</w:t>
            </w:r>
            <w:r w:rsidR="00546518" w:rsidRPr="00504F30">
              <w:rPr>
                <w:rFonts w:cs="Calibri"/>
                <w:szCs w:val="24"/>
              </w:rPr>
              <w:t xml:space="preserve"> </w:t>
            </w:r>
            <w:r w:rsidR="00B96165" w:rsidRPr="00504F30">
              <w:rPr>
                <w:rFonts w:cs="Calibri"/>
                <w:szCs w:val="24"/>
              </w:rPr>
              <w:t>license</w:t>
            </w:r>
            <w:r w:rsidR="00546518" w:rsidRPr="00504F30">
              <w:rPr>
                <w:rFonts w:cs="Calibri"/>
                <w:szCs w:val="24"/>
              </w:rPr>
              <w:t xml:space="preserve"> plate </w:t>
            </w:r>
            <w:r w:rsidR="00B96165" w:rsidRPr="00504F30">
              <w:rPr>
                <w:rFonts w:cs="Calibri"/>
                <w:szCs w:val="24"/>
              </w:rPr>
              <w:t>design</w:t>
            </w:r>
            <w:r w:rsidR="00466434">
              <w:rPr>
                <w:rFonts w:cs="Calibri"/>
                <w:szCs w:val="24"/>
              </w:rPr>
              <w:t>,</w:t>
            </w:r>
            <w:r w:rsidR="00546518" w:rsidRPr="00504F30">
              <w:rPr>
                <w:rFonts w:cs="Calibri"/>
                <w:szCs w:val="24"/>
              </w:rPr>
              <w:t xml:space="preserve"> including the </w:t>
            </w:r>
            <w:r w:rsidR="009C0374" w:rsidRPr="00504F30">
              <w:rPr>
                <w:rFonts w:cs="Calibri"/>
                <w:szCs w:val="24"/>
              </w:rPr>
              <w:t>P</w:t>
            </w:r>
            <w:r w:rsidR="00B96165" w:rsidRPr="00504F30">
              <w:rPr>
                <w:rFonts w:cs="Calibri"/>
                <w:szCs w:val="24"/>
              </w:rPr>
              <w:t>rovince</w:t>
            </w:r>
            <w:r w:rsidR="009C0374" w:rsidRPr="00504F30">
              <w:rPr>
                <w:rFonts w:cs="Calibri"/>
                <w:szCs w:val="24"/>
              </w:rPr>
              <w:t>’</w:t>
            </w:r>
            <w:r w:rsidR="00B96165" w:rsidRPr="00504F30">
              <w:rPr>
                <w:rFonts w:cs="Calibri"/>
                <w:szCs w:val="24"/>
              </w:rPr>
              <w:t>s extremely successful full color</w:t>
            </w:r>
            <w:r w:rsidR="00B93773" w:rsidRPr="00504F30">
              <w:rPr>
                <w:rFonts w:cs="Calibri"/>
                <w:szCs w:val="24"/>
              </w:rPr>
              <w:t xml:space="preserve"> </w:t>
            </w:r>
            <w:r w:rsidR="009C0374" w:rsidRPr="00504F30">
              <w:rPr>
                <w:rFonts w:cs="Calibri"/>
                <w:szCs w:val="24"/>
              </w:rPr>
              <w:t>P</w:t>
            </w:r>
            <w:r w:rsidR="00B96165" w:rsidRPr="00504F30">
              <w:rPr>
                <w:rFonts w:cs="Calibri"/>
                <w:szCs w:val="24"/>
              </w:rPr>
              <w:t>arks specialty plate series.</w:t>
            </w:r>
            <w:r w:rsidR="00F6483B" w:rsidRPr="00504F30">
              <w:rPr>
                <w:rFonts w:cs="Calibri"/>
                <w:szCs w:val="24"/>
              </w:rPr>
              <w:t xml:space="preserve"> </w:t>
            </w:r>
          </w:p>
          <w:p w14:paraId="54236870" w14:textId="77777777" w:rsidR="00B96165" w:rsidRPr="00504F30" w:rsidRDefault="00B96165" w:rsidP="00504F30">
            <w:pPr>
              <w:spacing w:line="276" w:lineRule="auto"/>
              <w:jc w:val="both"/>
              <w:rPr>
                <w:rFonts w:cs="Calibri"/>
                <w:szCs w:val="24"/>
                <w:u w:val="single"/>
              </w:rPr>
            </w:pPr>
          </w:p>
          <w:p w14:paraId="6C4CFD27" w14:textId="7025F408" w:rsidR="00EB3E3E" w:rsidRPr="00504F30" w:rsidRDefault="00B3681D" w:rsidP="00504F30">
            <w:pPr>
              <w:spacing w:line="276" w:lineRule="auto"/>
              <w:jc w:val="both"/>
              <w:rPr>
                <w:rFonts w:cs="Calibri"/>
                <w:szCs w:val="24"/>
                <w:u w:val="single"/>
              </w:rPr>
            </w:pPr>
            <w:r w:rsidRPr="00504F30">
              <w:rPr>
                <w:rFonts w:cs="Calibri"/>
                <w:szCs w:val="24"/>
                <w:u w:val="single"/>
              </w:rPr>
              <w:t xml:space="preserve">Province of </w:t>
            </w:r>
            <w:r w:rsidR="00EB3E3E" w:rsidRPr="00504F30">
              <w:rPr>
                <w:rFonts w:cs="Calibri"/>
                <w:szCs w:val="24"/>
                <w:u w:val="single"/>
              </w:rPr>
              <w:t>Alberta</w:t>
            </w:r>
            <w:r w:rsidR="0039644C" w:rsidRPr="00504F30">
              <w:rPr>
                <w:rFonts w:cs="Calibri"/>
                <w:szCs w:val="24"/>
                <w:u w:val="single"/>
              </w:rPr>
              <w:t xml:space="preserve"> (1994 to </w:t>
            </w:r>
            <w:r w:rsidR="00A04BF1" w:rsidRPr="00504F30">
              <w:rPr>
                <w:rFonts w:cs="Calibri"/>
                <w:szCs w:val="24"/>
                <w:u w:val="single"/>
              </w:rPr>
              <w:t>P</w:t>
            </w:r>
            <w:r w:rsidR="00074020" w:rsidRPr="00504F30">
              <w:rPr>
                <w:rFonts w:cs="Calibri"/>
                <w:szCs w:val="24"/>
                <w:u w:val="single"/>
              </w:rPr>
              <w:t>resent</w:t>
            </w:r>
            <w:r w:rsidR="0039644C" w:rsidRPr="00504F30">
              <w:rPr>
                <w:rFonts w:cs="Calibri"/>
                <w:szCs w:val="24"/>
                <w:u w:val="single"/>
              </w:rPr>
              <w:t>)</w:t>
            </w:r>
          </w:p>
          <w:p w14:paraId="14270B28" w14:textId="17074FDF" w:rsidR="00EB3E3E" w:rsidRPr="00504F30" w:rsidRDefault="00253057" w:rsidP="00504F30">
            <w:pPr>
              <w:spacing w:line="276" w:lineRule="auto"/>
              <w:jc w:val="both"/>
              <w:rPr>
                <w:rFonts w:cs="Calibri"/>
                <w:szCs w:val="24"/>
              </w:rPr>
            </w:pPr>
            <w:r w:rsidRPr="00504F30">
              <w:rPr>
                <w:rFonts w:cs="Calibri"/>
                <w:szCs w:val="24"/>
              </w:rPr>
              <w:t xml:space="preserve">Services include manufacturing and </w:t>
            </w:r>
            <w:r w:rsidR="00014F20" w:rsidRPr="00504F30">
              <w:rPr>
                <w:rFonts w:cs="Calibri"/>
                <w:szCs w:val="24"/>
              </w:rPr>
              <w:t xml:space="preserve">distribution of </w:t>
            </w:r>
            <w:r w:rsidR="009C12FB" w:rsidRPr="00504F30">
              <w:rPr>
                <w:rFonts w:cs="Calibri"/>
                <w:szCs w:val="24"/>
              </w:rPr>
              <w:t>810,</w:t>
            </w:r>
            <w:r w:rsidR="000F7364" w:rsidRPr="00504F30">
              <w:rPr>
                <w:rFonts w:cs="Calibri"/>
                <w:szCs w:val="24"/>
              </w:rPr>
              <w:t>000 plates per year</w:t>
            </w:r>
            <w:r w:rsidR="0064552D" w:rsidRPr="00504F30">
              <w:rPr>
                <w:rFonts w:cs="Calibri"/>
                <w:szCs w:val="24"/>
              </w:rPr>
              <w:t>, dail</w:t>
            </w:r>
            <w:r w:rsidR="00063CF5" w:rsidRPr="00504F30">
              <w:rPr>
                <w:rFonts w:cs="Calibri"/>
                <w:szCs w:val="24"/>
              </w:rPr>
              <w:t xml:space="preserve">y </w:t>
            </w:r>
            <w:r w:rsidR="00D9244B">
              <w:rPr>
                <w:rFonts w:cs="Calibri"/>
                <w:szCs w:val="24"/>
              </w:rPr>
              <w:t xml:space="preserve">order </w:t>
            </w:r>
            <w:r w:rsidR="009B369D" w:rsidRPr="00504F30">
              <w:rPr>
                <w:rFonts w:cs="Calibri"/>
                <w:szCs w:val="24"/>
              </w:rPr>
              <w:t>receipt</w:t>
            </w:r>
            <w:r w:rsidR="00A97E07" w:rsidRPr="00504F30" w:rsidDel="00D9244B">
              <w:rPr>
                <w:rFonts w:cs="Calibri"/>
                <w:szCs w:val="24"/>
              </w:rPr>
              <w:t xml:space="preserve"> </w:t>
            </w:r>
            <w:r w:rsidR="00A97E07" w:rsidRPr="00504F30">
              <w:rPr>
                <w:rFonts w:cs="Calibri"/>
                <w:szCs w:val="24"/>
              </w:rPr>
              <w:t xml:space="preserve">same day fulfillment </w:t>
            </w:r>
            <w:r w:rsidR="003D4AC3" w:rsidRPr="00504F30">
              <w:rPr>
                <w:rFonts w:cs="Calibri"/>
                <w:szCs w:val="24"/>
              </w:rPr>
              <w:t>of specialty plate</w:t>
            </w:r>
            <w:r w:rsidR="00D9244B">
              <w:rPr>
                <w:rFonts w:cs="Calibri"/>
                <w:szCs w:val="24"/>
              </w:rPr>
              <w:t xml:space="preserve"> orders</w:t>
            </w:r>
            <w:r w:rsidR="003D4AC3" w:rsidRPr="00504F30">
              <w:rPr>
                <w:rFonts w:cs="Calibri"/>
                <w:szCs w:val="24"/>
              </w:rPr>
              <w:t>, direct to motorist mailing</w:t>
            </w:r>
            <w:r w:rsidR="0032664D" w:rsidRPr="00504F30">
              <w:rPr>
                <w:rFonts w:cs="Calibri"/>
                <w:szCs w:val="24"/>
              </w:rPr>
              <w:t>s</w:t>
            </w:r>
            <w:r w:rsidR="00B46675" w:rsidRPr="00504F30">
              <w:rPr>
                <w:rFonts w:cs="Calibri"/>
                <w:szCs w:val="24"/>
              </w:rPr>
              <w:t>, and license plate design services and reporting.</w:t>
            </w:r>
          </w:p>
          <w:p w14:paraId="32923A92" w14:textId="77777777" w:rsidR="00C536AD" w:rsidRPr="00504F30" w:rsidRDefault="00C536AD" w:rsidP="00504F30">
            <w:pPr>
              <w:spacing w:line="276" w:lineRule="auto"/>
              <w:jc w:val="both"/>
              <w:rPr>
                <w:rFonts w:cs="Calibri"/>
                <w:szCs w:val="24"/>
              </w:rPr>
            </w:pPr>
          </w:p>
          <w:p w14:paraId="099A387F" w14:textId="7E2986B2" w:rsidR="00C536AD" w:rsidRPr="00504F30" w:rsidRDefault="00B3681D" w:rsidP="00504F30">
            <w:pPr>
              <w:spacing w:line="276" w:lineRule="auto"/>
              <w:jc w:val="both"/>
              <w:rPr>
                <w:rFonts w:cs="Calibri"/>
                <w:szCs w:val="24"/>
                <w:u w:val="single"/>
              </w:rPr>
            </w:pPr>
            <w:r w:rsidRPr="00504F30">
              <w:rPr>
                <w:rFonts w:cs="Calibri"/>
                <w:szCs w:val="24"/>
                <w:u w:val="single"/>
              </w:rPr>
              <w:t xml:space="preserve">Province of </w:t>
            </w:r>
            <w:r w:rsidR="00C536AD" w:rsidRPr="00504F30">
              <w:rPr>
                <w:rFonts w:cs="Calibri"/>
                <w:szCs w:val="24"/>
                <w:u w:val="single"/>
              </w:rPr>
              <w:t>Manitoba</w:t>
            </w:r>
            <w:r w:rsidR="00A10C4A" w:rsidRPr="00504F30">
              <w:rPr>
                <w:rFonts w:cs="Calibri"/>
                <w:szCs w:val="24"/>
                <w:u w:val="single"/>
              </w:rPr>
              <w:t xml:space="preserve"> (1997 to </w:t>
            </w:r>
            <w:r w:rsidR="00A04BF1" w:rsidRPr="00504F30">
              <w:rPr>
                <w:rFonts w:cs="Calibri"/>
                <w:szCs w:val="24"/>
                <w:u w:val="single"/>
              </w:rPr>
              <w:t>P</w:t>
            </w:r>
            <w:r w:rsidR="00074020" w:rsidRPr="00504F30">
              <w:rPr>
                <w:rFonts w:cs="Calibri"/>
                <w:szCs w:val="24"/>
                <w:u w:val="single"/>
              </w:rPr>
              <w:t>resent</w:t>
            </w:r>
            <w:r w:rsidR="00A10C4A" w:rsidRPr="00504F30">
              <w:rPr>
                <w:rFonts w:cs="Calibri"/>
                <w:szCs w:val="24"/>
                <w:u w:val="single"/>
              </w:rPr>
              <w:t>)</w:t>
            </w:r>
          </w:p>
          <w:p w14:paraId="57DCE189" w14:textId="621057A7" w:rsidR="00C536AD" w:rsidRPr="00504F30" w:rsidRDefault="00756816" w:rsidP="00504F30">
            <w:pPr>
              <w:spacing w:line="276" w:lineRule="auto"/>
              <w:jc w:val="both"/>
              <w:rPr>
                <w:rFonts w:cs="Calibri"/>
                <w:szCs w:val="24"/>
              </w:rPr>
            </w:pPr>
            <w:r w:rsidRPr="00504F30">
              <w:rPr>
                <w:rFonts w:cs="Calibri"/>
                <w:szCs w:val="24"/>
              </w:rPr>
              <w:t>Manufacturing</w:t>
            </w:r>
            <w:r w:rsidR="004F2484" w:rsidRPr="00504F30">
              <w:rPr>
                <w:rFonts w:cs="Calibri"/>
                <w:szCs w:val="24"/>
              </w:rPr>
              <w:t xml:space="preserve"> 2</w:t>
            </w:r>
            <w:r w:rsidR="009C6059" w:rsidRPr="00504F30">
              <w:rPr>
                <w:rFonts w:cs="Calibri"/>
                <w:szCs w:val="24"/>
              </w:rPr>
              <w:t>50</w:t>
            </w:r>
            <w:r w:rsidR="004F2484" w:rsidRPr="00504F30">
              <w:rPr>
                <w:rFonts w:cs="Calibri"/>
                <w:szCs w:val="24"/>
              </w:rPr>
              <w:t xml:space="preserve">,000 </w:t>
            </w:r>
            <w:r w:rsidR="009C6059" w:rsidRPr="00504F30">
              <w:rPr>
                <w:rFonts w:cs="Calibri"/>
                <w:szCs w:val="24"/>
              </w:rPr>
              <w:t>license plate pairs</w:t>
            </w:r>
            <w:r w:rsidR="009C6059" w:rsidRPr="00504F30" w:rsidDel="00D9244B">
              <w:rPr>
                <w:rFonts w:cs="Calibri"/>
                <w:szCs w:val="24"/>
              </w:rPr>
              <w:t xml:space="preserve"> </w:t>
            </w:r>
            <w:r w:rsidR="004F2484" w:rsidRPr="00504F30">
              <w:rPr>
                <w:rFonts w:cs="Calibri"/>
                <w:szCs w:val="24"/>
              </w:rPr>
              <w:t>annually</w:t>
            </w:r>
            <w:r w:rsidR="0055791C" w:rsidRPr="00504F30">
              <w:rPr>
                <w:rFonts w:cs="Calibri"/>
                <w:szCs w:val="24"/>
              </w:rPr>
              <w:t xml:space="preserve">, </w:t>
            </w:r>
            <w:r w:rsidR="007B0B9F">
              <w:rPr>
                <w:rFonts w:cs="Calibri"/>
                <w:szCs w:val="24"/>
              </w:rPr>
              <w:t xml:space="preserve">services include </w:t>
            </w:r>
            <w:r w:rsidR="0055791C" w:rsidRPr="00504F30">
              <w:rPr>
                <w:rFonts w:cs="Calibri"/>
                <w:szCs w:val="24"/>
              </w:rPr>
              <w:t>warehousing</w:t>
            </w:r>
            <w:r w:rsidR="00E17FBB" w:rsidRPr="00504F30">
              <w:rPr>
                <w:rFonts w:cs="Calibri"/>
                <w:szCs w:val="24"/>
              </w:rPr>
              <w:t xml:space="preserve"> and </w:t>
            </w:r>
            <w:r w:rsidR="006866CA" w:rsidRPr="00504F30">
              <w:rPr>
                <w:rFonts w:cs="Calibri"/>
                <w:szCs w:val="24"/>
              </w:rPr>
              <w:t>on demand</w:t>
            </w:r>
            <w:r w:rsidR="00AA1C6D">
              <w:rPr>
                <w:rFonts w:cs="Calibri"/>
                <w:szCs w:val="24"/>
              </w:rPr>
              <w:t xml:space="preserve"> </w:t>
            </w:r>
            <w:r w:rsidR="00E17FBB" w:rsidRPr="00504F30">
              <w:rPr>
                <w:rFonts w:cs="Calibri"/>
                <w:szCs w:val="24"/>
              </w:rPr>
              <w:t>direct distribution</w:t>
            </w:r>
            <w:r w:rsidR="00873546" w:rsidRPr="00504F30">
              <w:rPr>
                <w:rFonts w:cs="Calibri"/>
                <w:szCs w:val="24"/>
              </w:rPr>
              <w:t xml:space="preserve"> of </w:t>
            </w:r>
            <w:r w:rsidR="006866CA" w:rsidRPr="00504F30">
              <w:rPr>
                <w:rFonts w:cs="Calibri"/>
                <w:szCs w:val="24"/>
              </w:rPr>
              <w:t>regular issue plate types</w:t>
            </w:r>
            <w:r w:rsidR="00E17FBB" w:rsidRPr="00504F30">
              <w:rPr>
                <w:rFonts w:cs="Calibri"/>
                <w:szCs w:val="24"/>
              </w:rPr>
              <w:t xml:space="preserve"> </w:t>
            </w:r>
            <w:r w:rsidR="00CE0705" w:rsidRPr="00504F30">
              <w:rPr>
                <w:rFonts w:cs="Calibri"/>
                <w:szCs w:val="24"/>
              </w:rPr>
              <w:t>to 300 fi</w:t>
            </w:r>
            <w:r w:rsidR="00765EB5" w:rsidRPr="00504F30">
              <w:rPr>
                <w:rFonts w:cs="Calibri"/>
                <w:szCs w:val="24"/>
              </w:rPr>
              <w:t>eld</w:t>
            </w:r>
            <w:r w:rsidR="00CE0705" w:rsidRPr="00504F30">
              <w:rPr>
                <w:rFonts w:cs="Calibri"/>
                <w:szCs w:val="24"/>
              </w:rPr>
              <w:t xml:space="preserve"> </w:t>
            </w:r>
            <w:r w:rsidR="00873546" w:rsidRPr="00504F30">
              <w:rPr>
                <w:rFonts w:cs="Calibri"/>
                <w:szCs w:val="24"/>
              </w:rPr>
              <w:t>offices</w:t>
            </w:r>
            <w:r w:rsidR="00377DF8" w:rsidRPr="00504F30">
              <w:rPr>
                <w:rFonts w:cs="Calibri"/>
                <w:szCs w:val="24"/>
              </w:rPr>
              <w:t xml:space="preserve">, </w:t>
            </w:r>
            <w:r w:rsidR="00342642" w:rsidRPr="00504F30">
              <w:rPr>
                <w:rFonts w:cs="Calibri"/>
                <w:szCs w:val="24"/>
              </w:rPr>
              <w:t xml:space="preserve">daily </w:t>
            </w:r>
            <w:r w:rsidR="00377DF8" w:rsidRPr="00504F30">
              <w:rPr>
                <w:rFonts w:cs="Calibri"/>
                <w:szCs w:val="24"/>
              </w:rPr>
              <w:t>direct mail on demand of specialty plates</w:t>
            </w:r>
            <w:r w:rsidR="00342642" w:rsidRPr="00504F30">
              <w:rPr>
                <w:rFonts w:cs="Calibri"/>
                <w:szCs w:val="24"/>
              </w:rPr>
              <w:t>, on demand manufacturing and direct mail of personalized plates</w:t>
            </w:r>
            <w:r w:rsidR="00C514AD" w:rsidRPr="00504F30">
              <w:rPr>
                <w:rFonts w:cs="Calibri"/>
                <w:szCs w:val="24"/>
              </w:rPr>
              <w:t xml:space="preserve">, </w:t>
            </w:r>
            <w:r w:rsidR="00A04BF1" w:rsidRPr="00504F30">
              <w:rPr>
                <w:rFonts w:cs="Calibri"/>
                <w:szCs w:val="24"/>
              </w:rPr>
              <w:t>license</w:t>
            </w:r>
            <w:r w:rsidR="00C514AD" w:rsidRPr="00504F30">
              <w:rPr>
                <w:rFonts w:cs="Calibri"/>
                <w:szCs w:val="24"/>
              </w:rPr>
              <w:t xml:space="preserve"> plate design services</w:t>
            </w:r>
            <w:r w:rsidR="00E512BB" w:rsidRPr="00504F30">
              <w:rPr>
                <w:rFonts w:cs="Calibri"/>
                <w:szCs w:val="24"/>
              </w:rPr>
              <w:t xml:space="preserve"> and project manageme</w:t>
            </w:r>
            <w:r w:rsidR="00D95D10" w:rsidRPr="00504F30">
              <w:rPr>
                <w:rFonts w:cs="Calibri"/>
                <w:szCs w:val="24"/>
              </w:rPr>
              <w:t>nt services including transition to high definition prismatic sheeting</w:t>
            </w:r>
            <w:r w:rsidR="00B3681D" w:rsidRPr="00504F30">
              <w:rPr>
                <w:rFonts w:cs="Calibri"/>
                <w:szCs w:val="24"/>
              </w:rPr>
              <w:t>.</w:t>
            </w:r>
          </w:p>
          <w:p w14:paraId="0E583F57" w14:textId="77777777" w:rsidR="00B3681D" w:rsidRPr="00504F30" w:rsidRDefault="00B3681D" w:rsidP="00504F30">
            <w:pPr>
              <w:spacing w:line="276" w:lineRule="auto"/>
              <w:jc w:val="both"/>
              <w:rPr>
                <w:rFonts w:cs="Calibri"/>
                <w:szCs w:val="24"/>
              </w:rPr>
            </w:pPr>
          </w:p>
          <w:p w14:paraId="32E798E9" w14:textId="0EE5CEF2" w:rsidR="00B3681D" w:rsidRPr="00504F30" w:rsidRDefault="00B3681D" w:rsidP="00504F30">
            <w:pPr>
              <w:spacing w:line="276" w:lineRule="auto"/>
              <w:jc w:val="both"/>
              <w:rPr>
                <w:rFonts w:cs="Calibri"/>
                <w:szCs w:val="24"/>
                <w:u w:val="single"/>
              </w:rPr>
            </w:pPr>
            <w:r w:rsidRPr="00504F30">
              <w:rPr>
                <w:rFonts w:cs="Calibri"/>
                <w:szCs w:val="24"/>
                <w:u w:val="single"/>
              </w:rPr>
              <w:t>Province of New Brunswick</w:t>
            </w:r>
            <w:r w:rsidR="002737F2" w:rsidRPr="00504F30">
              <w:rPr>
                <w:rFonts w:cs="Calibri"/>
                <w:szCs w:val="24"/>
                <w:u w:val="single"/>
              </w:rPr>
              <w:t xml:space="preserve"> (</w:t>
            </w:r>
            <w:r w:rsidR="00526546" w:rsidRPr="00504F30">
              <w:rPr>
                <w:rFonts w:cs="Calibri"/>
                <w:szCs w:val="24"/>
                <w:u w:val="single"/>
              </w:rPr>
              <w:t xml:space="preserve">Circa </w:t>
            </w:r>
            <w:r w:rsidR="002737F2" w:rsidRPr="00504F30">
              <w:rPr>
                <w:rFonts w:cs="Calibri"/>
                <w:szCs w:val="24"/>
                <w:u w:val="single"/>
              </w:rPr>
              <w:t xml:space="preserve">1950 to </w:t>
            </w:r>
            <w:r w:rsidR="00A04BF1" w:rsidRPr="00504F30">
              <w:rPr>
                <w:rFonts w:cs="Calibri"/>
                <w:szCs w:val="24"/>
                <w:u w:val="single"/>
              </w:rPr>
              <w:t>P</w:t>
            </w:r>
            <w:r w:rsidR="00074020" w:rsidRPr="00504F30">
              <w:rPr>
                <w:rFonts w:cs="Calibri"/>
                <w:szCs w:val="24"/>
                <w:u w:val="single"/>
              </w:rPr>
              <w:t>resent</w:t>
            </w:r>
            <w:r w:rsidR="002737F2" w:rsidRPr="00504F30">
              <w:rPr>
                <w:rFonts w:cs="Calibri"/>
                <w:szCs w:val="24"/>
                <w:u w:val="single"/>
              </w:rPr>
              <w:t>)</w:t>
            </w:r>
          </w:p>
          <w:p w14:paraId="151A6150" w14:textId="6A965154" w:rsidR="00B3681D" w:rsidRPr="00504F30" w:rsidRDefault="009E74A2" w:rsidP="00504F30">
            <w:pPr>
              <w:spacing w:line="276" w:lineRule="auto"/>
              <w:jc w:val="both"/>
              <w:rPr>
                <w:rFonts w:cs="Calibri"/>
                <w:szCs w:val="24"/>
              </w:rPr>
            </w:pPr>
            <w:r w:rsidRPr="00504F30">
              <w:rPr>
                <w:rFonts w:cs="Calibri"/>
                <w:szCs w:val="24"/>
              </w:rPr>
              <w:t xml:space="preserve">License plate </w:t>
            </w:r>
            <w:r w:rsidR="00D22159" w:rsidRPr="00504F30">
              <w:rPr>
                <w:rFonts w:cs="Calibri"/>
                <w:szCs w:val="24"/>
              </w:rPr>
              <w:t>manufacturing</w:t>
            </w:r>
            <w:r w:rsidR="00AA1C6D">
              <w:rPr>
                <w:rFonts w:cs="Calibri"/>
                <w:szCs w:val="24"/>
              </w:rPr>
              <w:t>,</w:t>
            </w:r>
            <w:r w:rsidR="005D0147" w:rsidRPr="00504F30">
              <w:rPr>
                <w:rFonts w:cs="Calibri"/>
                <w:szCs w:val="24"/>
              </w:rPr>
              <w:t xml:space="preserve"> warehousing</w:t>
            </w:r>
            <w:r w:rsidR="00AA1C6D">
              <w:rPr>
                <w:rFonts w:cs="Calibri"/>
                <w:szCs w:val="24"/>
              </w:rPr>
              <w:t>,</w:t>
            </w:r>
            <w:r w:rsidRPr="00504F30">
              <w:rPr>
                <w:rFonts w:cs="Calibri"/>
                <w:szCs w:val="24"/>
              </w:rPr>
              <w:t xml:space="preserve"> and</w:t>
            </w:r>
            <w:r w:rsidR="00D22159" w:rsidRPr="00504F30">
              <w:rPr>
                <w:rFonts w:cs="Calibri"/>
                <w:szCs w:val="24"/>
              </w:rPr>
              <w:t xml:space="preserve"> on demand </w:t>
            </w:r>
            <w:r w:rsidRPr="00504F30">
              <w:rPr>
                <w:rFonts w:cs="Calibri"/>
                <w:szCs w:val="24"/>
              </w:rPr>
              <w:t xml:space="preserve">direct distribution to </w:t>
            </w:r>
            <w:r w:rsidR="00AA1C6D">
              <w:rPr>
                <w:rFonts w:cs="Calibri"/>
                <w:szCs w:val="24"/>
              </w:rPr>
              <w:t>33</w:t>
            </w:r>
            <w:r w:rsidR="00FD048D" w:rsidRPr="00504F30">
              <w:rPr>
                <w:rFonts w:cs="Calibri"/>
                <w:szCs w:val="24"/>
              </w:rPr>
              <w:t xml:space="preserve"> </w:t>
            </w:r>
            <w:r w:rsidR="00D22159" w:rsidRPr="00504F30">
              <w:rPr>
                <w:rFonts w:cs="Calibri"/>
                <w:szCs w:val="24"/>
              </w:rPr>
              <w:t>provincial</w:t>
            </w:r>
            <w:r w:rsidR="00FD048D" w:rsidRPr="00504F30">
              <w:rPr>
                <w:rFonts w:cs="Calibri"/>
                <w:szCs w:val="24"/>
              </w:rPr>
              <w:t xml:space="preserve"> </w:t>
            </w:r>
            <w:r w:rsidRPr="00504F30">
              <w:rPr>
                <w:rFonts w:cs="Calibri"/>
                <w:szCs w:val="24"/>
              </w:rPr>
              <w:t>fi</w:t>
            </w:r>
            <w:r w:rsidR="00D22159" w:rsidRPr="00504F30">
              <w:rPr>
                <w:rFonts w:cs="Calibri"/>
                <w:szCs w:val="24"/>
              </w:rPr>
              <w:t>e</w:t>
            </w:r>
            <w:r w:rsidRPr="00504F30">
              <w:rPr>
                <w:rFonts w:cs="Calibri"/>
                <w:szCs w:val="24"/>
              </w:rPr>
              <w:t>ld office</w:t>
            </w:r>
            <w:r w:rsidR="00D22159" w:rsidRPr="00504F30">
              <w:rPr>
                <w:rFonts w:cs="Calibri"/>
                <w:szCs w:val="24"/>
              </w:rPr>
              <w:t>s</w:t>
            </w:r>
            <w:r w:rsidRPr="00504F30">
              <w:rPr>
                <w:rFonts w:cs="Calibri"/>
                <w:szCs w:val="24"/>
              </w:rPr>
              <w:t xml:space="preserve"> and </w:t>
            </w:r>
            <w:r w:rsidR="00AA1C6D">
              <w:rPr>
                <w:rFonts w:cs="Calibri"/>
                <w:szCs w:val="24"/>
              </w:rPr>
              <w:t>130</w:t>
            </w:r>
            <w:r w:rsidR="00FD048D" w:rsidRPr="00504F30">
              <w:rPr>
                <w:rFonts w:cs="Calibri"/>
                <w:szCs w:val="24"/>
              </w:rPr>
              <w:t xml:space="preserve"> </w:t>
            </w:r>
            <w:r w:rsidR="00D05BF2" w:rsidRPr="00504F30">
              <w:rPr>
                <w:rFonts w:cs="Calibri"/>
                <w:szCs w:val="24"/>
              </w:rPr>
              <w:t>mot</w:t>
            </w:r>
            <w:r w:rsidR="00D22159" w:rsidRPr="00504F30">
              <w:rPr>
                <w:rFonts w:cs="Calibri"/>
                <w:szCs w:val="24"/>
              </w:rPr>
              <w:t>or dealers</w:t>
            </w:r>
            <w:r w:rsidR="004F2484" w:rsidRPr="00504F30">
              <w:rPr>
                <w:rFonts w:cs="Calibri"/>
                <w:szCs w:val="24"/>
              </w:rPr>
              <w:t xml:space="preserve"> of </w:t>
            </w:r>
            <w:r w:rsidR="000954FE" w:rsidRPr="00504F30">
              <w:rPr>
                <w:rFonts w:cs="Calibri"/>
                <w:szCs w:val="24"/>
              </w:rPr>
              <w:t>150,000 plates annually</w:t>
            </w:r>
            <w:r w:rsidR="00A617D4" w:rsidRPr="00504F30">
              <w:rPr>
                <w:rFonts w:cs="Calibri"/>
                <w:szCs w:val="24"/>
              </w:rPr>
              <w:t xml:space="preserve">, </w:t>
            </w:r>
            <w:r w:rsidR="00DD090E" w:rsidRPr="00504F30">
              <w:rPr>
                <w:rFonts w:cs="Calibri"/>
                <w:szCs w:val="24"/>
              </w:rPr>
              <w:t>electronic</w:t>
            </w:r>
            <w:r w:rsidR="00A617D4" w:rsidRPr="00504F30">
              <w:rPr>
                <w:rFonts w:cs="Calibri"/>
                <w:szCs w:val="24"/>
              </w:rPr>
              <w:t xml:space="preserve"> inventory tr</w:t>
            </w:r>
            <w:r w:rsidR="00DD090E" w:rsidRPr="00504F30">
              <w:rPr>
                <w:rFonts w:cs="Calibri"/>
                <w:szCs w:val="24"/>
              </w:rPr>
              <w:t>a</w:t>
            </w:r>
            <w:r w:rsidR="00A617D4" w:rsidRPr="00504F30">
              <w:rPr>
                <w:rFonts w:cs="Calibri"/>
                <w:szCs w:val="24"/>
              </w:rPr>
              <w:t>cking</w:t>
            </w:r>
            <w:r w:rsidR="00DD090E" w:rsidRPr="00504F30">
              <w:rPr>
                <w:rFonts w:cs="Calibri"/>
                <w:szCs w:val="24"/>
              </w:rPr>
              <w:t xml:space="preserve">, </w:t>
            </w:r>
            <w:r w:rsidR="00A617D4" w:rsidRPr="00504F30">
              <w:rPr>
                <w:rFonts w:cs="Calibri"/>
                <w:szCs w:val="24"/>
              </w:rPr>
              <w:t>bill on ship, r</w:t>
            </w:r>
            <w:r w:rsidR="00DD090E" w:rsidRPr="00504F30">
              <w:rPr>
                <w:rFonts w:cs="Calibri"/>
                <w:szCs w:val="24"/>
              </w:rPr>
              <w:t>e</w:t>
            </w:r>
            <w:r w:rsidR="00A617D4" w:rsidRPr="00504F30">
              <w:rPr>
                <w:rFonts w:cs="Calibri"/>
                <w:szCs w:val="24"/>
              </w:rPr>
              <w:t>port</w:t>
            </w:r>
            <w:r w:rsidR="00DD090E" w:rsidRPr="00504F30">
              <w:rPr>
                <w:rFonts w:cs="Calibri"/>
                <w:szCs w:val="24"/>
              </w:rPr>
              <w:t>ing</w:t>
            </w:r>
            <w:r w:rsidR="00484DC4">
              <w:rPr>
                <w:rFonts w:cs="Calibri"/>
                <w:szCs w:val="24"/>
              </w:rPr>
              <w:t>,</w:t>
            </w:r>
            <w:r w:rsidR="00DD090E" w:rsidRPr="00504F30">
              <w:rPr>
                <w:rFonts w:cs="Calibri"/>
                <w:szCs w:val="24"/>
              </w:rPr>
              <w:t xml:space="preserve"> and license</w:t>
            </w:r>
            <w:r w:rsidR="000A3A09" w:rsidRPr="00504F30">
              <w:rPr>
                <w:rFonts w:cs="Calibri"/>
                <w:szCs w:val="24"/>
              </w:rPr>
              <w:t xml:space="preserve"> plate design services.</w:t>
            </w:r>
            <w:r w:rsidR="00D52119" w:rsidRPr="00504F30">
              <w:rPr>
                <w:rFonts w:cs="Calibri"/>
                <w:szCs w:val="24"/>
              </w:rPr>
              <w:t xml:space="preserve"> </w:t>
            </w:r>
          </w:p>
          <w:p w14:paraId="2A118837" w14:textId="77777777" w:rsidR="00E04187" w:rsidRPr="00504F30" w:rsidRDefault="00E04187" w:rsidP="00504F30">
            <w:pPr>
              <w:spacing w:line="276" w:lineRule="auto"/>
              <w:jc w:val="both"/>
              <w:rPr>
                <w:rFonts w:cs="Calibri"/>
                <w:szCs w:val="24"/>
              </w:rPr>
            </w:pPr>
          </w:p>
          <w:p w14:paraId="0118933F" w14:textId="2140CFF1" w:rsidR="00E04187" w:rsidRPr="00504F30" w:rsidRDefault="00E04187" w:rsidP="00504F30">
            <w:pPr>
              <w:spacing w:line="276" w:lineRule="auto"/>
              <w:jc w:val="both"/>
              <w:rPr>
                <w:rFonts w:cs="Calibri"/>
                <w:szCs w:val="24"/>
                <w:u w:val="single"/>
              </w:rPr>
            </w:pPr>
            <w:r w:rsidRPr="00504F30">
              <w:rPr>
                <w:rFonts w:cs="Calibri"/>
                <w:szCs w:val="24"/>
                <w:u w:val="single"/>
              </w:rPr>
              <w:t>Prov</w:t>
            </w:r>
            <w:r w:rsidR="007262BC" w:rsidRPr="00504F30">
              <w:rPr>
                <w:rFonts w:cs="Calibri"/>
                <w:szCs w:val="24"/>
                <w:u w:val="single"/>
              </w:rPr>
              <w:t xml:space="preserve">ince of </w:t>
            </w:r>
            <w:r w:rsidRPr="00504F30">
              <w:rPr>
                <w:rFonts w:cs="Calibri"/>
                <w:szCs w:val="24"/>
                <w:u w:val="single"/>
              </w:rPr>
              <w:t>Nova Scotia</w:t>
            </w:r>
            <w:r w:rsidR="00721A46" w:rsidRPr="00504F30">
              <w:rPr>
                <w:rFonts w:cs="Calibri"/>
                <w:szCs w:val="24"/>
                <w:u w:val="single"/>
              </w:rPr>
              <w:t xml:space="preserve"> (</w:t>
            </w:r>
            <w:r w:rsidR="00526546" w:rsidRPr="00504F30">
              <w:rPr>
                <w:rFonts w:cs="Calibri"/>
                <w:szCs w:val="24"/>
                <w:u w:val="single"/>
              </w:rPr>
              <w:t xml:space="preserve">Circa </w:t>
            </w:r>
            <w:r w:rsidR="00721A46" w:rsidRPr="00504F30">
              <w:rPr>
                <w:rFonts w:cs="Calibri"/>
                <w:szCs w:val="24"/>
                <w:u w:val="single"/>
              </w:rPr>
              <w:t xml:space="preserve">1950 to </w:t>
            </w:r>
            <w:r w:rsidR="00A04BF1" w:rsidRPr="00504F30">
              <w:rPr>
                <w:rFonts w:cs="Calibri"/>
                <w:szCs w:val="24"/>
                <w:u w:val="single"/>
              </w:rPr>
              <w:t>P</w:t>
            </w:r>
            <w:r w:rsidR="00074020" w:rsidRPr="00504F30">
              <w:rPr>
                <w:rFonts w:cs="Calibri"/>
                <w:szCs w:val="24"/>
                <w:u w:val="single"/>
              </w:rPr>
              <w:t>resent</w:t>
            </w:r>
            <w:r w:rsidR="00721A46" w:rsidRPr="00504F30">
              <w:rPr>
                <w:rFonts w:cs="Calibri"/>
                <w:szCs w:val="24"/>
                <w:u w:val="single"/>
              </w:rPr>
              <w:t>)</w:t>
            </w:r>
          </w:p>
          <w:p w14:paraId="5694069D" w14:textId="57094CD8" w:rsidR="00E04187" w:rsidRPr="00504F30" w:rsidRDefault="00E04187" w:rsidP="00504F30">
            <w:pPr>
              <w:spacing w:line="276" w:lineRule="auto"/>
              <w:jc w:val="both"/>
              <w:rPr>
                <w:rFonts w:cs="Calibri"/>
                <w:szCs w:val="24"/>
              </w:rPr>
            </w:pPr>
            <w:r w:rsidRPr="00504F30">
              <w:rPr>
                <w:rFonts w:cs="Calibri"/>
                <w:szCs w:val="24"/>
              </w:rPr>
              <w:t>License plate manufacturing</w:t>
            </w:r>
            <w:r w:rsidR="00AA1C6D">
              <w:rPr>
                <w:rFonts w:cs="Calibri"/>
                <w:szCs w:val="24"/>
              </w:rPr>
              <w:t>,</w:t>
            </w:r>
            <w:r w:rsidRPr="00504F30">
              <w:rPr>
                <w:rFonts w:cs="Calibri"/>
                <w:szCs w:val="24"/>
              </w:rPr>
              <w:t xml:space="preserve"> warehousing</w:t>
            </w:r>
            <w:r w:rsidR="00AA1C6D">
              <w:rPr>
                <w:rFonts w:cs="Calibri"/>
                <w:szCs w:val="24"/>
              </w:rPr>
              <w:t>,</w:t>
            </w:r>
            <w:r w:rsidRPr="00504F30">
              <w:rPr>
                <w:rFonts w:cs="Calibri"/>
                <w:szCs w:val="24"/>
              </w:rPr>
              <w:t xml:space="preserve"> and on demand direct distribution</w:t>
            </w:r>
            <w:r w:rsidR="00103CA6" w:rsidRPr="00504F30">
              <w:rPr>
                <w:rFonts w:cs="Calibri"/>
                <w:szCs w:val="24"/>
              </w:rPr>
              <w:t xml:space="preserve"> of 120,00</w:t>
            </w:r>
            <w:r w:rsidR="006542E3" w:rsidRPr="00504F30">
              <w:rPr>
                <w:rFonts w:cs="Calibri"/>
                <w:szCs w:val="24"/>
              </w:rPr>
              <w:t>0 plates annually</w:t>
            </w:r>
            <w:r w:rsidRPr="00504F30">
              <w:rPr>
                <w:rFonts w:cs="Calibri"/>
                <w:szCs w:val="24"/>
              </w:rPr>
              <w:t xml:space="preserve"> </w:t>
            </w:r>
            <w:r w:rsidR="009F3A0B" w:rsidRPr="00504F30">
              <w:rPr>
                <w:rFonts w:cs="Calibri"/>
                <w:szCs w:val="24"/>
              </w:rPr>
              <w:t>to provincial</w:t>
            </w:r>
            <w:r w:rsidRPr="00504F30">
              <w:rPr>
                <w:rFonts w:cs="Calibri"/>
                <w:szCs w:val="24"/>
              </w:rPr>
              <w:t xml:space="preserve"> field offices, electronic inventory tracking, bill on ship, reporting</w:t>
            </w:r>
            <w:r w:rsidR="00B23179" w:rsidRPr="00504F30">
              <w:rPr>
                <w:rFonts w:cs="Calibri"/>
                <w:szCs w:val="24"/>
              </w:rPr>
              <w:t>,</w:t>
            </w:r>
            <w:r w:rsidRPr="00504F30">
              <w:rPr>
                <w:rFonts w:cs="Calibri"/>
                <w:szCs w:val="24"/>
              </w:rPr>
              <w:t xml:space="preserve"> and license plate design services.</w:t>
            </w:r>
          </w:p>
          <w:p w14:paraId="7CF668BF" w14:textId="77777777" w:rsidR="00B27CAC" w:rsidRPr="00504F30" w:rsidRDefault="00B27CAC" w:rsidP="00504F30">
            <w:pPr>
              <w:spacing w:line="276" w:lineRule="auto"/>
              <w:jc w:val="both"/>
              <w:rPr>
                <w:rFonts w:cs="Calibri"/>
                <w:szCs w:val="24"/>
              </w:rPr>
            </w:pPr>
          </w:p>
          <w:p w14:paraId="459D8EE1" w14:textId="4E76029A" w:rsidR="00B27CAC" w:rsidRPr="00504F30" w:rsidRDefault="00AA6D07" w:rsidP="00504F30">
            <w:pPr>
              <w:spacing w:line="276" w:lineRule="auto"/>
              <w:jc w:val="both"/>
              <w:rPr>
                <w:rFonts w:cs="Calibri"/>
                <w:szCs w:val="24"/>
                <w:u w:val="single"/>
              </w:rPr>
            </w:pPr>
            <w:r w:rsidRPr="00504F30">
              <w:rPr>
                <w:rFonts w:cs="Calibri"/>
                <w:szCs w:val="24"/>
                <w:u w:val="single"/>
              </w:rPr>
              <w:t xml:space="preserve">Province </w:t>
            </w:r>
            <w:r w:rsidR="00A11A1D" w:rsidRPr="00504F30">
              <w:rPr>
                <w:rFonts w:cs="Calibri"/>
                <w:szCs w:val="24"/>
                <w:u w:val="single"/>
              </w:rPr>
              <w:t xml:space="preserve">of </w:t>
            </w:r>
            <w:r w:rsidR="00B27CAC" w:rsidRPr="00504F30">
              <w:rPr>
                <w:rFonts w:cs="Calibri"/>
                <w:szCs w:val="24"/>
                <w:u w:val="single"/>
              </w:rPr>
              <w:t>Saskatchewan</w:t>
            </w:r>
            <w:r w:rsidR="0076572F" w:rsidRPr="00504F30">
              <w:rPr>
                <w:rFonts w:cs="Calibri"/>
                <w:szCs w:val="24"/>
                <w:u w:val="single"/>
              </w:rPr>
              <w:t xml:space="preserve"> (2010 to </w:t>
            </w:r>
            <w:r w:rsidR="00A04BF1" w:rsidRPr="00504F30">
              <w:rPr>
                <w:rFonts w:cs="Calibri"/>
                <w:szCs w:val="24"/>
                <w:u w:val="single"/>
              </w:rPr>
              <w:t>P</w:t>
            </w:r>
            <w:r w:rsidR="00074020" w:rsidRPr="00504F30">
              <w:rPr>
                <w:rFonts w:cs="Calibri"/>
                <w:szCs w:val="24"/>
                <w:u w:val="single"/>
              </w:rPr>
              <w:t>resent</w:t>
            </w:r>
            <w:r w:rsidR="0076572F" w:rsidRPr="00504F30">
              <w:rPr>
                <w:rFonts w:cs="Calibri"/>
                <w:szCs w:val="24"/>
                <w:u w:val="single"/>
              </w:rPr>
              <w:t>)</w:t>
            </w:r>
          </w:p>
          <w:p w14:paraId="4E466371" w14:textId="438F7312" w:rsidR="00241EAE" w:rsidRPr="00504F30" w:rsidRDefault="00A11A1D" w:rsidP="00504F30">
            <w:pPr>
              <w:spacing w:line="276" w:lineRule="auto"/>
              <w:jc w:val="both"/>
              <w:rPr>
                <w:rFonts w:cs="Calibri"/>
                <w:szCs w:val="24"/>
              </w:rPr>
            </w:pPr>
            <w:r w:rsidRPr="00504F30">
              <w:rPr>
                <w:rFonts w:cs="Calibri"/>
                <w:szCs w:val="24"/>
              </w:rPr>
              <w:t>License plate manufacturing</w:t>
            </w:r>
            <w:r w:rsidR="00241EAE" w:rsidRPr="00504F30">
              <w:rPr>
                <w:rFonts w:cs="Calibri"/>
                <w:szCs w:val="24"/>
              </w:rPr>
              <w:t>,</w:t>
            </w:r>
            <w:r w:rsidRPr="00504F30">
              <w:rPr>
                <w:rFonts w:cs="Calibri"/>
                <w:szCs w:val="24"/>
              </w:rPr>
              <w:t xml:space="preserve"> warehousing</w:t>
            </w:r>
            <w:r w:rsidR="00AA1C6D">
              <w:rPr>
                <w:rFonts w:cs="Calibri"/>
                <w:szCs w:val="24"/>
              </w:rPr>
              <w:t>,</w:t>
            </w:r>
            <w:r w:rsidRPr="00504F30">
              <w:rPr>
                <w:rFonts w:cs="Calibri"/>
                <w:szCs w:val="24"/>
              </w:rPr>
              <w:t xml:space="preserve"> and on demand direct distribution</w:t>
            </w:r>
            <w:r w:rsidR="00765EB5" w:rsidRPr="00504F30">
              <w:rPr>
                <w:rFonts w:cs="Calibri"/>
                <w:szCs w:val="24"/>
              </w:rPr>
              <w:t xml:space="preserve"> of 275,000 </w:t>
            </w:r>
            <w:r w:rsidR="005F3D5C" w:rsidRPr="00504F30">
              <w:rPr>
                <w:rFonts w:cs="Calibri"/>
                <w:szCs w:val="24"/>
              </w:rPr>
              <w:t>license</w:t>
            </w:r>
            <w:r w:rsidR="00765EB5" w:rsidRPr="00504F30">
              <w:rPr>
                <w:rFonts w:cs="Calibri"/>
                <w:szCs w:val="24"/>
              </w:rPr>
              <w:t xml:space="preserve"> plates annually</w:t>
            </w:r>
            <w:r w:rsidRPr="00504F30">
              <w:rPr>
                <w:rFonts w:cs="Calibri"/>
                <w:szCs w:val="24"/>
              </w:rPr>
              <w:t xml:space="preserve"> to 400 provincial field offices</w:t>
            </w:r>
            <w:r w:rsidR="006134A6" w:rsidRPr="00504F30">
              <w:rPr>
                <w:rFonts w:cs="Calibri"/>
                <w:szCs w:val="24"/>
              </w:rPr>
              <w:t xml:space="preserve">, next day direct mailing </w:t>
            </w:r>
            <w:r w:rsidR="00241EAE" w:rsidRPr="00504F30">
              <w:rPr>
                <w:rFonts w:cs="Calibri"/>
                <w:szCs w:val="24"/>
              </w:rPr>
              <w:t xml:space="preserve">to the motorist </w:t>
            </w:r>
            <w:r w:rsidR="006134A6" w:rsidRPr="00504F30">
              <w:rPr>
                <w:rFonts w:cs="Calibri"/>
                <w:szCs w:val="24"/>
              </w:rPr>
              <w:t xml:space="preserve">of </w:t>
            </w:r>
            <w:r w:rsidR="00C22AFC" w:rsidRPr="00504F30">
              <w:rPr>
                <w:rFonts w:cs="Calibri"/>
                <w:szCs w:val="24"/>
              </w:rPr>
              <w:t>personalized plates</w:t>
            </w:r>
            <w:r w:rsidR="00AA1C6D">
              <w:rPr>
                <w:rFonts w:cs="Calibri"/>
                <w:szCs w:val="24"/>
              </w:rPr>
              <w:t>,</w:t>
            </w:r>
            <w:r w:rsidRPr="00504F30">
              <w:rPr>
                <w:rFonts w:cs="Calibri"/>
                <w:szCs w:val="24"/>
              </w:rPr>
              <w:t xml:space="preserve"> electronic inventory tracking, bill on ship, reporting</w:t>
            </w:r>
            <w:r w:rsidR="00241EAE" w:rsidRPr="00504F30">
              <w:rPr>
                <w:rFonts w:cs="Calibri"/>
                <w:szCs w:val="24"/>
              </w:rPr>
              <w:t>,</w:t>
            </w:r>
            <w:r w:rsidRPr="00504F30">
              <w:rPr>
                <w:rFonts w:cs="Calibri"/>
                <w:szCs w:val="24"/>
              </w:rPr>
              <w:t xml:space="preserve"> and license plate design services.</w:t>
            </w:r>
            <w:r w:rsidR="00A83D42">
              <w:rPr>
                <w:rFonts w:cs="Calibri"/>
                <w:szCs w:val="24"/>
              </w:rPr>
              <w:t xml:space="preserve"> </w:t>
            </w:r>
            <w:r w:rsidR="00241EAE" w:rsidRPr="00504F30">
              <w:rPr>
                <w:rFonts w:cs="Calibri"/>
                <w:szCs w:val="24"/>
              </w:rPr>
              <w:t xml:space="preserve">Project managed the provinces conversion to high definition </w:t>
            </w:r>
            <w:r w:rsidR="007404DF" w:rsidRPr="00504F30">
              <w:rPr>
                <w:rFonts w:cs="Calibri"/>
                <w:szCs w:val="24"/>
              </w:rPr>
              <w:t>prismatic licen</w:t>
            </w:r>
            <w:r w:rsidR="00F01B8F" w:rsidRPr="00504F30">
              <w:rPr>
                <w:rFonts w:cs="Calibri"/>
                <w:szCs w:val="24"/>
              </w:rPr>
              <w:t>s</w:t>
            </w:r>
            <w:r w:rsidR="007404DF" w:rsidRPr="00504F30">
              <w:rPr>
                <w:rFonts w:cs="Calibri"/>
                <w:szCs w:val="24"/>
              </w:rPr>
              <w:t>e plate sheeting</w:t>
            </w:r>
            <w:r w:rsidR="00F01B8F" w:rsidRPr="00504F30">
              <w:rPr>
                <w:rFonts w:cs="Calibri"/>
                <w:szCs w:val="24"/>
              </w:rPr>
              <w:t>.</w:t>
            </w:r>
          </w:p>
          <w:p w14:paraId="73B3434B" w14:textId="77777777" w:rsidR="004C3212" w:rsidRPr="00504F30" w:rsidRDefault="004C3212" w:rsidP="00504F30">
            <w:pPr>
              <w:spacing w:line="276" w:lineRule="auto"/>
              <w:jc w:val="both"/>
              <w:rPr>
                <w:rFonts w:cs="Calibri"/>
                <w:szCs w:val="24"/>
              </w:rPr>
            </w:pPr>
          </w:p>
          <w:p w14:paraId="36C6CD41" w14:textId="710201BA" w:rsidR="004C3212" w:rsidRPr="00504F30" w:rsidRDefault="00E50613" w:rsidP="00504F30">
            <w:pPr>
              <w:spacing w:line="276" w:lineRule="auto"/>
              <w:jc w:val="both"/>
              <w:rPr>
                <w:rFonts w:cs="Calibri"/>
                <w:szCs w:val="24"/>
                <w:u w:val="single"/>
              </w:rPr>
            </w:pPr>
            <w:r w:rsidRPr="00504F30">
              <w:rPr>
                <w:rFonts w:cs="Calibri"/>
                <w:szCs w:val="24"/>
                <w:u w:val="single"/>
              </w:rPr>
              <w:t xml:space="preserve">Province of </w:t>
            </w:r>
            <w:r w:rsidR="004C3212" w:rsidRPr="00504F30">
              <w:rPr>
                <w:rFonts w:cs="Calibri"/>
                <w:szCs w:val="24"/>
                <w:u w:val="single"/>
              </w:rPr>
              <w:t>Newfound</w:t>
            </w:r>
            <w:r w:rsidR="00B875F8" w:rsidRPr="00504F30">
              <w:rPr>
                <w:rFonts w:cs="Calibri"/>
                <w:szCs w:val="24"/>
                <w:u w:val="single"/>
              </w:rPr>
              <w:t>land</w:t>
            </w:r>
            <w:r w:rsidR="00526546" w:rsidRPr="00504F30">
              <w:rPr>
                <w:rFonts w:cs="Calibri"/>
                <w:szCs w:val="24"/>
                <w:u w:val="single"/>
              </w:rPr>
              <w:t xml:space="preserve"> (Circa 1970 to </w:t>
            </w:r>
            <w:r w:rsidR="00A3746D" w:rsidRPr="00504F30">
              <w:rPr>
                <w:rFonts w:cs="Calibri"/>
                <w:szCs w:val="24"/>
                <w:u w:val="single"/>
              </w:rPr>
              <w:t>P</w:t>
            </w:r>
            <w:r w:rsidR="00526546" w:rsidRPr="00504F30">
              <w:rPr>
                <w:rFonts w:cs="Calibri"/>
                <w:szCs w:val="24"/>
                <w:u w:val="single"/>
              </w:rPr>
              <w:t>resent)</w:t>
            </w:r>
          </w:p>
          <w:p w14:paraId="2459F0AE" w14:textId="21E5ECF0" w:rsidR="00B875F8" w:rsidRPr="00504F30" w:rsidRDefault="00B875F8" w:rsidP="00504F30">
            <w:pPr>
              <w:spacing w:line="276" w:lineRule="auto"/>
              <w:jc w:val="both"/>
              <w:rPr>
                <w:rFonts w:cs="Calibri"/>
              </w:rPr>
            </w:pPr>
            <w:r w:rsidRPr="055F12E4">
              <w:rPr>
                <w:rFonts w:cs="Calibri"/>
              </w:rPr>
              <w:t xml:space="preserve">Manufacturing </w:t>
            </w:r>
            <w:r w:rsidR="001E2A88" w:rsidRPr="055F12E4">
              <w:rPr>
                <w:rFonts w:cs="Calibri"/>
              </w:rPr>
              <w:t xml:space="preserve">and delivery of </w:t>
            </w:r>
            <w:r w:rsidRPr="055F12E4">
              <w:rPr>
                <w:rFonts w:cs="Calibri"/>
              </w:rPr>
              <w:t xml:space="preserve">the </w:t>
            </w:r>
            <w:r w:rsidR="00F90F26" w:rsidRPr="055F12E4">
              <w:rPr>
                <w:rFonts w:cs="Calibri"/>
              </w:rPr>
              <w:t>Province</w:t>
            </w:r>
            <w:r w:rsidR="569A5DD2" w:rsidRPr="055F12E4">
              <w:rPr>
                <w:rFonts w:cs="Calibri"/>
              </w:rPr>
              <w:t>’</w:t>
            </w:r>
            <w:r w:rsidR="00F90F26" w:rsidRPr="055F12E4">
              <w:rPr>
                <w:rFonts w:cs="Calibri"/>
              </w:rPr>
              <w:t xml:space="preserve">s </w:t>
            </w:r>
            <w:r w:rsidR="00610DBD" w:rsidRPr="055F12E4">
              <w:rPr>
                <w:rFonts w:cs="Calibri"/>
              </w:rPr>
              <w:t xml:space="preserve">50,000 </w:t>
            </w:r>
            <w:r w:rsidR="00F90F26" w:rsidRPr="055F12E4">
              <w:rPr>
                <w:rFonts w:cs="Calibri"/>
              </w:rPr>
              <w:t>annual license plate requirement</w:t>
            </w:r>
            <w:r w:rsidR="00A75FD2" w:rsidRPr="055F12E4">
              <w:rPr>
                <w:rFonts w:cs="Calibri"/>
              </w:rPr>
              <w:t>s</w:t>
            </w:r>
            <w:r w:rsidR="00D87FFB" w:rsidRPr="055F12E4">
              <w:rPr>
                <w:rFonts w:cs="Calibri"/>
              </w:rPr>
              <w:t xml:space="preserve">, and </w:t>
            </w:r>
            <w:r w:rsidR="00707760" w:rsidRPr="055F12E4">
              <w:rPr>
                <w:rFonts w:cs="Calibri"/>
              </w:rPr>
              <w:t>license</w:t>
            </w:r>
            <w:r w:rsidR="00D87FFB" w:rsidRPr="055F12E4">
              <w:rPr>
                <w:rFonts w:cs="Calibri"/>
              </w:rPr>
              <w:t xml:space="preserve"> plate design services.</w:t>
            </w:r>
          </w:p>
          <w:p w14:paraId="73A14F26" w14:textId="77777777" w:rsidR="00D87FFB" w:rsidRPr="00504F30" w:rsidRDefault="00D87FFB" w:rsidP="00504F30">
            <w:pPr>
              <w:spacing w:line="276" w:lineRule="auto"/>
              <w:jc w:val="both"/>
              <w:rPr>
                <w:rFonts w:cs="Calibri"/>
                <w:szCs w:val="24"/>
              </w:rPr>
            </w:pPr>
          </w:p>
          <w:p w14:paraId="0A1285E8" w14:textId="75093B45" w:rsidR="00D87FFB" w:rsidRPr="00504F30" w:rsidRDefault="00D87FFB" w:rsidP="00504F30">
            <w:pPr>
              <w:spacing w:line="276" w:lineRule="auto"/>
              <w:jc w:val="both"/>
              <w:rPr>
                <w:rFonts w:cs="Calibri"/>
                <w:szCs w:val="24"/>
                <w:u w:val="single"/>
              </w:rPr>
            </w:pPr>
            <w:r w:rsidRPr="00504F30">
              <w:rPr>
                <w:rFonts w:cs="Calibri"/>
                <w:szCs w:val="24"/>
                <w:u w:val="single"/>
              </w:rPr>
              <w:t>Northwest Territories</w:t>
            </w:r>
            <w:r w:rsidR="00707760" w:rsidRPr="00504F30">
              <w:rPr>
                <w:rFonts w:cs="Calibri"/>
                <w:szCs w:val="24"/>
                <w:u w:val="single"/>
              </w:rPr>
              <w:t xml:space="preserve"> (NWT)</w:t>
            </w:r>
            <w:r w:rsidR="00135625" w:rsidRPr="00504F30">
              <w:rPr>
                <w:rFonts w:cs="Calibri"/>
                <w:szCs w:val="24"/>
                <w:u w:val="single"/>
              </w:rPr>
              <w:t xml:space="preserve"> (2010 to </w:t>
            </w:r>
            <w:r w:rsidR="00A3746D" w:rsidRPr="00504F30">
              <w:rPr>
                <w:rFonts w:cs="Calibri"/>
                <w:szCs w:val="24"/>
                <w:u w:val="single"/>
              </w:rPr>
              <w:t>P</w:t>
            </w:r>
            <w:r w:rsidR="00074020" w:rsidRPr="00504F30">
              <w:rPr>
                <w:rFonts w:cs="Calibri"/>
                <w:szCs w:val="24"/>
                <w:u w:val="single"/>
              </w:rPr>
              <w:t>resent</w:t>
            </w:r>
            <w:r w:rsidR="00135625" w:rsidRPr="00504F30">
              <w:rPr>
                <w:rFonts w:cs="Calibri"/>
                <w:szCs w:val="24"/>
                <w:u w:val="single"/>
              </w:rPr>
              <w:t>)</w:t>
            </w:r>
          </w:p>
          <w:p w14:paraId="103E22CA" w14:textId="0F041F68" w:rsidR="00D87FFB" w:rsidRPr="00504F30" w:rsidRDefault="00B9787D" w:rsidP="00504F30">
            <w:pPr>
              <w:spacing w:line="276" w:lineRule="auto"/>
              <w:jc w:val="both"/>
              <w:rPr>
                <w:rFonts w:cs="Calibri"/>
                <w:szCs w:val="24"/>
              </w:rPr>
            </w:pPr>
            <w:r w:rsidRPr="00504F30">
              <w:rPr>
                <w:rFonts w:cs="Calibri"/>
                <w:szCs w:val="24"/>
              </w:rPr>
              <w:t>Manufacturing</w:t>
            </w:r>
            <w:r w:rsidR="00D87FFB" w:rsidRPr="00504F30">
              <w:rPr>
                <w:rFonts w:cs="Calibri"/>
                <w:szCs w:val="24"/>
              </w:rPr>
              <w:t xml:space="preserve"> and </w:t>
            </w:r>
            <w:r w:rsidRPr="00504F30">
              <w:rPr>
                <w:rFonts w:cs="Calibri"/>
                <w:szCs w:val="24"/>
              </w:rPr>
              <w:t>delivery</w:t>
            </w:r>
            <w:r w:rsidR="00D87FFB" w:rsidRPr="00504F30">
              <w:rPr>
                <w:rFonts w:cs="Calibri"/>
                <w:szCs w:val="24"/>
              </w:rPr>
              <w:t xml:space="preserve"> of </w:t>
            </w:r>
            <w:r w:rsidR="00707760" w:rsidRPr="00504F30">
              <w:rPr>
                <w:rFonts w:cs="Calibri"/>
                <w:szCs w:val="24"/>
              </w:rPr>
              <w:t>NWT’s</w:t>
            </w:r>
            <w:r w:rsidR="00D87FFB" w:rsidRPr="00504F30">
              <w:rPr>
                <w:rFonts w:cs="Calibri"/>
                <w:szCs w:val="24"/>
              </w:rPr>
              <w:t xml:space="preserve"> </w:t>
            </w:r>
            <w:r w:rsidR="00C835FA" w:rsidRPr="00504F30">
              <w:rPr>
                <w:rFonts w:cs="Calibri"/>
                <w:szCs w:val="24"/>
              </w:rPr>
              <w:t xml:space="preserve">7,000 </w:t>
            </w:r>
            <w:r w:rsidR="00D87FFB" w:rsidRPr="00504F30">
              <w:rPr>
                <w:rFonts w:cs="Calibri"/>
                <w:szCs w:val="24"/>
              </w:rPr>
              <w:t>annual license</w:t>
            </w:r>
            <w:r w:rsidRPr="00504F30">
              <w:rPr>
                <w:rFonts w:cs="Calibri"/>
                <w:szCs w:val="24"/>
              </w:rPr>
              <w:t xml:space="preserve"> </w:t>
            </w:r>
            <w:r w:rsidR="00D87FFB" w:rsidRPr="00504F30">
              <w:rPr>
                <w:rFonts w:cs="Calibri"/>
                <w:szCs w:val="24"/>
              </w:rPr>
              <w:t xml:space="preserve">plate </w:t>
            </w:r>
            <w:r w:rsidR="00660D94" w:rsidRPr="00504F30">
              <w:rPr>
                <w:rFonts w:cs="Calibri"/>
                <w:szCs w:val="24"/>
              </w:rPr>
              <w:t xml:space="preserve">requirements, </w:t>
            </w:r>
            <w:r w:rsidRPr="00504F30">
              <w:rPr>
                <w:rFonts w:cs="Calibri"/>
                <w:szCs w:val="24"/>
              </w:rPr>
              <w:t xml:space="preserve">on demand production of </w:t>
            </w:r>
            <w:r w:rsidR="00A04BF1" w:rsidRPr="00504F30">
              <w:rPr>
                <w:rFonts w:cs="Calibri"/>
                <w:szCs w:val="24"/>
              </w:rPr>
              <w:t>personalized and</w:t>
            </w:r>
            <w:r w:rsidRPr="00504F30">
              <w:rPr>
                <w:rFonts w:cs="Calibri"/>
                <w:szCs w:val="24"/>
              </w:rPr>
              <w:t xml:space="preserve"> specialty plates</w:t>
            </w:r>
            <w:r w:rsidR="009B1DDF" w:rsidRPr="00504F30">
              <w:rPr>
                <w:rFonts w:cs="Calibri"/>
                <w:szCs w:val="24"/>
              </w:rPr>
              <w:t>, and license plate design services inc</w:t>
            </w:r>
            <w:r w:rsidR="005832AE" w:rsidRPr="00504F30">
              <w:rPr>
                <w:rFonts w:cs="Calibri"/>
                <w:szCs w:val="24"/>
              </w:rPr>
              <w:t>l</w:t>
            </w:r>
            <w:r w:rsidR="009B1DDF" w:rsidRPr="00504F30">
              <w:rPr>
                <w:rFonts w:cs="Calibri"/>
                <w:szCs w:val="24"/>
              </w:rPr>
              <w:t>ud</w:t>
            </w:r>
            <w:r w:rsidR="005832AE" w:rsidRPr="00504F30">
              <w:rPr>
                <w:rFonts w:cs="Calibri"/>
                <w:szCs w:val="24"/>
              </w:rPr>
              <w:t>i</w:t>
            </w:r>
            <w:r w:rsidR="009B1DDF" w:rsidRPr="00504F30">
              <w:rPr>
                <w:rFonts w:cs="Calibri"/>
                <w:szCs w:val="24"/>
              </w:rPr>
              <w:t xml:space="preserve">ng </w:t>
            </w:r>
            <w:r w:rsidR="005832AE" w:rsidRPr="00504F30">
              <w:rPr>
                <w:rFonts w:cs="Calibri"/>
                <w:szCs w:val="24"/>
              </w:rPr>
              <w:t xml:space="preserve">designing and </w:t>
            </w:r>
            <w:r w:rsidR="009B1DDF" w:rsidRPr="00504F30">
              <w:rPr>
                <w:rFonts w:cs="Calibri"/>
                <w:szCs w:val="24"/>
              </w:rPr>
              <w:t xml:space="preserve">manufacturing </w:t>
            </w:r>
            <w:r w:rsidR="005832AE" w:rsidRPr="00504F30">
              <w:rPr>
                <w:rFonts w:cs="Calibri"/>
                <w:szCs w:val="24"/>
              </w:rPr>
              <w:t xml:space="preserve">the dies to produce the </w:t>
            </w:r>
            <w:r w:rsidR="00707760" w:rsidRPr="00504F30">
              <w:rPr>
                <w:rFonts w:cs="Calibri"/>
                <w:szCs w:val="24"/>
              </w:rPr>
              <w:t>NWT</w:t>
            </w:r>
            <w:r w:rsidR="00A83D42">
              <w:rPr>
                <w:rFonts w:cs="Calibri"/>
                <w:szCs w:val="24"/>
              </w:rPr>
              <w:t>’</w:t>
            </w:r>
            <w:r w:rsidR="00707760" w:rsidRPr="00504F30">
              <w:rPr>
                <w:rFonts w:cs="Calibri"/>
                <w:szCs w:val="24"/>
              </w:rPr>
              <w:t>s unique Polar Bear shaped license plates.</w:t>
            </w:r>
          </w:p>
          <w:p w14:paraId="3E58E190" w14:textId="77777777" w:rsidR="00707760" w:rsidRPr="00504F30" w:rsidRDefault="00707760" w:rsidP="00504F30">
            <w:pPr>
              <w:spacing w:line="276" w:lineRule="auto"/>
              <w:jc w:val="both"/>
              <w:rPr>
                <w:rFonts w:cs="Calibri"/>
                <w:szCs w:val="24"/>
              </w:rPr>
            </w:pPr>
          </w:p>
          <w:p w14:paraId="3C9C8B6C" w14:textId="7E33CC42" w:rsidR="00707760" w:rsidRPr="00504F30" w:rsidRDefault="005F2C66" w:rsidP="00504F30">
            <w:pPr>
              <w:spacing w:line="276" w:lineRule="auto"/>
              <w:jc w:val="both"/>
              <w:rPr>
                <w:rFonts w:cs="Calibri"/>
                <w:szCs w:val="24"/>
                <w:u w:val="single"/>
              </w:rPr>
            </w:pPr>
            <w:r w:rsidRPr="00504F30">
              <w:rPr>
                <w:rFonts w:cs="Calibri"/>
                <w:szCs w:val="24"/>
                <w:u w:val="single"/>
              </w:rPr>
              <w:t xml:space="preserve">Province of </w:t>
            </w:r>
            <w:r w:rsidR="00B61631" w:rsidRPr="00504F30">
              <w:rPr>
                <w:rFonts w:cs="Calibri"/>
                <w:szCs w:val="24"/>
                <w:u w:val="single"/>
              </w:rPr>
              <w:t xml:space="preserve">Prince Edward Island </w:t>
            </w:r>
            <w:r w:rsidR="004416AA" w:rsidRPr="00504F30">
              <w:rPr>
                <w:rFonts w:cs="Calibri"/>
                <w:szCs w:val="24"/>
                <w:u w:val="single"/>
              </w:rPr>
              <w:t xml:space="preserve">(1960 to </w:t>
            </w:r>
            <w:r w:rsidR="00A3746D" w:rsidRPr="00504F30">
              <w:rPr>
                <w:rFonts w:cs="Calibri"/>
                <w:szCs w:val="24"/>
                <w:u w:val="single"/>
              </w:rPr>
              <w:t>P</w:t>
            </w:r>
            <w:r w:rsidR="00074020" w:rsidRPr="00504F30">
              <w:rPr>
                <w:rFonts w:cs="Calibri"/>
                <w:szCs w:val="24"/>
                <w:u w:val="single"/>
              </w:rPr>
              <w:t>resent</w:t>
            </w:r>
            <w:r w:rsidR="004416AA" w:rsidRPr="00504F30">
              <w:rPr>
                <w:rFonts w:cs="Calibri"/>
                <w:szCs w:val="24"/>
                <w:u w:val="single"/>
              </w:rPr>
              <w:t>)</w:t>
            </w:r>
          </w:p>
          <w:p w14:paraId="3C03399E" w14:textId="5198DE3A" w:rsidR="00DB0F5E" w:rsidRPr="00504F30" w:rsidRDefault="00EF5458" w:rsidP="00504F30">
            <w:pPr>
              <w:spacing w:line="276" w:lineRule="auto"/>
              <w:jc w:val="both"/>
              <w:rPr>
                <w:rFonts w:cs="Calibri"/>
                <w:szCs w:val="24"/>
              </w:rPr>
            </w:pPr>
            <w:r w:rsidRPr="00504F30">
              <w:rPr>
                <w:rFonts w:cs="Calibri"/>
                <w:szCs w:val="24"/>
              </w:rPr>
              <w:t>On-demand digital printing</w:t>
            </w:r>
            <w:r w:rsidR="00751A90" w:rsidRPr="00504F30">
              <w:rPr>
                <w:rFonts w:cs="Calibri"/>
                <w:szCs w:val="24"/>
              </w:rPr>
              <w:t xml:space="preserve">, </w:t>
            </w:r>
            <w:r w:rsidRPr="00504F30">
              <w:rPr>
                <w:rFonts w:cs="Calibri"/>
                <w:szCs w:val="24"/>
              </w:rPr>
              <w:t>m</w:t>
            </w:r>
            <w:r w:rsidR="00DB0F5E" w:rsidRPr="00504F30">
              <w:rPr>
                <w:rFonts w:cs="Calibri"/>
                <w:szCs w:val="24"/>
              </w:rPr>
              <w:t>anufacturing</w:t>
            </w:r>
            <w:r w:rsidR="005D706C" w:rsidRPr="00504F30">
              <w:rPr>
                <w:rFonts w:cs="Calibri"/>
                <w:szCs w:val="24"/>
              </w:rPr>
              <w:t>,</w:t>
            </w:r>
            <w:r w:rsidR="00DB0F5E" w:rsidRPr="00504F30">
              <w:rPr>
                <w:rFonts w:cs="Calibri"/>
                <w:szCs w:val="24"/>
              </w:rPr>
              <w:t xml:space="preserve"> and delivery of the </w:t>
            </w:r>
            <w:r w:rsidR="002C3B00" w:rsidRPr="00504F30">
              <w:rPr>
                <w:rFonts w:cs="Calibri"/>
                <w:szCs w:val="24"/>
              </w:rPr>
              <w:t>P</w:t>
            </w:r>
            <w:r w:rsidRPr="00504F30">
              <w:rPr>
                <w:rFonts w:cs="Calibri"/>
                <w:szCs w:val="24"/>
              </w:rPr>
              <w:t>rovince</w:t>
            </w:r>
            <w:r w:rsidR="002C3B00" w:rsidRPr="00504F30">
              <w:rPr>
                <w:rFonts w:cs="Calibri"/>
                <w:szCs w:val="24"/>
              </w:rPr>
              <w:t>’</w:t>
            </w:r>
            <w:r w:rsidRPr="00504F30">
              <w:rPr>
                <w:rFonts w:cs="Calibri"/>
                <w:szCs w:val="24"/>
              </w:rPr>
              <w:t xml:space="preserve">s </w:t>
            </w:r>
            <w:r w:rsidR="00353E74" w:rsidRPr="00504F30">
              <w:rPr>
                <w:rFonts w:cs="Calibri"/>
                <w:szCs w:val="24"/>
              </w:rPr>
              <w:t xml:space="preserve">25,000 </w:t>
            </w:r>
            <w:r w:rsidR="00751A90" w:rsidRPr="00504F30">
              <w:rPr>
                <w:rFonts w:cs="Calibri"/>
                <w:szCs w:val="24"/>
              </w:rPr>
              <w:t xml:space="preserve">regular issue </w:t>
            </w:r>
            <w:r w:rsidR="00064ABD" w:rsidRPr="00504F30">
              <w:rPr>
                <w:rFonts w:cs="Calibri"/>
                <w:szCs w:val="24"/>
              </w:rPr>
              <w:t>license</w:t>
            </w:r>
            <w:r w:rsidR="00353E74" w:rsidRPr="00504F30">
              <w:rPr>
                <w:rFonts w:cs="Calibri"/>
                <w:szCs w:val="24"/>
              </w:rPr>
              <w:t xml:space="preserve"> plate </w:t>
            </w:r>
            <w:r w:rsidR="00A04BF1" w:rsidRPr="00504F30">
              <w:rPr>
                <w:rFonts w:cs="Calibri"/>
                <w:szCs w:val="24"/>
              </w:rPr>
              <w:t>requirements</w:t>
            </w:r>
            <w:r w:rsidR="00422696">
              <w:rPr>
                <w:rFonts w:cs="Calibri"/>
                <w:szCs w:val="24"/>
              </w:rPr>
              <w:t xml:space="preserve"> annually</w:t>
            </w:r>
            <w:r w:rsidR="00A04BF1" w:rsidRPr="00504F30">
              <w:rPr>
                <w:rFonts w:cs="Calibri"/>
                <w:szCs w:val="24"/>
              </w:rPr>
              <w:t>,</w:t>
            </w:r>
            <w:r w:rsidR="00064ABD" w:rsidRPr="00504F30">
              <w:rPr>
                <w:rFonts w:cs="Calibri"/>
                <w:szCs w:val="24"/>
              </w:rPr>
              <w:t xml:space="preserve"> </w:t>
            </w:r>
            <w:r w:rsidR="00751A90" w:rsidRPr="00504F30">
              <w:rPr>
                <w:rFonts w:cs="Calibri"/>
                <w:szCs w:val="24"/>
              </w:rPr>
              <w:t>personalized license plate</w:t>
            </w:r>
            <w:r w:rsidR="00064ABD" w:rsidRPr="00504F30">
              <w:rPr>
                <w:rFonts w:cs="Calibri"/>
                <w:szCs w:val="24"/>
              </w:rPr>
              <w:t xml:space="preserve"> manufacturing and delivery and license plate design services</w:t>
            </w:r>
            <w:r w:rsidR="00041501">
              <w:rPr>
                <w:rFonts w:cs="Calibri"/>
                <w:szCs w:val="24"/>
              </w:rPr>
              <w:t>.</w:t>
            </w:r>
          </w:p>
          <w:p w14:paraId="6B1BB2B2" w14:textId="77777777" w:rsidR="00DB0F5E" w:rsidRPr="00504F30" w:rsidRDefault="00DB0F5E" w:rsidP="00504F30">
            <w:pPr>
              <w:spacing w:line="276" w:lineRule="auto"/>
              <w:jc w:val="both"/>
              <w:rPr>
                <w:rFonts w:cs="Calibri"/>
                <w:szCs w:val="24"/>
              </w:rPr>
            </w:pPr>
          </w:p>
          <w:p w14:paraId="3550F415" w14:textId="24300C78" w:rsidR="00DB0F5E" w:rsidRPr="00504F30" w:rsidRDefault="00DB0F5E" w:rsidP="00504F30">
            <w:pPr>
              <w:spacing w:line="276" w:lineRule="auto"/>
              <w:jc w:val="both"/>
              <w:rPr>
                <w:rFonts w:cs="Calibri"/>
                <w:szCs w:val="24"/>
                <w:u w:val="single"/>
              </w:rPr>
            </w:pPr>
            <w:r w:rsidRPr="00504F30">
              <w:rPr>
                <w:rFonts w:cs="Calibri"/>
                <w:szCs w:val="24"/>
                <w:u w:val="single"/>
              </w:rPr>
              <w:t>Yukon</w:t>
            </w:r>
            <w:r w:rsidR="00C40686" w:rsidRPr="00504F30">
              <w:rPr>
                <w:rFonts w:cs="Calibri"/>
                <w:szCs w:val="24"/>
                <w:u w:val="single"/>
              </w:rPr>
              <w:t xml:space="preserve"> Territory</w:t>
            </w:r>
            <w:r w:rsidR="00FE1CD5" w:rsidRPr="00504F30">
              <w:rPr>
                <w:rFonts w:cs="Calibri"/>
                <w:szCs w:val="24"/>
                <w:u w:val="single"/>
              </w:rPr>
              <w:t xml:space="preserve"> (2013 to </w:t>
            </w:r>
            <w:r w:rsidR="00A3746D" w:rsidRPr="00504F30">
              <w:rPr>
                <w:rFonts w:cs="Calibri"/>
                <w:szCs w:val="24"/>
                <w:u w:val="single"/>
              </w:rPr>
              <w:t>P</w:t>
            </w:r>
            <w:r w:rsidR="00FE1CD5" w:rsidRPr="00504F30">
              <w:rPr>
                <w:rFonts w:cs="Calibri"/>
                <w:szCs w:val="24"/>
                <w:u w:val="single"/>
              </w:rPr>
              <w:t>resent)</w:t>
            </w:r>
          </w:p>
          <w:p w14:paraId="49E632B3" w14:textId="4028E006" w:rsidR="00C40686" w:rsidRPr="00504F30" w:rsidRDefault="00C40686" w:rsidP="00504F30">
            <w:pPr>
              <w:spacing w:line="276" w:lineRule="auto"/>
              <w:jc w:val="both"/>
              <w:rPr>
                <w:rFonts w:cs="Calibri"/>
                <w:szCs w:val="24"/>
              </w:rPr>
            </w:pPr>
            <w:r w:rsidRPr="00504F30">
              <w:rPr>
                <w:rFonts w:cs="Calibri"/>
                <w:szCs w:val="24"/>
              </w:rPr>
              <w:t xml:space="preserve">On-demand digital printing, </w:t>
            </w:r>
            <w:r w:rsidR="009B369D" w:rsidRPr="00504F30">
              <w:rPr>
                <w:rFonts w:cs="Calibri"/>
                <w:szCs w:val="24"/>
              </w:rPr>
              <w:t>manufacturing,</w:t>
            </w:r>
            <w:r w:rsidRPr="00504F30">
              <w:rPr>
                <w:rFonts w:cs="Calibri"/>
                <w:szCs w:val="24"/>
              </w:rPr>
              <w:t xml:space="preserve"> and delivery of the </w:t>
            </w:r>
            <w:r w:rsidR="002C3B00" w:rsidRPr="00504F30">
              <w:rPr>
                <w:rFonts w:cs="Calibri"/>
                <w:szCs w:val="24"/>
              </w:rPr>
              <w:t>P</w:t>
            </w:r>
            <w:r w:rsidRPr="00504F30">
              <w:rPr>
                <w:rFonts w:cs="Calibri"/>
                <w:szCs w:val="24"/>
              </w:rPr>
              <w:t>rovince</w:t>
            </w:r>
            <w:r w:rsidR="002C3B00" w:rsidRPr="00504F30">
              <w:rPr>
                <w:rFonts w:cs="Calibri"/>
                <w:szCs w:val="24"/>
              </w:rPr>
              <w:t>’</w:t>
            </w:r>
            <w:r w:rsidRPr="00504F30">
              <w:rPr>
                <w:rFonts w:cs="Calibri"/>
                <w:szCs w:val="24"/>
              </w:rPr>
              <w:t xml:space="preserve">s </w:t>
            </w:r>
            <w:r w:rsidR="003111AF" w:rsidRPr="00504F30">
              <w:rPr>
                <w:rFonts w:cs="Calibri"/>
                <w:szCs w:val="24"/>
              </w:rPr>
              <w:t xml:space="preserve">10,000 annual </w:t>
            </w:r>
            <w:r w:rsidRPr="00504F30">
              <w:rPr>
                <w:rFonts w:cs="Calibri"/>
                <w:szCs w:val="24"/>
              </w:rPr>
              <w:t>regular issue and personalized license plate</w:t>
            </w:r>
            <w:r w:rsidR="003111AF" w:rsidRPr="00504F30">
              <w:rPr>
                <w:rFonts w:cs="Calibri"/>
                <w:szCs w:val="24"/>
              </w:rPr>
              <w:t xml:space="preserve"> requirements</w:t>
            </w:r>
            <w:r w:rsidR="00041501">
              <w:rPr>
                <w:rFonts w:cs="Calibri"/>
                <w:szCs w:val="24"/>
              </w:rPr>
              <w:t>.</w:t>
            </w:r>
          </w:p>
          <w:p w14:paraId="4460E8DA" w14:textId="77777777" w:rsidR="00DB0F5E" w:rsidRPr="00504F30" w:rsidRDefault="00DB0F5E" w:rsidP="00504F30">
            <w:pPr>
              <w:spacing w:line="276" w:lineRule="auto"/>
              <w:jc w:val="both"/>
              <w:rPr>
                <w:rFonts w:cs="Calibri"/>
                <w:szCs w:val="24"/>
              </w:rPr>
            </w:pPr>
          </w:p>
          <w:p w14:paraId="11B34CED" w14:textId="0EEA542D" w:rsidR="00DB0F5E" w:rsidRPr="00504F30" w:rsidRDefault="00DB0F5E" w:rsidP="00504F30">
            <w:pPr>
              <w:spacing w:line="276" w:lineRule="auto"/>
              <w:jc w:val="both"/>
              <w:rPr>
                <w:rFonts w:cs="Calibri"/>
                <w:szCs w:val="24"/>
                <w:u w:val="single"/>
              </w:rPr>
            </w:pPr>
            <w:r w:rsidRPr="00504F30">
              <w:rPr>
                <w:rFonts w:cs="Calibri"/>
                <w:szCs w:val="24"/>
                <w:u w:val="single"/>
              </w:rPr>
              <w:t>Nunavut</w:t>
            </w:r>
            <w:r w:rsidR="00C40686" w:rsidRPr="00504F30">
              <w:rPr>
                <w:rFonts w:cs="Calibri"/>
                <w:szCs w:val="24"/>
                <w:u w:val="single"/>
              </w:rPr>
              <w:t xml:space="preserve"> </w:t>
            </w:r>
            <w:r w:rsidR="009D2653" w:rsidRPr="00504F30">
              <w:rPr>
                <w:rFonts w:cs="Calibri"/>
                <w:szCs w:val="24"/>
                <w:u w:val="single"/>
              </w:rPr>
              <w:t>T</w:t>
            </w:r>
            <w:r w:rsidR="00C40686" w:rsidRPr="00504F30">
              <w:rPr>
                <w:rFonts w:cs="Calibri"/>
                <w:szCs w:val="24"/>
                <w:u w:val="single"/>
              </w:rPr>
              <w:t>erritory</w:t>
            </w:r>
            <w:r w:rsidR="00313E69" w:rsidRPr="00504F30">
              <w:rPr>
                <w:rFonts w:cs="Calibri"/>
                <w:szCs w:val="24"/>
                <w:u w:val="single"/>
              </w:rPr>
              <w:t xml:space="preserve"> (20</w:t>
            </w:r>
            <w:r w:rsidR="00074020" w:rsidRPr="00504F30">
              <w:rPr>
                <w:rFonts w:cs="Calibri"/>
                <w:szCs w:val="24"/>
                <w:u w:val="single"/>
              </w:rPr>
              <w:t xml:space="preserve">12 to </w:t>
            </w:r>
            <w:r w:rsidR="00A3746D" w:rsidRPr="00504F30">
              <w:rPr>
                <w:rFonts w:cs="Calibri"/>
                <w:szCs w:val="24"/>
                <w:u w:val="single"/>
              </w:rPr>
              <w:t>P</w:t>
            </w:r>
            <w:r w:rsidR="00074020" w:rsidRPr="00504F30">
              <w:rPr>
                <w:rFonts w:cs="Calibri"/>
                <w:szCs w:val="24"/>
                <w:u w:val="single"/>
              </w:rPr>
              <w:t>resent)</w:t>
            </w:r>
          </w:p>
          <w:p w14:paraId="1F33E5B4" w14:textId="1CB2E03C" w:rsidR="00C40686" w:rsidRPr="00504F30" w:rsidRDefault="00C40686" w:rsidP="00504F30">
            <w:pPr>
              <w:spacing w:line="276" w:lineRule="auto"/>
              <w:jc w:val="both"/>
              <w:rPr>
                <w:rFonts w:cs="Calibri"/>
                <w:szCs w:val="24"/>
              </w:rPr>
            </w:pPr>
            <w:r w:rsidRPr="00504F30">
              <w:rPr>
                <w:rFonts w:cs="Calibri"/>
                <w:szCs w:val="24"/>
              </w:rPr>
              <w:t xml:space="preserve">On-demand digital printing, manufacturing and delivery of the </w:t>
            </w:r>
            <w:r w:rsidR="00A83D42">
              <w:rPr>
                <w:rFonts w:cs="Calibri"/>
                <w:szCs w:val="24"/>
              </w:rPr>
              <w:t>P</w:t>
            </w:r>
            <w:r w:rsidR="00A04BF1" w:rsidRPr="00504F30">
              <w:rPr>
                <w:rFonts w:cs="Calibri"/>
                <w:szCs w:val="24"/>
              </w:rPr>
              <w:t>rovince</w:t>
            </w:r>
            <w:r w:rsidR="00A83D42">
              <w:rPr>
                <w:rFonts w:cs="Calibri"/>
                <w:szCs w:val="24"/>
              </w:rPr>
              <w:t>’</w:t>
            </w:r>
            <w:r w:rsidR="00A04BF1" w:rsidRPr="00504F30">
              <w:rPr>
                <w:rFonts w:cs="Calibri"/>
                <w:szCs w:val="24"/>
              </w:rPr>
              <w:t>s personalized</w:t>
            </w:r>
            <w:r w:rsidRPr="00504F30">
              <w:rPr>
                <w:rFonts w:cs="Calibri"/>
                <w:szCs w:val="24"/>
              </w:rPr>
              <w:t xml:space="preserve"> license plates</w:t>
            </w:r>
            <w:r w:rsidR="003111AF" w:rsidRPr="00504F30">
              <w:rPr>
                <w:rFonts w:cs="Calibri"/>
                <w:szCs w:val="24"/>
              </w:rPr>
              <w:t xml:space="preserve"> and </w:t>
            </w:r>
            <w:r w:rsidR="00A3746D" w:rsidRPr="00504F30">
              <w:rPr>
                <w:rFonts w:cs="Calibri"/>
                <w:szCs w:val="24"/>
              </w:rPr>
              <w:t>manufacturing and</w:t>
            </w:r>
            <w:r w:rsidR="00313E69" w:rsidRPr="00504F30">
              <w:rPr>
                <w:rFonts w:cs="Calibri"/>
                <w:szCs w:val="24"/>
              </w:rPr>
              <w:t xml:space="preserve"> delivery </w:t>
            </w:r>
            <w:r w:rsidR="003111AF" w:rsidRPr="00504F30">
              <w:rPr>
                <w:rFonts w:cs="Calibri"/>
                <w:szCs w:val="24"/>
              </w:rPr>
              <w:t xml:space="preserve">of the </w:t>
            </w:r>
            <w:r w:rsidR="00A83D42">
              <w:rPr>
                <w:rFonts w:cs="Calibri"/>
                <w:szCs w:val="24"/>
              </w:rPr>
              <w:t>P</w:t>
            </w:r>
            <w:r w:rsidR="003111AF" w:rsidRPr="00504F30">
              <w:rPr>
                <w:rFonts w:cs="Calibri"/>
                <w:szCs w:val="24"/>
              </w:rPr>
              <w:t>rovince</w:t>
            </w:r>
            <w:r w:rsidR="00A83D42">
              <w:rPr>
                <w:rFonts w:cs="Calibri"/>
                <w:szCs w:val="24"/>
              </w:rPr>
              <w:t>’</w:t>
            </w:r>
            <w:r w:rsidR="003111AF" w:rsidRPr="00504F30">
              <w:rPr>
                <w:rFonts w:cs="Calibri"/>
                <w:szCs w:val="24"/>
              </w:rPr>
              <w:t xml:space="preserve">s </w:t>
            </w:r>
            <w:r w:rsidR="00313E69" w:rsidRPr="00504F30">
              <w:rPr>
                <w:rFonts w:cs="Calibri"/>
                <w:szCs w:val="24"/>
              </w:rPr>
              <w:t>20,000 plate 5-year requirements</w:t>
            </w:r>
            <w:r w:rsidR="00041501">
              <w:rPr>
                <w:rFonts w:cs="Calibri"/>
                <w:szCs w:val="24"/>
              </w:rPr>
              <w:t>.</w:t>
            </w:r>
          </w:p>
          <w:p w14:paraId="19D01FD9" w14:textId="77777777" w:rsidR="00105957" w:rsidRPr="00504F30" w:rsidRDefault="00105957" w:rsidP="00504F30">
            <w:pPr>
              <w:spacing w:line="276" w:lineRule="auto"/>
              <w:jc w:val="both"/>
              <w:rPr>
                <w:rFonts w:cs="Calibri"/>
                <w:szCs w:val="24"/>
              </w:rPr>
            </w:pPr>
          </w:p>
          <w:p w14:paraId="3F9C9ACA" w14:textId="4EABEA82" w:rsidR="00105957" w:rsidRPr="00504F30" w:rsidRDefault="00FB7F0F" w:rsidP="00504F30">
            <w:pPr>
              <w:spacing w:line="276" w:lineRule="auto"/>
              <w:jc w:val="both"/>
              <w:rPr>
                <w:rFonts w:cs="Calibri"/>
                <w:szCs w:val="24"/>
                <w:u w:val="single"/>
              </w:rPr>
            </w:pPr>
            <w:r w:rsidRPr="00504F30">
              <w:rPr>
                <w:rFonts w:cs="Calibri"/>
                <w:szCs w:val="24"/>
                <w:u w:val="single"/>
              </w:rPr>
              <w:t>Province of Quebec</w:t>
            </w:r>
            <w:r w:rsidR="00F438B4" w:rsidRPr="00504F30">
              <w:rPr>
                <w:rFonts w:cs="Calibri"/>
                <w:szCs w:val="24"/>
                <w:u w:val="single"/>
              </w:rPr>
              <w:t xml:space="preserve"> (</w:t>
            </w:r>
            <w:r w:rsidR="00C70084" w:rsidRPr="00504F30">
              <w:rPr>
                <w:rFonts w:cs="Calibri"/>
                <w:szCs w:val="24"/>
                <w:u w:val="single"/>
              </w:rPr>
              <w:t>1989</w:t>
            </w:r>
            <w:r w:rsidR="00F438B4" w:rsidRPr="00504F30">
              <w:rPr>
                <w:rFonts w:cs="Calibri"/>
                <w:szCs w:val="24"/>
                <w:u w:val="single"/>
              </w:rPr>
              <w:t xml:space="preserve"> to </w:t>
            </w:r>
            <w:r w:rsidR="00A3746D" w:rsidRPr="00504F30">
              <w:rPr>
                <w:rFonts w:cs="Calibri"/>
                <w:szCs w:val="24"/>
                <w:u w:val="single"/>
              </w:rPr>
              <w:t>P</w:t>
            </w:r>
            <w:r w:rsidR="00F438B4" w:rsidRPr="00504F30">
              <w:rPr>
                <w:rFonts w:cs="Calibri"/>
                <w:szCs w:val="24"/>
                <w:u w:val="single"/>
              </w:rPr>
              <w:t>resent)</w:t>
            </w:r>
          </w:p>
          <w:p w14:paraId="10EB7AD2" w14:textId="15511014" w:rsidR="00F438B4" w:rsidRPr="00504F30" w:rsidRDefault="008C0ED5" w:rsidP="00504F30">
            <w:pPr>
              <w:spacing w:line="276" w:lineRule="auto"/>
              <w:jc w:val="both"/>
              <w:rPr>
                <w:rFonts w:cs="Calibri"/>
                <w:szCs w:val="24"/>
              </w:rPr>
            </w:pPr>
            <w:r w:rsidRPr="00504F30">
              <w:rPr>
                <w:rFonts w:cs="Calibri"/>
                <w:szCs w:val="24"/>
              </w:rPr>
              <w:t>Waldale</w:t>
            </w:r>
            <w:r w:rsidR="00A85B90" w:rsidRPr="00504F30">
              <w:rPr>
                <w:rFonts w:cs="Calibri"/>
                <w:szCs w:val="24"/>
              </w:rPr>
              <w:t>’</w:t>
            </w:r>
            <w:r w:rsidRPr="00504F30">
              <w:rPr>
                <w:rFonts w:cs="Calibri"/>
                <w:szCs w:val="24"/>
              </w:rPr>
              <w:t>s wholly owned subsidiary company</w:t>
            </w:r>
            <w:r w:rsidR="00A83D42">
              <w:rPr>
                <w:rFonts w:cs="Calibri"/>
                <w:szCs w:val="24"/>
              </w:rPr>
              <w:t>,</w:t>
            </w:r>
            <w:r w:rsidRPr="00504F30">
              <w:rPr>
                <w:rFonts w:cs="Calibri"/>
                <w:szCs w:val="24"/>
              </w:rPr>
              <w:t xml:space="preserve"> Relief </w:t>
            </w:r>
            <w:r w:rsidR="001A57EA" w:rsidRPr="00504F30">
              <w:rPr>
                <w:rFonts w:cs="Calibri"/>
                <w:szCs w:val="24"/>
              </w:rPr>
              <w:t>D</w:t>
            </w:r>
            <w:r w:rsidRPr="00504F30">
              <w:rPr>
                <w:rFonts w:cs="Calibri"/>
                <w:szCs w:val="24"/>
              </w:rPr>
              <w:t>esi</w:t>
            </w:r>
            <w:r w:rsidR="001A57EA" w:rsidRPr="00504F30">
              <w:rPr>
                <w:rFonts w:cs="Calibri"/>
                <w:szCs w:val="24"/>
              </w:rPr>
              <w:t>g</w:t>
            </w:r>
            <w:r w:rsidRPr="00504F30">
              <w:rPr>
                <w:rFonts w:cs="Calibri"/>
                <w:szCs w:val="24"/>
              </w:rPr>
              <w:t xml:space="preserve">n </w:t>
            </w:r>
            <w:r w:rsidR="001A57EA" w:rsidRPr="00504F30">
              <w:rPr>
                <w:rFonts w:cs="Calibri"/>
                <w:szCs w:val="24"/>
              </w:rPr>
              <w:t>I</w:t>
            </w:r>
            <w:r w:rsidRPr="00504F30">
              <w:rPr>
                <w:rFonts w:cs="Calibri"/>
                <w:szCs w:val="24"/>
              </w:rPr>
              <w:t>nc</w:t>
            </w:r>
            <w:r w:rsidR="001A57EA" w:rsidRPr="00504F30">
              <w:rPr>
                <w:rFonts w:cs="Calibri"/>
                <w:szCs w:val="24"/>
              </w:rPr>
              <w:t>,</w:t>
            </w:r>
            <w:r w:rsidR="007B2B3F" w:rsidRPr="00504F30">
              <w:rPr>
                <w:rFonts w:cs="Calibri"/>
                <w:szCs w:val="24"/>
              </w:rPr>
              <w:t xml:space="preserve"> </w:t>
            </w:r>
            <w:r w:rsidR="00EE3F0D" w:rsidRPr="00504F30">
              <w:rPr>
                <w:rFonts w:cs="Calibri"/>
                <w:szCs w:val="24"/>
              </w:rPr>
              <w:t xml:space="preserve">has </w:t>
            </w:r>
            <w:r w:rsidR="000C4285" w:rsidRPr="00504F30">
              <w:rPr>
                <w:rFonts w:cs="Calibri"/>
                <w:szCs w:val="24"/>
              </w:rPr>
              <w:t>facilit</w:t>
            </w:r>
            <w:r w:rsidR="00C424DE" w:rsidRPr="00504F30">
              <w:rPr>
                <w:rFonts w:cs="Calibri"/>
                <w:szCs w:val="24"/>
              </w:rPr>
              <w:t>ies</w:t>
            </w:r>
            <w:r w:rsidR="00EE3F0D" w:rsidRPr="00504F30">
              <w:rPr>
                <w:rFonts w:cs="Calibri"/>
                <w:szCs w:val="24"/>
              </w:rPr>
              <w:t xml:space="preserve"> in </w:t>
            </w:r>
            <w:r w:rsidR="00C424DE" w:rsidRPr="00504F30">
              <w:rPr>
                <w:rFonts w:cs="Calibri"/>
                <w:szCs w:val="24"/>
              </w:rPr>
              <w:t>the P</w:t>
            </w:r>
            <w:r w:rsidR="00EE3F0D" w:rsidRPr="00504F30">
              <w:rPr>
                <w:rFonts w:cs="Calibri"/>
                <w:szCs w:val="24"/>
              </w:rPr>
              <w:t>rovince</w:t>
            </w:r>
            <w:r w:rsidR="00C424DE" w:rsidRPr="00504F30">
              <w:rPr>
                <w:rFonts w:cs="Calibri"/>
                <w:szCs w:val="24"/>
              </w:rPr>
              <w:t xml:space="preserve"> of Quebec and </w:t>
            </w:r>
            <w:r w:rsidR="007B2B3F" w:rsidRPr="00504F30">
              <w:rPr>
                <w:rFonts w:cs="Calibri"/>
                <w:szCs w:val="24"/>
              </w:rPr>
              <w:t xml:space="preserve">shares </w:t>
            </w:r>
            <w:r w:rsidR="00781980" w:rsidRPr="00504F30">
              <w:rPr>
                <w:rFonts w:cs="Calibri"/>
                <w:szCs w:val="24"/>
              </w:rPr>
              <w:t>IH</w:t>
            </w:r>
            <w:r w:rsidR="00A85B90" w:rsidRPr="00504F30">
              <w:rPr>
                <w:rFonts w:cs="Calibri"/>
                <w:szCs w:val="24"/>
              </w:rPr>
              <w:t>G</w:t>
            </w:r>
            <w:r w:rsidR="00264B67" w:rsidRPr="00504F30">
              <w:rPr>
                <w:rFonts w:cs="Calibri"/>
                <w:szCs w:val="24"/>
              </w:rPr>
              <w:t>’</w:t>
            </w:r>
            <w:r w:rsidR="00A85B90" w:rsidRPr="00504F30">
              <w:rPr>
                <w:rFonts w:cs="Calibri"/>
                <w:szCs w:val="24"/>
              </w:rPr>
              <w:t>s</w:t>
            </w:r>
            <w:r w:rsidR="00781980" w:rsidRPr="00504F30">
              <w:rPr>
                <w:rFonts w:cs="Calibri"/>
                <w:szCs w:val="24"/>
              </w:rPr>
              <w:t xml:space="preserve"> and Waldale</w:t>
            </w:r>
            <w:r w:rsidR="00A85B90" w:rsidRPr="00504F30">
              <w:rPr>
                <w:rFonts w:cs="Calibri"/>
                <w:szCs w:val="24"/>
              </w:rPr>
              <w:t>’</w:t>
            </w:r>
            <w:r w:rsidR="00781980" w:rsidRPr="00504F30">
              <w:rPr>
                <w:rFonts w:cs="Calibri"/>
                <w:szCs w:val="24"/>
              </w:rPr>
              <w:t>s</w:t>
            </w:r>
            <w:r w:rsidR="00A83D42">
              <w:rPr>
                <w:rFonts w:cs="Calibri"/>
                <w:szCs w:val="24"/>
              </w:rPr>
              <w:t xml:space="preserve"> senior</w:t>
            </w:r>
            <w:r w:rsidR="00781980" w:rsidRPr="00504F30">
              <w:rPr>
                <w:rFonts w:cs="Calibri"/>
                <w:szCs w:val="24"/>
              </w:rPr>
              <w:t xml:space="preserve"> </w:t>
            </w:r>
            <w:r w:rsidR="00A85B90" w:rsidRPr="00504F30">
              <w:rPr>
                <w:rFonts w:cs="Calibri"/>
                <w:szCs w:val="24"/>
              </w:rPr>
              <w:t>m</w:t>
            </w:r>
            <w:r w:rsidR="00781980" w:rsidRPr="00504F30">
              <w:rPr>
                <w:rFonts w:cs="Calibri"/>
                <w:szCs w:val="24"/>
              </w:rPr>
              <w:t>anagement team</w:t>
            </w:r>
            <w:r w:rsidR="00EC4D66" w:rsidRPr="00504F30">
              <w:rPr>
                <w:rFonts w:cs="Calibri"/>
                <w:szCs w:val="24"/>
              </w:rPr>
              <w:t>.</w:t>
            </w:r>
            <w:r w:rsidR="002F5BBB" w:rsidRPr="00504F30">
              <w:rPr>
                <w:rFonts w:cs="Calibri"/>
                <w:szCs w:val="24"/>
              </w:rPr>
              <w:t xml:space="preserve">  Relief </w:t>
            </w:r>
            <w:r w:rsidR="00B2243E" w:rsidRPr="00504F30">
              <w:rPr>
                <w:rFonts w:cs="Calibri"/>
                <w:szCs w:val="24"/>
              </w:rPr>
              <w:t>Design manufactures</w:t>
            </w:r>
            <w:r w:rsidR="00A85B90" w:rsidRPr="00504F30">
              <w:rPr>
                <w:rFonts w:cs="Calibri"/>
                <w:szCs w:val="24"/>
              </w:rPr>
              <w:t>, warehouses</w:t>
            </w:r>
            <w:r w:rsidR="00270D06" w:rsidRPr="00504F30">
              <w:rPr>
                <w:rFonts w:cs="Calibri"/>
                <w:szCs w:val="24"/>
              </w:rPr>
              <w:t>,</w:t>
            </w:r>
            <w:r w:rsidR="00A85B90" w:rsidRPr="00504F30">
              <w:rPr>
                <w:rFonts w:cs="Calibri"/>
                <w:szCs w:val="24"/>
              </w:rPr>
              <w:t xml:space="preserve"> and delivers the </w:t>
            </w:r>
            <w:r w:rsidR="00EC4D66" w:rsidRPr="00504F30">
              <w:rPr>
                <w:rFonts w:cs="Calibri"/>
                <w:szCs w:val="24"/>
              </w:rPr>
              <w:t>P</w:t>
            </w:r>
            <w:r w:rsidR="00A85B90" w:rsidRPr="00504F30">
              <w:rPr>
                <w:rFonts w:cs="Calibri"/>
                <w:szCs w:val="24"/>
              </w:rPr>
              <w:t>rovince</w:t>
            </w:r>
            <w:r w:rsidR="00EC4D66" w:rsidRPr="00504F30">
              <w:rPr>
                <w:rFonts w:cs="Calibri"/>
                <w:szCs w:val="24"/>
              </w:rPr>
              <w:t>’</w:t>
            </w:r>
            <w:r w:rsidR="00A85B90" w:rsidRPr="00504F30">
              <w:rPr>
                <w:rFonts w:cs="Calibri"/>
                <w:szCs w:val="24"/>
              </w:rPr>
              <w:t xml:space="preserve">s 1.2 million annual license plate requirement on demand to the </w:t>
            </w:r>
            <w:r w:rsidR="00A83D42">
              <w:rPr>
                <w:rFonts w:cs="Calibri"/>
                <w:szCs w:val="24"/>
              </w:rPr>
              <w:t>P</w:t>
            </w:r>
            <w:r w:rsidR="00A85B90" w:rsidRPr="00504F30">
              <w:rPr>
                <w:rFonts w:cs="Calibri"/>
                <w:szCs w:val="24"/>
              </w:rPr>
              <w:t>rovince</w:t>
            </w:r>
            <w:r w:rsidR="00A83D42">
              <w:rPr>
                <w:rFonts w:cs="Calibri"/>
                <w:szCs w:val="24"/>
              </w:rPr>
              <w:t>’</w:t>
            </w:r>
            <w:r w:rsidR="00A85B90" w:rsidRPr="00504F30">
              <w:rPr>
                <w:rFonts w:cs="Calibri"/>
                <w:szCs w:val="24"/>
              </w:rPr>
              <w:t xml:space="preserve">s </w:t>
            </w:r>
            <w:r w:rsidR="00C57C46" w:rsidRPr="00504F30">
              <w:rPr>
                <w:rFonts w:cs="Calibri"/>
                <w:szCs w:val="24"/>
              </w:rPr>
              <w:t>+9</w:t>
            </w:r>
            <w:r w:rsidR="00A85B90" w:rsidRPr="00504F30">
              <w:rPr>
                <w:rFonts w:cs="Calibri"/>
                <w:szCs w:val="24"/>
              </w:rPr>
              <w:t>00 field agents</w:t>
            </w:r>
            <w:r w:rsidR="0033286F" w:rsidRPr="00504F30">
              <w:rPr>
                <w:rFonts w:cs="Calibri"/>
                <w:szCs w:val="24"/>
              </w:rPr>
              <w:t xml:space="preserve">, in </w:t>
            </w:r>
            <w:r w:rsidR="00045DAB" w:rsidRPr="00504F30">
              <w:rPr>
                <w:rFonts w:cs="Calibri"/>
                <w:szCs w:val="24"/>
              </w:rPr>
              <w:t>addition</w:t>
            </w:r>
            <w:r w:rsidR="00A83D42">
              <w:rPr>
                <w:rFonts w:cs="Calibri"/>
                <w:szCs w:val="24"/>
              </w:rPr>
              <w:t xml:space="preserve"> to</w:t>
            </w:r>
            <w:r w:rsidR="00045DAB" w:rsidRPr="00504F30">
              <w:rPr>
                <w:rFonts w:cs="Calibri"/>
                <w:szCs w:val="24"/>
              </w:rPr>
              <w:t xml:space="preserve"> </w:t>
            </w:r>
            <w:r w:rsidR="00D02835" w:rsidRPr="00504F30">
              <w:rPr>
                <w:rFonts w:cs="Calibri"/>
                <w:szCs w:val="24"/>
              </w:rPr>
              <w:t xml:space="preserve">processing daily orders for </w:t>
            </w:r>
            <w:r w:rsidR="00CA1439" w:rsidRPr="00504F30">
              <w:rPr>
                <w:rFonts w:cs="Calibri"/>
                <w:szCs w:val="24"/>
              </w:rPr>
              <w:t xml:space="preserve">mailing personalized plates to the </w:t>
            </w:r>
            <w:r w:rsidR="00646D91" w:rsidRPr="00504F30">
              <w:rPr>
                <w:rFonts w:cs="Calibri"/>
                <w:szCs w:val="24"/>
              </w:rPr>
              <w:t>P</w:t>
            </w:r>
            <w:r w:rsidR="00CA1439" w:rsidRPr="00504F30">
              <w:rPr>
                <w:rFonts w:cs="Calibri"/>
                <w:szCs w:val="24"/>
              </w:rPr>
              <w:t>rovince</w:t>
            </w:r>
            <w:r w:rsidR="00646D91" w:rsidRPr="00504F30">
              <w:rPr>
                <w:rFonts w:cs="Calibri"/>
                <w:szCs w:val="24"/>
              </w:rPr>
              <w:t>’</w:t>
            </w:r>
            <w:r w:rsidR="00CA1439" w:rsidRPr="00504F30">
              <w:rPr>
                <w:rFonts w:cs="Calibri"/>
                <w:szCs w:val="24"/>
              </w:rPr>
              <w:t xml:space="preserve">s </w:t>
            </w:r>
            <w:r w:rsidR="00045DAB" w:rsidRPr="00504F30">
              <w:rPr>
                <w:rFonts w:cs="Calibri"/>
                <w:szCs w:val="24"/>
              </w:rPr>
              <w:t>motorists.</w:t>
            </w:r>
          </w:p>
          <w:p w14:paraId="7603A8F6" w14:textId="77777777" w:rsidR="0037772F" w:rsidRPr="00504F30" w:rsidRDefault="0037772F" w:rsidP="00504F30">
            <w:pPr>
              <w:spacing w:line="276" w:lineRule="auto"/>
              <w:jc w:val="both"/>
              <w:rPr>
                <w:rFonts w:cs="Calibri"/>
                <w:szCs w:val="24"/>
              </w:rPr>
            </w:pPr>
          </w:p>
          <w:p w14:paraId="6BEB6E16" w14:textId="32C18088" w:rsidR="6FC2907D" w:rsidRPr="00270D06" w:rsidRDefault="009F3A0B" w:rsidP="00504F30">
            <w:pPr>
              <w:spacing w:line="276" w:lineRule="auto"/>
              <w:jc w:val="both"/>
              <w:rPr>
                <w:rFonts w:cs="Calibri"/>
                <w:b/>
                <w:szCs w:val="23"/>
              </w:rPr>
            </w:pPr>
            <w:r w:rsidRPr="00270D06">
              <w:rPr>
                <w:rFonts w:cs="Calibri"/>
                <w:b/>
                <w:szCs w:val="23"/>
              </w:rPr>
              <w:t xml:space="preserve">Business Information Systems </w:t>
            </w:r>
            <w:r w:rsidR="00256C71" w:rsidRPr="00270D06">
              <w:rPr>
                <w:rFonts w:cs="Calibri"/>
                <w:b/>
                <w:szCs w:val="23"/>
              </w:rPr>
              <w:t>(BIS)</w:t>
            </w:r>
          </w:p>
          <w:p w14:paraId="59C1D08D" w14:textId="27FF8D57" w:rsidR="419926F4" w:rsidRPr="00504F30" w:rsidRDefault="419926F4" w:rsidP="00504F30">
            <w:pPr>
              <w:spacing w:line="276" w:lineRule="auto"/>
              <w:jc w:val="both"/>
              <w:rPr>
                <w:rFonts w:eastAsia="Calibri" w:cs="Calibri"/>
                <w:szCs w:val="24"/>
              </w:rPr>
            </w:pPr>
            <w:r w:rsidRPr="00504F30">
              <w:rPr>
                <w:rFonts w:eastAsia="Calibri" w:cs="Calibri"/>
                <w:szCs w:val="24"/>
              </w:rPr>
              <w:t xml:space="preserve">Subcontractor BIS brings </w:t>
            </w:r>
            <w:r w:rsidR="00BA29A4" w:rsidRPr="00504F30">
              <w:rPr>
                <w:rFonts w:eastAsia="Calibri" w:cs="Calibri"/>
                <w:szCs w:val="24"/>
              </w:rPr>
              <w:t xml:space="preserve">to this project </w:t>
            </w:r>
            <w:r w:rsidRPr="00504F30">
              <w:rPr>
                <w:rFonts w:eastAsia="Calibri" w:cs="Calibri"/>
                <w:szCs w:val="24"/>
              </w:rPr>
              <w:t xml:space="preserve">more than three decades of experience serving governmental accounts as a leader in state-of-the-art state and local government software solutions.  BIS holds numerous industry-recognized marks of excellence, including Level 1 PCI-DSS and SAS70/SSAE 16 certified government Merchant Services systems designations.  PCI-DSS Level 1 is a set of requirements to ensure any company that stores, transmits, or processes credit card data is held to the highest standards.  PCI-DSS Level 1 is the highest level of compliance a business can earn.   </w:t>
            </w:r>
          </w:p>
          <w:p w14:paraId="6F5765A2" w14:textId="3F677853" w:rsidR="419926F4" w:rsidRPr="00504F30" w:rsidRDefault="419926F4" w:rsidP="00504F30">
            <w:pPr>
              <w:spacing w:line="276" w:lineRule="auto"/>
              <w:jc w:val="both"/>
              <w:rPr>
                <w:rFonts w:eastAsia="Calibri" w:cs="Calibri"/>
                <w:szCs w:val="24"/>
              </w:rPr>
            </w:pPr>
            <w:r w:rsidRPr="00504F30">
              <w:rPr>
                <w:rFonts w:eastAsia="Calibri" w:cs="Calibri"/>
                <w:szCs w:val="24"/>
              </w:rPr>
              <w:t xml:space="preserve"> </w:t>
            </w:r>
          </w:p>
          <w:p w14:paraId="4CE26867" w14:textId="001F598F" w:rsidR="419926F4" w:rsidRDefault="419926F4" w:rsidP="00504F30">
            <w:pPr>
              <w:spacing w:line="276" w:lineRule="auto"/>
              <w:jc w:val="both"/>
              <w:rPr>
                <w:rFonts w:eastAsia="Calibri" w:cs="Calibri"/>
                <w:szCs w:val="24"/>
              </w:rPr>
            </w:pPr>
            <w:r w:rsidRPr="00504F30">
              <w:rPr>
                <w:rFonts w:eastAsia="Calibri" w:cs="Calibri"/>
                <w:szCs w:val="24"/>
              </w:rPr>
              <w:t xml:space="preserve">BIS currently delivers software and/or credit card processing services to more than 400 governmental agency customers in: </w:t>
            </w:r>
          </w:p>
          <w:p w14:paraId="4DBB7620" w14:textId="77777777" w:rsidR="00381699" w:rsidRPr="00504F30" w:rsidRDefault="00381699" w:rsidP="00504F30">
            <w:pPr>
              <w:spacing w:line="276" w:lineRule="auto"/>
              <w:jc w:val="both"/>
              <w:rPr>
                <w:rFonts w:eastAsia="Calibri" w:cs="Calibri"/>
                <w:szCs w:val="24"/>
              </w:rPr>
            </w:pPr>
          </w:p>
          <w:p w14:paraId="4DF7BE70" w14:textId="4D26E422" w:rsidR="00381699" w:rsidRDefault="00381699" w:rsidP="00381699">
            <w:pPr>
              <w:spacing w:line="276" w:lineRule="auto"/>
              <w:jc w:val="both"/>
              <w:rPr>
                <w:rFonts w:eastAsia="Calibri" w:cs="Calibri"/>
                <w:szCs w:val="24"/>
              </w:rPr>
            </w:pPr>
            <w:r w:rsidRPr="00504F30">
              <w:rPr>
                <w:rFonts w:eastAsia="Calibri" w:cs="Calibri"/>
                <w:szCs w:val="24"/>
              </w:rPr>
              <w:t xml:space="preserve">State of Tennessee (1987 </w:t>
            </w:r>
            <w:r>
              <w:rPr>
                <w:rFonts w:eastAsia="Calibri" w:cs="Calibri"/>
                <w:szCs w:val="24"/>
              </w:rPr>
              <w:t>to</w:t>
            </w:r>
            <w:r w:rsidRPr="00504F30">
              <w:rPr>
                <w:rFonts w:eastAsia="Calibri" w:cs="Calibri"/>
                <w:szCs w:val="24"/>
              </w:rPr>
              <w:t xml:space="preserve"> Present)</w:t>
            </w:r>
          </w:p>
          <w:p w14:paraId="680ACA3C" w14:textId="27DB24FD" w:rsidR="00381699" w:rsidRPr="00504F30" w:rsidRDefault="00381699" w:rsidP="00381699">
            <w:pPr>
              <w:spacing w:line="276" w:lineRule="auto"/>
              <w:jc w:val="both"/>
              <w:rPr>
                <w:rFonts w:eastAsia="Calibri" w:cs="Calibri"/>
                <w:szCs w:val="24"/>
              </w:rPr>
            </w:pPr>
            <w:r w:rsidRPr="00504F30">
              <w:rPr>
                <w:rFonts w:eastAsia="Calibri" w:cs="Calibri"/>
                <w:szCs w:val="24"/>
              </w:rPr>
              <w:t xml:space="preserve">State of Virginia (1999 </w:t>
            </w:r>
            <w:r>
              <w:rPr>
                <w:rFonts w:eastAsia="Calibri" w:cs="Calibri"/>
                <w:szCs w:val="24"/>
              </w:rPr>
              <w:t>to</w:t>
            </w:r>
            <w:r w:rsidRPr="00504F30">
              <w:rPr>
                <w:rFonts w:eastAsia="Calibri" w:cs="Calibri"/>
                <w:szCs w:val="24"/>
              </w:rPr>
              <w:t xml:space="preserve"> Present)  </w:t>
            </w:r>
          </w:p>
          <w:p w14:paraId="3CD03475" w14:textId="0EA8BEB6" w:rsidR="00381699" w:rsidRPr="00504F30" w:rsidRDefault="00381699" w:rsidP="00381699">
            <w:pPr>
              <w:spacing w:line="276" w:lineRule="auto"/>
              <w:jc w:val="both"/>
              <w:rPr>
                <w:rFonts w:eastAsia="Calibri" w:cs="Calibri"/>
                <w:szCs w:val="24"/>
              </w:rPr>
            </w:pPr>
            <w:r w:rsidRPr="00504F30">
              <w:rPr>
                <w:rFonts w:eastAsia="Calibri" w:cs="Calibri"/>
                <w:szCs w:val="24"/>
              </w:rPr>
              <w:t xml:space="preserve">State of North Carolina (2003 </w:t>
            </w:r>
            <w:r>
              <w:rPr>
                <w:rFonts w:eastAsia="Calibri" w:cs="Calibri"/>
                <w:szCs w:val="24"/>
              </w:rPr>
              <w:t>to</w:t>
            </w:r>
            <w:r w:rsidRPr="00504F30">
              <w:rPr>
                <w:rFonts w:eastAsia="Calibri" w:cs="Calibri"/>
                <w:szCs w:val="24"/>
              </w:rPr>
              <w:t xml:space="preserve"> Present)</w:t>
            </w:r>
          </w:p>
          <w:p w14:paraId="1A794D04" w14:textId="7F3CF2CD" w:rsidR="00381699" w:rsidRPr="00504F30" w:rsidRDefault="00381699" w:rsidP="00381699">
            <w:pPr>
              <w:spacing w:line="276" w:lineRule="auto"/>
              <w:jc w:val="both"/>
              <w:rPr>
                <w:rFonts w:eastAsia="Calibri" w:cs="Calibri"/>
                <w:szCs w:val="24"/>
              </w:rPr>
            </w:pPr>
            <w:r w:rsidRPr="00504F30">
              <w:rPr>
                <w:rFonts w:eastAsia="Calibri" w:cs="Calibri"/>
                <w:szCs w:val="24"/>
              </w:rPr>
              <w:t xml:space="preserve">State of South Carolina (2005 </w:t>
            </w:r>
            <w:r>
              <w:rPr>
                <w:rFonts w:eastAsia="Calibri" w:cs="Calibri"/>
                <w:szCs w:val="24"/>
              </w:rPr>
              <w:t>to</w:t>
            </w:r>
            <w:r w:rsidRPr="00504F30">
              <w:rPr>
                <w:rFonts w:eastAsia="Calibri" w:cs="Calibri"/>
                <w:szCs w:val="24"/>
              </w:rPr>
              <w:t xml:space="preserve"> Present)</w:t>
            </w:r>
          </w:p>
          <w:p w14:paraId="5A999DDE" w14:textId="4D25DC54" w:rsidR="00CA32D2" w:rsidRPr="00504F30" w:rsidRDefault="00381699" w:rsidP="00504F30">
            <w:pPr>
              <w:spacing w:line="276" w:lineRule="auto"/>
              <w:jc w:val="both"/>
              <w:rPr>
                <w:rFonts w:eastAsia="Calibri" w:cs="Calibri"/>
                <w:szCs w:val="24"/>
              </w:rPr>
            </w:pPr>
            <w:r w:rsidRPr="00504F30">
              <w:rPr>
                <w:rFonts w:eastAsia="Calibri" w:cs="Calibri"/>
                <w:szCs w:val="24"/>
              </w:rPr>
              <w:t xml:space="preserve">State of Kentucky (2007 </w:t>
            </w:r>
            <w:r>
              <w:rPr>
                <w:rFonts w:eastAsia="Calibri" w:cs="Calibri"/>
                <w:szCs w:val="24"/>
              </w:rPr>
              <w:t>to</w:t>
            </w:r>
            <w:r w:rsidRPr="00504F30">
              <w:rPr>
                <w:rFonts w:eastAsia="Calibri" w:cs="Calibri"/>
                <w:szCs w:val="24"/>
              </w:rPr>
              <w:t xml:space="preserve"> Present)</w:t>
            </w:r>
          </w:p>
          <w:p w14:paraId="2A258C5E" w14:textId="764EB17A" w:rsidR="419926F4" w:rsidRPr="00504F30" w:rsidRDefault="0045074D" w:rsidP="00504F30">
            <w:pPr>
              <w:spacing w:line="276" w:lineRule="auto"/>
              <w:jc w:val="both"/>
              <w:rPr>
                <w:rFonts w:eastAsia="Calibri" w:cs="Calibri"/>
                <w:szCs w:val="24"/>
              </w:rPr>
            </w:pPr>
            <w:r w:rsidRPr="00504F30">
              <w:rPr>
                <w:rFonts w:eastAsia="Calibri" w:cs="Calibri"/>
                <w:szCs w:val="24"/>
              </w:rPr>
              <w:t xml:space="preserve">State of </w:t>
            </w:r>
            <w:r w:rsidR="419926F4" w:rsidRPr="00504F30">
              <w:rPr>
                <w:rFonts w:eastAsia="Calibri" w:cs="Calibri"/>
                <w:szCs w:val="24"/>
              </w:rPr>
              <w:t>Arkansas (2009</w:t>
            </w:r>
            <w:r w:rsidRPr="00504F30">
              <w:rPr>
                <w:rFonts w:eastAsia="Calibri" w:cs="Calibri"/>
                <w:szCs w:val="24"/>
              </w:rPr>
              <w:t xml:space="preserve"> </w:t>
            </w:r>
            <w:r w:rsidR="00381699">
              <w:rPr>
                <w:rFonts w:eastAsia="Calibri" w:cs="Calibri"/>
                <w:szCs w:val="24"/>
              </w:rPr>
              <w:t>to</w:t>
            </w:r>
            <w:r w:rsidRPr="00504F30">
              <w:rPr>
                <w:rFonts w:eastAsia="Calibri" w:cs="Calibri"/>
                <w:szCs w:val="24"/>
              </w:rPr>
              <w:t xml:space="preserve"> Present</w:t>
            </w:r>
            <w:r w:rsidR="419926F4" w:rsidRPr="00504F30">
              <w:rPr>
                <w:rFonts w:eastAsia="Calibri" w:cs="Calibri"/>
                <w:szCs w:val="24"/>
              </w:rPr>
              <w:t>)</w:t>
            </w:r>
          </w:p>
          <w:p w14:paraId="7DF44548" w14:textId="2B20BB36" w:rsidR="419926F4" w:rsidRDefault="0045074D" w:rsidP="00504F30">
            <w:pPr>
              <w:spacing w:line="276" w:lineRule="auto"/>
              <w:jc w:val="both"/>
              <w:rPr>
                <w:rFonts w:eastAsia="Calibri" w:cs="Calibri"/>
                <w:szCs w:val="24"/>
              </w:rPr>
            </w:pPr>
            <w:r w:rsidRPr="00504F30">
              <w:rPr>
                <w:rFonts w:eastAsia="Calibri" w:cs="Calibri"/>
                <w:szCs w:val="24"/>
              </w:rPr>
              <w:t xml:space="preserve">State of </w:t>
            </w:r>
            <w:r w:rsidR="419926F4" w:rsidRPr="00504F30">
              <w:rPr>
                <w:rFonts w:eastAsia="Calibri" w:cs="Calibri"/>
                <w:szCs w:val="24"/>
              </w:rPr>
              <w:t>Georgia (2019</w:t>
            </w:r>
            <w:r w:rsidRPr="00504F30">
              <w:rPr>
                <w:rFonts w:eastAsia="Calibri" w:cs="Calibri"/>
                <w:szCs w:val="24"/>
              </w:rPr>
              <w:t xml:space="preserve"> </w:t>
            </w:r>
            <w:r w:rsidR="00381699">
              <w:rPr>
                <w:rFonts w:eastAsia="Calibri" w:cs="Calibri"/>
                <w:szCs w:val="24"/>
              </w:rPr>
              <w:t>to</w:t>
            </w:r>
            <w:r w:rsidRPr="00504F30">
              <w:rPr>
                <w:rFonts w:eastAsia="Calibri" w:cs="Calibri"/>
                <w:szCs w:val="24"/>
              </w:rPr>
              <w:t xml:space="preserve"> Present</w:t>
            </w:r>
            <w:r w:rsidR="419926F4" w:rsidRPr="00504F30">
              <w:rPr>
                <w:rFonts w:eastAsia="Calibri" w:cs="Calibri"/>
                <w:szCs w:val="24"/>
              </w:rPr>
              <w:t>)</w:t>
            </w:r>
          </w:p>
          <w:p w14:paraId="574FC18A" w14:textId="77777777" w:rsidR="00381699" w:rsidRPr="00504F30" w:rsidRDefault="00381699" w:rsidP="00504F30">
            <w:pPr>
              <w:spacing w:line="276" w:lineRule="auto"/>
              <w:jc w:val="both"/>
              <w:rPr>
                <w:rFonts w:eastAsia="Calibri" w:cs="Calibri"/>
                <w:szCs w:val="24"/>
              </w:rPr>
            </w:pPr>
          </w:p>
          <w:p w14:paraId="653B1C46" w14:textId="0D5DE912" w:rsidR="419926F4" w:rsidRPr="00504F30" w:rsidRDefault="00B166E6" w:rsidP="00504F30">
            <w:pPr>
              <w:spacing w:line="276" w:lineRule="auto"/>
              <w:jc w:val="both"/>
              <w:rPr>
                <w:rFonts w:eastAsia="Calibri" w:cs="Calibri"/>
                <w:szCs w:val="24"/>
              </w:rPr>
            </w:pPr>
            <w:r w:rsidRPr="00504F30">
              <w:rPr>
                <w:rFonts w:eastAsia="Calibri" w:cs="Calibri"/>
                <w:szCs w:val="24"/>
              </w:rPr>
              <w:t>BIS</w:t>
            </w:r>
            <w:r w:rsidR="009B5E9C">
              <w:rPr>
                <w:rFonts w:eastAsia="Calibri" w:cs="Calibri"/>
                <w:szCs w:val="24"/>
              </w:rPr>
              <w:t>’</w:t>
            </w:r>
            <w:r w:rsidR="005454DD" w:rsidRPr="00504F30">
              <w:rPr>
                <w:rFonts w:eastAsia="Calibri" w:cs="Calibri"/>
                <w:szCs w:val="24"/>
              </w:rPr>
              <w:t xml:space="preserve"> range of </w:t>
            </w:r>
            <w:r w:rsidR="419926F4" w:rsidRPr="00504F30">
              <w:rPr>
                <w:rFonts w:eastAsia="Calibri" w:cs="Calibri"/>
                <w:szCs w:val="24"/>
              </w:rPr>
              <w:t xml:space="preserve">services </w:t>
            </w:r>
            <w:r w:rsidR="001936D0" w:rsidRPr="00504F30">
              <w:rPr>
                <w:rFonts w:eastAsia="Calibri" w:cs="Calibri"/>
                <w:szCs w:val="24"/>
              </w:rPr>
              <w:t xml:space="preserve">to government </w:t>
            </w:r>
            <w:r w:rsidR="419926F4" w:rsidRPr="00504F30">
              <w:rPr>
                <w:rFonts w:eastAsia="Calibri" w:cs="Calibri"/>
                <w:szCs w:val="24"/>
              </w:rPr>
              <w:t>include</w:t>
            </w:r>
            <w:r w:rsidR="001936D0" w:rsidRPr="00504F30">
              <w:rPr>
                <w:rFonts w:eastAsia="Calibri" w:cs="Calibri"/>
                <w:szCs w:val="24"/>
              </w:rPr>
              <w:t>s</w:t>
            </w:r>
            <w:r w:rsidR="419926F4" w:rsidRPr="00504F30">
              <w:rPr>
                <w:rFonts w:eastAsia="Calibri" w:cs="Calibri"/>
                <w:szCs w:val="24"/>
              </w:rPr>
              <w:t>:</w:t>
            </w:r>
          </w:p>
          <w:p w14:paraId="7F07B881" w14:textId="1A459BBC" w:rsidR="419926F4" w:rsidRPr="00504F30" w:rsidRDefault="419926F4" w:rsidP="00504F30">
            <w:pPr>
              <w:pStyle w:val="ListParagraph"/>
              <w:numPr>
                <w:ilvl w:val="0"/>
                <w:numId w:val="8"/>
              </w:numPr>
              <w:spacing w:line="276" w:lineRule="auto"/>
              <w:jc w:val="both"/>
              <w:rPr>
                <w:rFonts w:eastAsia="Calibri" w:cs="Calibri"/>
                <w:szCs w:val="24"/>
              </w:rPr>
            </w:pPr>
            <w:r w:rsidRPr="00504F30">
              <w:rPr>
                <w:rFonts w:eastAsia="Calibri" w:cs="Calibri"/>
                <w:szCs w:val="24"/>
              </w:rPr>
              <w:t>Vehicle Title &amp; Registration System (VTRS), including the Inventory Management System</w:t>
            </w:r>
            <w:r w:rsidR="004E3285">
              <w:rPr>
                <w:rFonts w:eastAsia="Calibri" w:cs="Calibri"/>
                <w:szCs w:val="24"/>
              </w:rPr>
              <w:t>.</w:t>
            </w:r>
          </w:p>
          <w:p w14:paraId="616C1DA6" w14:textId="1E7F7203" w:rsidR="419926F4" w:rsidRPr="00504F30" w:rsidRDefault="419926F4" w:rsidP="00504F30">
            <w:pPr>
              <w:pStyle w:val="ListParagraph"/>
              <w:numPr>
                <w:ilvl w:val="0"/>
                <w:numId w:val="8"/>
              </w:numPr>
              <w:spacing w:line="276" w:lineRule="auto"/>
              <w:jc w:val="both"/>
              <w:rPr>
                <w:rFonts w:eastAsia="Calibri" w:cs="Calibri"/>
                <w:szCs w:val="24"/>
              </w:rPr>
            </w:pPr>
            <w:r w:rsidRPr="00504F30">
              <w:rPr>
                <w:rFonts w:eastAsia="Calibri" w:cs="Calibri"/>
                <w:szCs w:val="24"/>
              </w:rPr>
              <w:t>Inventory Management System (IMS)</w:t>
            </w:r>
            <w:r w:rsidR="004E3285">
              <w:rPr>
                <w:rFonts w:eastAsia="Calibri" w:cs="Calibri"/>
                <w:szCs w:val="24"/>
              </w:rPr>
              <w:t>.</w:t>
            </w:r>
          </w:p>
          <w:p w14:paraId="7758E8CD" w14:textId="525E7B51" w:rsidR="419926F4" w:rsidRPr="00504F30" w:rsidRDefault="419926F4" w:rsidP="00504F30">
            <w:pPr>
              <w:pStyle w:val="ListParagraph"/>
              <w:numPr>
                <w:ilvl w:val="0"/>
                <w:numId w:val="8"/>
              </w:numPr>
              <w:spacing w:line="276" w:lineRule="auto"/>
              <w:jc w:val="both"/>
              <w:rPr>
                <w:rFonts w:eastAsia="Calibri" w:cs="Calibri"/>
                <w:szCs w:val="24"/>
              </w:rPr>
            </w:pPr>
            <w:r w:rsidRPr="00504F30">
              <w:rPr>
                <w:rFonts w:eastAsia="Calibri" w:cs="Calibri"/>
                <w:szCs w:val="24"/>
              </w:rPr>
              <w:t>Electronic Insurance Verification System (EIVS)</w:t>
            </w:r>
            <w:r w:rsidR="004E3285">
              <w:rPr>
                <w:rFonts w:eastAsia="Calibri" w:cs="Calibri"/>
                <w:szCs w:val="24"/>
              </w:rPr>
              <w:t>.</w:t>
            </w:r>
            <w:r w:rsidRPr="00504F30">
              <w:rPr>
                <w:rFonts w:eastAsia="Calibri" w:cs="Calibri"/>
                <w:szCs w:val="24"/>
              </w:rPr>
              <w:t xml:space="preserve"> </w:t>
            </w:r>
          </w:p>
          <w:p w14:paraId="49465250" w14:textId="1503EB17" w:rsidR="419926F4" w:rsidRPr="00504F30" w:rsidRDefault="419926F4" w:rsidP="00504F30">
            <w:pPr>
              <w:pStyle w:val="ListParagraph"/>
              <w:numPr>
                <w:ilvl w:val="0"/>
                <w:numId w:val="8"/>
              </w:numPr>
              <w:spacing w:line="276" w:lineRule="auto"/>
              <w:jc w:val="both"/>
              <w:rPr>
                <w:rFonts w:eastAsia="Calibri" w:cs="Calibri"/>
                <w:szCs w:val="24"/>
              </w:rPr>
            </w:pPr>
            <w:r w:rsidRPr="00504F30">
              <w:rPr>
                <w:rFonts w:eastAsia="Calibri" w:cs="Calibri"/>
                <w:szCs w:val="24"/>
              </w:rPr>
              <w:t>Dealer Drive-Out System (EZ Tag)</w:t>
            </w:r>
            <w:r w:rsidR="004E3285">
              <w:rPr>
                <w:rFonts w:eastAsia="Calibri" w:cs="Calibri"/>
                <w:szCs w:val="24"/>
              </w:rPr>
              <w:t>.</w:t>
            </w:r>
            <w:r w:rsidRPr="00504F30">
              <w:rPr>
                <w:rFonts w:eastAsia="Calibri" w:cs="Calibri"/>
                <w:szCs w:val="24"/>
              </w:rPr>
              <w:t xml:space="preserve"> </w:t>
            </w:r>
          </w:p>
          <w:p w14:paraId="0B31503C" w14:textId="1FC2F37E" w:rsidR="419926F4" w:rsidRPr="00504F30" w:rsidRDefault="419926F4" w:rsidP="00504F30">
            <w:pPr>
              <w:pStyle w:val="ListParagraph"/>
              <w:numPr>
                <w:ilvl w:val="0"/>
                <w:numId w:val="8"/>
              </w:numPr>
              <w:spacing w:line="276" w:lineRule="auto"/>
              <w:jc w:val="both"/>
              <w:rPr>
                <w:rFonts w:eastAsia="Calibri" w:cs="Calibri"/>
                <w:szCs w:val="24"/>
              </w:rPr>
            </w:pPr>
            <w:r w:rsidRPr="00504F30">
              <w:rPr>
                <w:rFonts w:eastAsia="Calibri" w:cs="Calibri"/>
                <w:szCs w:val="24"/>
              </w:rPr>
              <w:t>Auto Assistant App</w:t>
            </w:r>
            <w:r w:rsidR="004E3285">
              <w:rPr>
                <w:rFonts w:eastAsia="Calibri" w:cs="Calibri"/>
                <w:szCs w:val="24"/>
              </w:rPr>
              <w:t>.</w:t>
            </w:r>
            <w:r w:rsidRPr="00504F30">
              <w:rPr>
                <w:rFonts w:eastAsia="Calibri" w:cs="Calibri"/>
                <w:szCs w:val="24"/>
              </w:rPr>
              <w:t xml:space="preserve"> </w:t>
            </w:r>
          </w:p>
          <w:p w14:paraId="6AF18440" w14:textId="3E9CC875" w:rsidR="419926F4" w:rsidRPr="00504F30" w:rsidRDefault="419926F4" w:rsidP="00504F30">
            <w:pPr>
              <w:pStyle w:val="ListParagraph"/>
              <w:numPr>
                <w:ilvl w:val="0"/>
                <w:numId w:val="8"/>
              </w:numPr>
              <w:spacing w:line="276" w:lineRule="auto"/>
              <w:jc w:val="both"/>
              <w:rPr>
                <w:rFonts w:eastAsia="Calibri" w:cs="Calibri"/>
                <w:szCs w:val="24"/>
              </w:rPr>
            </w:pPr>
            <w:r w:rsidRPr="00504F30">
              <w:rPr>
                <w:rFonts w:eastAsia="Calibri" w:cs="Calibri"/>
                <w:szCs w:val="24"/>
              </w:rPr>
              <w:t>Land Records Management software (The Registry)</w:t>
            </w:r>
            <w:r w:rsidR="004E3285">
              <w:rPr>
                <w:rFonts w:eastAsia="Calibri" w:cs="Calibri"/>
                <w:szCs w:val="24"/>
              </w:rPr>
              <w:t>.</w:t>
            </w:r>
            <w:r w:rsidRPr="00504F30">
              <w:rPr>
                <w:rFonts w:eastAsia="Calibri" w:cs="Calibri"/>
                <w:szCs w:val="24"/>
              </w:rPr>
              <w:t xml:space="preserve"> </w:t>
            </w:r>
          </w:p>
          <w:p w14:paraId="266A3391" w14:textId="422A54FA" w:rsidR="419926F4" w:rsidRPr="00504F30" w:rsidRDefault="419926F4" w:rsidP="00504F30">
            <w:pPr>
              <w:pStyle w:val="ListParagraph"/>
              <w:numPr>
                <w:ilvl w:val="0"/>
                <w:numId w:val="8"/>
              </w:numPr>
              <w:spacing w:line="276" w:lineRule="auto"/>
              <w:jc w:val="both"/>
              <w:rPr>
                <w:rFonts w:eastAsia="Calibri" w:cs="Calibri"/>
                <w:szCs w:val="24"/>
              </w:rPr>
            </w:pPr>
            <w:r w:rsidRPr="00504F30">
              <w:rPr>
                <w:rFonts w:eastAsia="Calibri" w:cs="Calibri"/>
                <w:szCs w:val="24"/>
              </w:rPr>
              <w:t xml:space="preserve">Tax and CAMA </w:t>
            </w:r>
            <w:r w:rsidR="003056B1">
              <w:rPr>
                <w:rFonts w:eastAsia="Calibri" w:cs="Calibri"/>
                <w:szCs w:val="24"/>
              </w:rPr>
              <w:t>S</w:t>
            </w:r>
            <w:r w:rsidRPr="00504F30">
              <w:rPr>
                <w:rFonts w:eastAsia="Calibri" w:cs="Calibri"/>
                <w:szCs w:val="24"/>
              </w:rPr>
              <w:t>oftware</w:t>
            </w:r>
            <w:r w:rsidR="004E3285">
              <w:rPr>
                <w:rFonts w:eastAsia="Calibri" w:cs="Calibri"/>
                <w:szCs w:val="24"/>
              </w:rPr>
              <w:t>.</w:t>
            </w:r>
          </w:p>
          <w:p w14:paraId="21CB8953" w14:textId="13C457CB" w:rsidR="419926F4" w:rsidRPr="00504F30" w:rsidRDefault="419926F4" w:rsidP="00504F30">
            <w:pPr>
              <w:pStyle w:val="ListParagraph"/>
              <w:numPr>
                <w:ilvl w:val="0"/>
                <w:numId w:val="8"/>
              </w:numPr>
              <w:spacing w:line="276" w:lineRule="auto"/>
              <w:jc w:val="both"/>
              <w:rPr>
                <w:rFonts w:eastAsia="Calibri" w:cs="Calibri"/>
                <w:szCs w:val="24"/>
              </w:rPr>
            </w:pPr>
            <w:r w:rsidRPr="00504F30">
              <w:rPr>
                <w:rFonts w:eastAsia="Calibri" w:cs="Calibri"/>
                <w:szCs w:val="24"/>
              </w:rPr>
              <w:t>PCI Credit Card Payment Solutions</w:t>
            </w:r>
            <w:r w:rsidR="004E3285">
              <w:rPr>
                <w:rFonts w:eastAsia="Calibri" w:cs="Calibri"/>
                <w:szCs w:val="24"/>
              </w:rPr>
              <w:t>.</w:t>
            </w:r>
          </w:p>
          <w:p w14:paraId="604D026B" w14:textId="28D3B443" w:rsidR="419926F4" w:rsidRPr="00504F30" w:rsidRDefault="419926F4" w:rsidP="00504F30">
            <w:pPr>
              <w:pStyle w:val="ListParagraph"/>
              <w:numPr>
                <w:ilvl w:val="0"/>
                <w:numId w:val="8"/>
              </w:numPr>
              <w:spacing w:line="276" w:lineRule="auto"/>
              <w:jc w:val="both"/>
              <w:rPr>
                <w:rFonts w:eastAsia="Calibri" w:cs="Calibri"/>
                <w:szCs w:val="24"/>
              </w:rPr>
            </w:pPr>
            <w:r w:rsidRPr="00504F30">
              <w:rPr>
                <w:rFonts w:eastAsia="Calibri" w:cs="Calibri"/>
                <w:szCs w:val="24"/>
              </w:rPr>
              <w:t>KIOSKs</w:t>
            </w:r>
            <w:r w:rsidR="004E3285">
              <w:rPr>
                <w:rFonts w:eastAsia="Calibri" w:cs="Calibri"/>
                <w:szCs w:val="24"/>
              </w:rPr>
              <w:t>.</w:t>
            </w:r>
          </w:p>
          <w:p w14:paraId="6B3DC290" w14:textId="486E2881" w:rsidR="6FC2907D" w:rsidRPr="00504F30" w:rsidRDefault="6FC2907D" w:rsidP="00504F30">
            <w:pPr>
              <w:spacing w:line="276" w:lineRule="auto"/>
              <w:jc w:val="both"/>
              <w:rPr>
                <w:rFonts w:cs="Calibri"/>
                <w:szCs w:val="24"/>
              </w:rPr>
            </w:pPr>
          </w:p>
          <w:p w14:paraId="7CF7023F" w14:textId="09F65518" w:rsidR="419926F4" w:rsidRPr="00504F30" w:rsidRDefault="419926F4" w:rsidP="00504F30">
            <w:pPr>
              <w:spacing w:line="276" w:lineRule="auto"/>
              <w:jc w:val="both"/>
              <w:rPr>
                <w:rFonts w:eastAsia="Calibri" w:cs="Calibri"/>
                <w:szCs w:val="24"/>
              </w:rPr>
            </w:pPr>
            <w:r w:rsidRPr="00504F30">
              <w:rPr>
                <w:rFonts w:eastAsia="Calibri" w:cs="Calibri"/>
                <w:szCs w:val="24"/>
              </w:rPr>
              <w:t>For comparison purposes, the VTRS</w:t>
            </w:r>
            <w:r w:rsidR="003056B1">
              <w:rPr>
                <w:rFonts w:eastAsia="Calibri" w:cs="Calibri"/>
                <w:szCs w:val="24"/>
              </w:rPr>
              <w:t>,</w:t>
            </w:r>
            <w:r w:rsidRPr="00504F30">
              <w:rPr>
                <w:rFonts w:eastAsia="Calibri" w:cs="Calibri"/>
                <w:szCs w:val="24"/>
              </w:rPr>
              <w:t xml:space="preserve"> IMS and EZ</w:t>
            </w:r>
            <w:r w:rsidR="003056B1">
              <w:rPr>
                <w:rFonts w:eastAsia="Calibri" w:cs="Calibri"/>
                <w:szCs w:val="24"/>
              </w:rPr>
              <w:t>-</w:t>
            </w:r>
            <w:r w:rsidRPr="00504F30">
              <w:rPr>
                <w:rFonts w:eastAsia="Calibri" w:cs="Calibri"/>
                <w:szCs w:val="24"/>
              </w:rPr>
              <w:t xml:space="preserve">Tag services most closely match systems requested in this RFP.  It should be noted that VTRS’ robust Inventory Management System module is capable of expansion far beyond motor vehicle functions, which may be valuable to the </w:t>
            </w:r>
            <w:r w:rsidR="002B78B1" w:rsidRPr="00504F30">
              <w:rPr>
                <w:rFonts w:eastAsia="Calibri" w:cs="Calibri"/>
                <w:szCs w:val="24"/>
              </w:rPr>
              <w:t>S</w:t>
            </w:r>
            <w:r w:rsidRPr="00504F30">
              <w:rPr>
                <w:rFonts w:eastAsia="Calibri" w:cs="Calibri"/>
                <w:szCs w:val="24"/>
              </w:rPr>
              <w:t xml:space="preserve">tate </w:t>
            </w:r>
            <w:r w:rsidR="002B78B1" w:rsidRPr="00504F30">
              <w:rPr>
                <w:rFonts w:eastAsia="Calibri" w:cs="Calibri"/>
                <w:szCs w:val="24"/>
              </w:rPr>
              <w:t>of Indiana</w:t>
            </w:r>
            <w:r w:rsidRPr="00504F30">
              <w:rPr>
                <w:rFonts w:eastAsia="Calibri" w:cs="Calibri"/>
                <w:szCs w:val="24"/>
              </w:rPr>
              <w:t xml:space="preserve"> in the future.</w:t>
            </w:r>
          </w:p>
          <w:p w14:paraId="445472E1" w14:textId="7858CB10" w:rsidR="419926F4" w:rsidRPr="00504F30" w:rsidRDefault="419926F4" w:rsidP="00504F30">
            <w:pPr>
              <w:spacing w:line="276" w:lineRule="auto"/>
              <w:jc w:val="both"/>
              <w:rPr>
                <w:rFonts w:eastAsia="Calibri" w:cs="Calibri"/>
                <w:szCs w:val="24"/>
              </w:rPr>
            </w:pPr>
            <w:r w:rsidRPr="00504F30">
              <w:rPr>
                <w:rFonts w:eastAsia="Calibri" w:cs="Calibri"/>
                <w:szCs w:val="24"/>
              </w:rPr>
              <w:t xml:space="preserve"> </w:t>
            </w:r>
          </w:p>
          <w:p w14:paraId="52A9729C" w14:textId="08DAE126" w:rsidR="419926F4" w:rsidRPr="00504F30" w:rsidRDefault="419926F4" w:rsidP="00504F30">
            <w:pPr>
              <w:spacing w:line="276" w:lineRule="auto"/>
              <w:jc w:val="both"/>
              <w:rPr>
                <w:rFonts w:eastAsia="Calibri" w:cs="Calibri"/>
                <w:szCs w:val="24"/>
                <w:u w:val="single"/>
              </w:rPr>
            </w:pPr>
            <w:r w:rsidRPr="00504F30">
              <w:rPr>
                <w:rFonts w:eastAsia="Calibri" w:cs="Calibri"/>
                <w:szCs w:val="24"/>
                <w:u w:val="single"/>
              </w:rPr>
              <w:t>Vehicle Title and Registration Solution</w:t>
            </w:r>
            <w:r w:rsidR="000A714C">
              <w:rPr>
                <w:rFonts w:eastAsia="Calibri" w:cs="Calibri"/>
                <w:szCs w:val="24"/>
                <w:u w:val="single"/>
              </w:rPr>
              <w:t xml:space="preserve"> (VTRS)</w:t>
            </w:r>
          </w:p>
          <w:p w14:paraId="5C6AE9AA" w14:textId="62D32B6B" w:rsidR="419926F4" w:rsidRPr="00504F30" w:rsidRDefault="419926F4" w:rsidP="00504F30">
            <w:pPr>
              <w:spacing w:line="276" w:lineRule="auto"/>
              <w:jc w:val="both"/>
              <w:rPr>
                <w:rFonts w:eastAsia="Calibri" w:cs="Calibri"/>
                <w:szCs w:val="24"/>
              </w:rPr>
            </w:pPr>
            <w:r w:rsidRPr="00504F30">
              <w:rPr>
                <w:rFonts w:eastAsia="Calibri" w:cs="Calibri"/>
                <w:szCs w:val="24"/>
              </w:rPr>
              <w:t>With the adoption of the VTRS system in Tennessee, VTRS provide</w:t>
            </w:r>
            <w:r w:rsidR="00A16930" w:rsidRPr="00504F30">
              <w:rPr>
                <w:rFonts w:eastAsia="Calibri" w:cs="Calibri"/>
                <w:szCs w:val="24"/>
              </w:rPr>
              <w:t>s</w:t>
            </w:r>
            <w:r w:rsidRPr="00504F30">
              <w:rPr>
                <w:rFonts w:eastAsia="Calibri" w:cs="Calibri"/>
                <w:szCs w:val="24"/>
              </w:rPr>
              <w:t xml:space="preserve"> a proven, robust</w:t>
            </w:r>
            <w:r w:rsidR="00C35936" w:rsidRPr="00504F30">
              <w:rPr>
                <w:rFonts w:eastAsia="Calibri" w:cs="Calibri"/>
                <w:szCs w:val="24"/>
              </w:rPr>
              <w:t>,</w:t>
            </w:r>
            <w:r w:rsidRPr="00504F30">
              <w:rPr>
                <w:rFonts w:eastAsia="Calibri" w:cs="Calibri"/>
                <w:szCs w:val="24"/>
              </w:rPr>
              <w:t xml:space="preserve"> and turnkey inventory management system.  This software package’s modular design allows efficient and flexible integration with state Title and Registration systems.  Currently managing and printing over 6.5 million vehicle registrations each year, the BIS system handles purchase orders, order procedures, status tracking, and reporting for millions of plates issued from 98 different locations with proficiency.  </w:t>
            </w:r>
          </w:p>
          <w:p w14:paraId="20E70B9F" w14:textId="59409E05" w:rsidR="419926F4" w:rsidRPr="00504F30" w:rsidRDefault="419926F4" w:rsidP="00504F30">
            <w:pPr>
              <w:spacing w:line="276" w:lineRule="auto"/>
              <w:jc w:val="both"/>
              <w:rPr>
                <w:rFonts w:eastAsia="Calibri" w:cs="Calibri"/>
                <w:szCs w:val="24"/>
              </w:rPr>
            </w:pPr>
            <w:r w:rsidRPr="00504F30">
              <w:rPr>
                <w:rFonts w:eastAsia="Calibri" w:cs="Calibri"/>
                <w:szCs w:val="24"/>
              </w:rPr>
              <w:t xml:space="preserve"> </w:t>
            </w:r>
          </w:p>
          <w:p w14:paraId="70EEF74A" w14:textId="57369DED" w:rsidR="419926F4" w:rsidRPr="00504F30" w:rsidRDefault="419926F4" w:rsidP="00504F30">
            <w:pPr>
              <w:spacing w:line="276" w:lineRule="auto"/>
              <w:jc w:val="both"/>
              <w:rPr>
                <w:rFonts w:eastAsia="Calibri" w:cs="Calibri"/>
                <w:szCs w:val="24"/>
              </w:rPr>
            </w:pPr>
            <w:r w:rsidRPr="00504F30">
              <w:rPr>
                <w:rFonts w:eastAsia="Calibri" w:cs="Calibri"/>
                <w:szCs w:val="24"/>
              </w:rPr>
              <w:t xml:space="preserve">The sophisticated VTRS solution, the system of choice in Tennessee County Clerk offices since 1987, features:  </w:t>
            </w:r>
          </w:p>
          <w:p w14:paraId="03905588" w14:textId="57676E7B" w:rsidR="419926F4" w:rsidRPr="00504F30" w:rsidRDefault="419926F4" w:rsidP="00504F30">
            <w:pPr>
              <w:pStyle w:val="ListParagraph"/>
              <w:numPr>
                <w:ilvl w:val="0"/>
                <w:numId w:val="7"/>
              </w:numPr>
              <w:spacing w:line="276" w:lineRule="auto"/>
              <w:jc w:val="both"/>
              <w:rPr>
                <w:rFonts w:eastAsia="Calibri" w:cs="Calibri"/>
                <w:szCs w:val="24"/>
              </w:rPr>
            </w:pPr>
            <w:r w:rsidRPr="00504F30">
              <w:rPr>
                <w:rFonts w:eastAsia="Calibri" w:cs="Calibri"/>
                <w:szCs w:val="24"/>
              </w:rPr>
              <w:t>Real-time motor vehicle titling and registration functions</w:t>
            </w:r>
            <w:r w:rsidR="004E3285">
              <w:rPr>
                <w:rFonts w:eastAsia="Calibri" w:cs="Calibri"/>
                <w:szCs w:val="24"/>
              </w:rPr>
              <w:t>.</w:t>
            </w:r>
          </w:p>
          <w:p w14:paraId="6B05F0BD" w14:textId="7B742913" w:rsidR="419926F4" w:rsidRPr="00504F30" w:rsidRDefault="419926F4" w:rsidP="00504F30">
            <w:pPr>
              <w:pStyle w:val="ListParagraph"/>
              <w:numPr>
                <w:ilvl w:val="0"/>
                <w:numId w:val="7"/>
              </w:numPr>
              <w:spacing w:line="276" w:lineRule="auto"/>
              <w:jc w:val="both"/>
              <w:rPr>
                <w:rFonts w:eastAsia="Calibri" w:cs="Calibri"/>
                <w:szCs w:val="24"/>
              </w:rPr>
            </w:pPr>
            <w:r w:rsidRPr="00504F30">
              <w:rPr>
                <w:rFonts w:eastAsia="Calibri" w:cs="Calibri"/>
                <w:szCs w:val="24"/>
              </w:rPr>
              <w:t>Inventory management (plates, title control numbers, placards, temporary tags, print-on-demand registrations, decals, etc.)</w:t>
            </w:r>
            <w:r w:rsidR="004E3285">
              <w:rPr>
                <w:rFonts w:eastAsia="Calibri" w:cs="Calibri"/>
                <w:szCs w:val="24"/>
              </w:rPr>
              <w:t>.</w:t>
            </w:r>
            <w:r w:rsidRPr="00504F30">
              <w:rPr>
                <w:rFonts w:eastAsia="Calibri" w:cs="Calibri"/>
                <w:szCs w:val="24"/>
              </w:rPr>
              <w:t xml:space="preserve"> </w:t>
            </w:r>
          </w:p>
          <w:p w14:paraId="6ED568A9" w14:textId="3258BD6E" w:rsidR="419926F4" w:rsidRPr="00504F30" w:rsidRDefault="419926F4" w:rsidP="00504F30">
            <w:pPr>
              <w:pStyle w:val="ListParagraph"/>
              <w:numPr>
                <w:ilvl w:val="0"/>
                <w:numId w:val="7"/>
              </w:numPr>
              <w:spacing w:line="276" w:lineRule="auto"/>
              <w:jc w:val="both"/>
              <w:rPr>
                <w:rFonts w:eastAsia="Calibri" w:cs="Calibri"/>
                <w:szCs w:val="24"/>
              </w:rPr>
            </w:pPr>
            <w:r w:rsidRPr="00504F30">
              <w:rPr>
                <w:rFonts w:eastAsia="Calibri" w:cs="Calibri"/>
                <w:szCs w:val="24"/>
              </w:rPr>
              <w:t>Online services options</w:t>
            </w:r>
            <w:r w:rsidR="004E3285">
              <w:rPr>
                <w:rFonts w:eastAsia="Calibri" w:cs="Calibri"/>
                <w:szCs w:val="24"/>
              </w:rPr>
              <w:t>.</w:t>
            </w:r>
            <w:r w:rsidRPr="00504F30">
              <w:rPr>
                <w:rFonts w:eastAsia="Calibri" w:cs="Calibri"/>
                <w:szCs w:val="24"/>
              </w:rPr>
              <w:t xml:space="preserve"> </w:t>
            </w:r>
          </w:p>
          <w:p w14:paraId="7F9CF17D" w14:textId="116804CC" w:rsidR="419926F4" w:rsidRPr="00504F30" w:rsidRDefault="419926F4" w:rsidP="00504F30">
            <w:pPr>
              <w:pStyle w:val="ListParagraph"/>
              <w:numPr>
                <w:ilvl w:val="0"/>
                <w:numId w:val="7"/>
              </w:numPr>
              <w:spacing w:line="276" w:lineRule="auto"/>
              <w:jc w:val="both"/>
              <w:rPr>
                <w:rFonts w:eastAsia="Calibri" w:cs="Calibri"/>
                <w:szCs w:val="24"/>
              </w:rPr>
            </w:pPr>
            <w:r w:rsidRPr="00504F30">
              <w:rPr>
                <w:rFonts w:eastAsia="Calibri" w:cs="Calibri"/>
                <w:szCs w:val="24"/>
              </w:rPr>
              <w:t>Business tax and boat tax features</w:t>
            </w:r>
            <w:r w:rsidR="004E3285">
              <w:rPr>
                <w:rFonts w:eastAsia="Calibri" w:cs="Calibri"/>
                <w:szCs w:val="24"/>
              </w:rPr>
              <w:t>.</w:t>
            </w:r>
          </w:p>
          <w:p w14:paraId="360ADCAC" w14:textId="5E8CC5CC" w:rsidR="419926F4" w:rsidRPr="00504F30" w:rsidRDefault="419926F4" w:rsidP="00504F30">
            <w:pPr>
              <w:pStyle w:val="ListParagraph"/>
              <w:numPr>
                <w:ilvl w:val="0"/>
                <w:numId w:val="7"/>
              </w:numPr>
              <w:spacing w:line="276" w:lineRule="auto"/>
              <w:jc w:val="both"/>
              <w:rPr>
                <w:rFonts w:eastAsia="Calibri" w:cs="Calibri"/>
                <w:szCs w:val="24"/>
              </w:rPr>
            </w:pPr>
            <w:r w:rsidRPr="00504F30">
              <w:rPr>
                <w:rFonts w:eastAsia="Calibri" w:cs="Calibri"/>
                <w:szCs w:val="24"/>
              </w:rPr>
              <w:t>Marriage License capabilities</w:t>
            </w:r>
            <w:r w:rsidR="004E3285">
              <w:rPr>
                <w:rFonts w:eastAsia="Calibri" w:cs="Calibri"/>
                <w:szCs w:val="24"/>
              </w:rPr>
              <w:t>.</w:t>
            </w:r>
          </w:p>
          <w:p w14:paraId="70E8E59B" w14:textId="6526A79D" w:rsidR="419926F4" w:rsidRPr="00504F30" w:rsidRDefault="419926F4" w:rsidP="00504F30">
            <w:pPr>
              <w:pStyle w:val="ListParagraph"/>
              <w:numPr>
                <w:ilvl w:val="0"/>
                <w:numId w:val="7"/>
              </w:numPr>
              <w:spacing w:line="276" w:lineRule="auto"/>
              <w:jc w:val="both"/>
              <w:rPr>
                <w:rFonts w:eastAsia="Calibri" w:cs="Calibri"/>
                <w:szCs w:val="24"/>
              </w:rPr>
            </w:pPr>
            <w:r w:rsidRPr="00504F30">
              <w:rPr>
                <w:rFonts w:eastAsia="Calibri" w:cs="Calibri"/>
                <w:szCs w:val="24"/>
              </w:rPr>
              <w:t>Fleet vehicle management</w:t>
            </w:r>
            <w:r w:rsidR="004E3285">
              <w:rPr>
                <w:rFonts w:eastAsia="Calibri" w:cs="Calibri"/>
                <w:szCs w:val="24"/>
              </w:rPr>
              <w:t>.</w:t>
            </w:r>
          </w:p>
          <w:p w14:paraId="6E761871" w14:textId="6F3604E2" w:rsidR="419926F4" w:rsidRPr="00504F30" w:rsidRDefault="419926F4" w:rsidP="00504F30">
            <w:pPr>
              <w:pStyle w:val="ListParagraph"/>
              <w:numPr>
                <w:ilvl w:val="0"/>
                <w:numId w:val="7"/>
              </w:numPr>
              <w:spacing w:line="276" w:lineRule="auto"/>
              <w:jc w:val="both"/>
              <w:rPr>
                <w:rFonts w:eastAsia="Calibri" w:cs="Calibri"/>
                <w:szCs w:val="24"/>
              </w:rPr>
            </w:pPr>
            <w:r w:rsidRPr="00504F30">
              <w:rPr>
                <w:rFonts w:eastAsia="Calibri" w:cs="Calibri"/>
                <w:szCs w:val="24"/>
              </w:rPr>
              <w:t>POS cash and check management</w:t>
            </w:r>
            <w:r w:rsidR="004E3285">
              <w:rPr>
                <w:rFonts w:eastAsia="Calibri" w:cs="Calibri"/>
                <w:szCs w:val="24"/>
              </w:rPr>
              <w:t>.</w:t>
            </w:r>
            <w:r w:rsidRPr="00504F30">
              <w:rPr>
                <w:rFonts w:eastAsia="Calibri" w:cs="Calibri"/>
                <w:szCs w:val="24"/>
              </w:rPr>
              <w:t xml:space="preserve"> </w:t>
            </w:r>
          </w:p>
          <w:p w14:paraId="369744E5" w14:textId="38231C95" w:rsidR="419926F4" w:rsidRPr="00504F30" w:rsidRDefault="419926F4" w:rsidP="00504F30">
            <w:pPr>
              <w:pStyle w:val="ListParagraph"/>
              <w:numPr>
                <w:ilvl w:val="0"/>
                <w:numId w:val="7"/>
              </w:numPr>
              <w:spacing w:line="276" w:lineRule="auto"/>
              <w:jc w:val="both"/>
              <w:rPr>
                <w:rFonts w:eastAsia="Calibri" w:cs="Calibri"/>
                <w:szCs w:val="24"/>
              </w:rPr>
            </w:pPr>
            <w:r w:rsidRPr="00504F30">
              <w:rPr>
                <w:rFonts w:eastAsia="Calibri" w:cs="Calibri"/>
                <w:szCs w:val="24"/>
              </w:rPr>
              <w:t>Integrated credit card processing</w:t>
            </w:r>
            <w:r w:rsidR="004E3285">
              <w:rPr>
                <w:rFonts w:eastAsia="Calibri" w:cs="Calibri"/>
                <w:szCs w:val="24"/>
              </w:rPr>
              <w:t>.</w:t>
            </w:r>
          </w:p>
          <w:p w14:paraId="060EFD15" w14:textId="360C4D4E" w:rsidR="419926F4" w:rsidRPr="00504F30" w:rsidRDefault="419926F4" w:rsidP="00504F30">
            <w:pPr>
              <w:pStyle w:val="ListParagraph"/>
              <w:numPr>
                <w:ilvl w:val="0"/>
                <w:numId w:val="7"/>
              </w:numPr>
              <w:spacing w:line="276" w:lineRule="auto"/>
              <w:jc w:val="both"/>
              <w:rPr>
                <w:rFonts w:eastAsia="Calibri" w:cs="Calibri"/>
                <w:szCs w:val="24"/>
              </w:rPr>
            </w:pPr>
            <w:r w:rsidRPr="00504F30">
              <w:rPr>
                <w:rFonts w:eastAsia="Calibri" w:cs="Calibri"/>
                <w:szCs w:val="24"/>
              </w:rPr>
              <w:t>Receipting functions</w:t>
            </w:r>
            <w:r w:rsidR="004E3285">
              <w:rPr>
                <w:rFonts w:eastAsia="Calibri" w:cs="Calibri"/>
                <w:szCs w:val="24"/>
              </w:rPr>
              <w:t>.</w:t>
            </w:r>
          </w:p>
          <w:p w14:paraId="5D906FCE" w14:textId="10FE86A0" w:rsidR="419926F4" w:rsidRPr="00504F30" w:rsidRDefault="419926F4" w:rsidP="00504F30">
            <w:pPr>
              <w:pStyle w:val="ListParagraph"/>
              <w:numPr>
                <w:ilvl w:val="0"/>
                <w:numId w:val="7"/>
              </w:numPr>
              <w:spacing w:line="276" w:lineRule="auto"/>
              <w:jc w:val="both"/>
              <w:rPr>
                <w:rFonts w:eastAsia="Calibri" w:cs="Calibri"/>
                <w:szCs w:val="24"/>
              </w:rPr>
            </w:pPr>
            <w:r w:rsidRPr="00504F30">
              <w:rPr>
                <w:rFonts w:eastAsia="Calibri" w:cs="Calibri"/>
                <w:szCs w:val="24"/>
              </w:rPr>
              <w:t>Online and print-on-demand vehicle registrations</w:t>
            </w:r>
            <w:r w:rsidR="004E3285">
              <w:rPr>
                <w:rFonts w:eastAsia="Calibri" w:cs="Calibri"/>
                <w:szCs w:val="24"/>
              </w:rPr>
              <w:t>.</w:t>
            </w:r>
            <w:r w:rsidRPr="00504F30">
              <w:rPr>
                <w:rFonts w:eastAsia="Calibri" w:cs="Calibri"/>
                <w:szCs w:val="24"/>
              </w:rPr>
              <w:t xml:space="preserve"> </w:t>
            </w:r>
          </w:p>
          <w:p w14:paraId="2E1A9B8E" w14:textId="0F7F6113" w:rsidR="419926F4" w:rsidRPr="00504F30" w:rsidRDefault="419926F4" w:rsidP="00504F30">
            <w:pPr>
              <w:pStyle w:val="ListParagraph"/>
              <w:numPr>
                <w:ilvl w:val="0"/>
                <w:numId w:val="7"/>
              </w:numPr>
              <w:spacing w:line="276" w:lineRule="auto"/>
              <w:jc w:val="both"/>
              <w:rPr>
                <w:rFonts w:eastAsia="Calibri" w:cs="Calibri"/>
                <w:szCs w:val="24"/>
              </w:rPr>
            </w:pPr>
            <w:r w:rsidRPr="00504F30">
              <w:rPr>
                <w:rFonts w:eastAsia="Calibri" w:cs="Calibri"/>
                <w:szCs w:val="24"/>
              </w:rPr>
              <w:t>Print-on-demand temporary tags</w:t>
            </w:r>
            <w:r w:rsidR="004E3285">
              <w:rPr>
                <w:rFonts w:eastAsia="Calibri" w:cs="Calibri"/>
                <w:szCs w:val="24"/>
              </w:rPr>
              <w:t>.</w:t>
            </w:r>
            <w:r w:rsidRPr="00504F30">
              <w:rPr>
                <w:rFonts w:eastAsia="Calibri" w:cs="Calibri"/>
                <w:szCs w:val="24"/>
              </w:rPr>
              <w:t xml:space="preserve">  </w:t>
            </w:r>
          </w:p>
          <w:p w14:paraId="5F05342B" w14:textId="24BBCB2E" w:rsidR="419926F4" w:rsidRPr="00504F30" w:rsidRDefault="419926F4" w:rsidP="00504F30">
            <w:pPr>
              <w:pStyle w:val="ListParagraph"/>
              <w:numPr>
                <w:ilvl w:val="0"/>
                <w:numId w:val="7"/>
              </w:numPr>
              <w:spacing w:line="276" w:lineRule="auto"/>
              <w:jc w:val="both"/>
              <w:rPr>
                <w:rFonts w:eastAsia="Calibri" w:cs="Calibri"/>
                <w:szCs w:val="24"/>
              </w:rPr>
            </w:pPr>
            <w:r w:rsidRPr="00504F30">
              <w:rPr>
                <w:rFonts w:eastAsia="Calibri" w:cs="Calibri"/>
                <w:szCs w:val="24"/>
              </w:rPr>
              <w:t>Electronic document scanning and management</w:t>
            </w:r>
            <w:r w:rsidR="004E3285">
              <w:rPr>
                <w:rFonts w:eastAsia="Calibri" w:cs="Calibri"/>
                <w:szCs w:val="24"/>
              </w:rPr>
              <w:t>.</w:t>
            </w:r>
            <w:r w:rsidRPr="00504F30">
              <w:rPr>
                <w:rFonts w:eastAsia="Calibri" w:cs="Calibri"/>
                <w:szCs w:val="24"/>
              </w:rPr>
              <w:t xml:space="preserve">   </w:t>
            </w:r>
          </w:p>
          <w:p w14:paraId="0D6711A5" w14:textId="536E5CCE" w:rsidR="419926F4" w:rsidRPr="00504F30" w:rsidRDefault="419926F4" w:rsidP="00504F30">
            <w:pPr>
              <w:pStyle w:val="ListParagraph"/>
              <w:numPr>
                <w:ilvl w:val="0"/>
                <w:numId w:val="7"/>
              </w:numPr>
              <w:spacing w:line="276" w:lineRule="auto"/>
              <w:jc w:val="both"/>
              <w:rPr>
                <w:rFonts w:eastAsia="Calibri" w:cs="Calibri"/>
                <w:szCs w:val="24"/>
              </w:rPr>
            </w:pPr>
            <w:r w:rsidRPr="00504F30">
              <w:rPr>
                <w:rFonts w:eastAsia="Calibri" w:cs="Calibri"/>
                <w:szCs w:val="24"/>
              </w:rPr>
              <w:t>Self-service motor vehicle renewal kiosk options</w:t>
            </w:r>
            <w:r w:rsidR="004E3285">
              <w:rPr>
                <w:rFonts w:eastAsia="Calibri" w:cs="Calibri"/>
                <w:szCs w:val="24"/>
              </w:rPr>
              <w:t>.</w:t>
            </w:r>
            <w:r w:rsidRPr="00504F30">
              <w:rPr>
                <w:rFonts w:eastAsia="Calibri" w:cs="Calibri"/>
                <w:szCs w:val="24"/>
              </w:rPr>
              <w:t xml:space="preserve"> </w:t>
            </w:r>
          </w:p>
          <w:p w14:paraId="22920D24" w14:textId="4BEB3469" w:rsidR="419926F4" w:rsidRPr="00504F30" w:rsidRDefault="419926F4" w:rsidP="00504F30">
            <w:pPr>
              <w:pStyle w:val="ListParagraph"/>
              <w:numPr>
                <w:ilvl w:val="0"/>
                <w:numId w:val="7"/>
              </w:numPr>
              <w:spacing w:line="276" w:lineRule="auto"/>
              <w:jc w:val="both"/>
              <w:rPr>
                <w:rFonts w:eastAsia="Calibri" w:cs="Calibri"/>
                <w:szCs w:val="24"/>
              </w:rPr>
            </w:pPr>
            <w:r w:rsidRPr="00504F30">
              <w:rPr>
                <w:rFonts w:eastAsia="Calibri" w:cs="Calibri"/>
                <w:szCs w:val="24"/>
              </w:rPr>
              <w:t>One-swipe motor vehicle renewals through Auto-Assistant app</w:t>
            </w:r>
            <w:r w:rsidR="004E3285">
              <w:rPr>
                <w:rFonts w:eastAsia="Calibri" w:cs="Calibri"/>
                <w:szCs w:val="24"/>
              </w:rPr>
              <w:t>.</w:t>
            </w:r>
          </w:p>
          <w:p w14:paraId="2E6D81E1" w14:textId="1946775D" w:rsidR="419926F4" w:rsidRPr="00504F30" w:rsidRDefault="419926F4" w:rsidP="00504F30">
            <w:pPr>
              <w:pStyle w:val="ListParagraph"/>
              <w:numPr>
                <w:ilvl w:val="0"/>
                <w:numId w:val="7"/>
              </w:numPr>
              <w:spacing w:line="276" w:lineRule="auto"/>
              <w:jc w:val="both"/>
              <w:rPr>
                <w:rFonts w:eastAsia="Calibri" w:cs="Calibri"/>
                <w:szCs w:val="24"/>
              </w:rPr>
            </w:pPr>
            <w:r w:rsidRPr="00504F30">
              <w:rPr>
                <w:rFonts w:eastAsia="Calibri" w:cs="Calibri"/>
                <w:szCs w:val="24"/>
              </w:rPr>
              <w:t>Integrated general ledger system</w:t>
            </w:r>
            <w:r w:rsidR="004E3285">
              <w:rPr>
                <w:rFonts w:eastAsia="Calibri" w:cs="Calibri"/>
                <w:szCs w:val="24"/>
              </w:rPr>
              <w:t>.</w:t>
            </w:r>
            <w:r w:rsidRPr="00504F30">
              <w:rPr>
                <w:rFonts w:eastAsia="Calibri" w:cs="Calibri"/>
                <w:szCs w:val="24"/>
              </w:rPr>
              <w:t xml:space="preserve">  </w:t>
            </w:r>
          </w:p>
          <w:p w14:paraId="5E04D7DB" w14:textId="3F5DEEBF" w:rsidR="419926F4" w:rsidRPr="00504F30" w:rsidRDefault="419926F4" w:rsidP="00504F30">
            <w:pPr>
              <w:pStyle w:val="ListParagraph"/>
              <w:numPr>
                <w:ilvl w:val="0"/>
                <w:numId w:val="7"/>
              </w:numPr>
              <w:spacing w:line="276" w:lineRule="auto"/>
              <w:jc w:val="both"/>
              <w:rPr>
                <w:rFonts w:eastAsia="Calibri" w:cs="Calibri"/>
                <w:szCs w:val="24"/>
              </w:rPr>
            </w:pPr>
            <w:r w:rsidRPr="00504F30">
              <w:rPr>
                <w:rFonts w:eastAsia="Calibri" w:cs="Calibri"/>
                <w:szCs w:val="24"/>
              </w:rPr>
              <w:t>Employee management capabilities</w:t>
            </w:r>
            <w:r w:rsidR="004E3285">
              <w:rPr>
                <w:rFonts w:eastAsia="Calibri" w:cs="Calibri"/>
                <w:szCs w:val="24"/>
              </w:rPr>
              <w:t>.</w:t>
            </w:r>
          </w:p>
          <w:p w14:paraId="271F36DB" w14:textId="119CE590" w:rsidR="419926F4" w:rsidRPr="00504F30" w:rsidRDefault="419926F4" w:rsidP="00504F30">
            <w:pPr>
              <w:pStyle w:val="ListParagraph"/>
              <w:numPr>
                <w:ilvl w:val="0"/>
                <w:numId w:val="7"/>
              </w:numPr>
              <w:spacing w:line="276" w:lineRule="auto"/>
              <w:jc w:val="both"/>
              <w:rPr>
                <w:rFonts w:eastAsia="Calibri" w:cs="Calibri"/>
                <w:szCs w:val="24"/>
              </w:rPr>
            </w:pPr>
            <w:r w:rsidRPr="00504F30">
              <w:rPr>
                <w:rFonts w:eastAsia="Calibri" w:cs="Calibri"/>
                <w:szCs w:val="24"/>
              </w:rPr>
              <w:t>Professional call center support services for state, county and online users</w:t>
            </w:r>
            <w:r w:rsidR="004E3285">
              <w:rPr>
                <w:rFonts w:eastAsia="Calibri" w:cs="Calibri"/>
                <w:szCs w:val="24"/>
              </w:rPr>
              <w:t>.</w:t>
            </w:r>
            <w:r w:rsidRPr="00504F30">
              <w:rPr>
                <w:rFonts w:eastAsia="Calibri" w:cs="Calibri"/>
                <w:szCs w:val="24"/>
              </w:rPr>
              <w:t xml:space="preserve"> </w:t>
            </w:r>
          </w:p>
          <w:p w14:paraId="4759EEAF" w14:textId="768BE22D" w:rsidR="6FC2907D" w:rsidRPr="00504F30" w:rsidRDefault="6FC2907D" w:rsidP="00504F30">
            <w:pPr>
              <w:spacing w:line="276" w:lineRule="auto"/>
              <w:ind w:left="360"/>
              <w:jc w:val="both"/>
              <w:rPr>
                <w:rFonts w:eastAsia="Calibri" w:cs="Calibri"/>
                <w:szCs w:val="24"/>
              </w:rPr>
            </w:pPr>
          </w:p>
          <w:p w14:paraId="24E72B71" w14:textId="1058CAB3" w:rsidR="419926F4" w:rsidRPr="00504F30" w:rsidRDefault="419926F4" w:rsidP="00504F30">
            <w:pPr>
              <w:spacing w:line="276" w:lineRule="auto"/>
              <w:jc w:val="both"/>
              <w:rPr>
                <w:rFonts w:eastAsia="Calibri" w:cs="Calibri"/>
              </w:rPr>
            </w:pPr>
            <w:r w:rsidRPr="3AA760E2">
              <w:rPr>
                <w:rFonts w:eastAsia="Calibri" w:cs="Calibri"/>
              </w:rPr>
              <w:t>BIS has experience successfully integrating VTRS with mainframe state vehicle title and registration (pre-modernization) systems utilizing batch flat files</w:t>
            </w:r>
            <w:r w:rsidR="7EB78B5D" w:rsidRPr="3AA760E2">
              <w:rPr>
                <w:rFonts w:eastAsia="Calibri" w:cs="Calibri"/>
              </w:rPr>
              <w:t>,</w:t>
            </w:r>
            <w:r w:rsidRPr="3AA760E2">
              <w:rPr>
                <w:rFonts w:eastAsia="Calibri" w:cs="Calibri"/>
              </w:rPr>
              <w:t xml:space="preserve"> as well as a 100% API-driven vehicle title and registration (post-modernization) system. </w:t>
            </w:r>
          </w:p>
          <w:p w14:paraId="13AE0DD7" w14:textId="4248FE82" w:rsidR="6FC2907D" w:rsidRPr="00504F30" w:rsidRDefault="6FC2907D" w:rsidP="00504F30">
            <w:pPr>
              <w:spacing w:line="276" w:lineRule="auto"/>
              <w:jc w:val="both"/>
              <w:rPr>
                <w:rFonts w:eastAsia="Calibri" w:cs="Calibri"/>
                <w:szCs w:val="24"/>
              </w:rPr>
            </w:pPr>
          </w:p>
          <w:p w14:paraId="6322B5E8" w14:textId="6773E29E" w:rsidR="419926F4" w:rsidRPr="00504F30" w:rsidRDefault="419926F4" w:rsidP="00504F30">
            <w:pPr>
              <w:spacing w:line="276" w:lineRule="auto"/>
              <w:jc w:val="both"/>
              <w:rPr>
                <w:rFonts w:eastAsia="Calibri" w:cs="Calibri"/>
                <w:szCs w:val="24"/>
              </w:rPr>
            </w:pPr>
            <w:r w:rsidRPr="00504F30">
              <w:rPr>
                <w:rFonts w:eastAsia="Calibri" w:cs="Calibri"/>
                <w:szCs w:val="24"/>
              </w:rPr>
              <w:t>Adoption of this solution has produced a 5:1 improvement in efficiency for the State of Tennessee.  Their success followed a series of trial-and-error attempts with other vendors to modernize a 40-year-old, mainframe-based title</w:t>
            </w:r>
            <w:r w:rsidR="00C35936" w:rsidRPr="00504F30">
              <w:rPr>
                <w:rFonts w:eastAsia="Calibri" w:cs="Calibri"/>
                <w:szCs w:val="24"/>
              </w:rPr>
              <w:t>,</w:t>
            </w:r>
            <w:r>
              <w:rPr>
                <w:rFonts w:eastAsia="Calibri" w:cs="Calibri"/>
                <w:szCs w:val="24"/>
              </w:rPr>
              <w:t xml:space="preserve"> </w:t>
            </w:r>
            <w:r w:rsidRPr="00504F30">
              <w:rPr>
                <w:rFonts w:eastAsia="Calibri" w:cs="Calibri"/>
                <w:szCs w:val="24"/>
              </w:rPr>
              <w:t xml:space="preserve">and registration operation.  The state’s fruitless journey, littered with failures and millions of wasted taxpayer dollars, ended in 2017 when Tennessee’s Department of Revenue went live with BIS’ reliable, real-time, customizable VTRS solution. </w:t>
            </w:r>
          </w:p>
          <w:p w14:paraId="398E0425" w14:textId="3459126C" w:rsidR="419926F4" w:rsidRPr="00504F30" w:rsidRDefault="419926F4" w:rsidP="00504F30">
            <w:pPr>
              <w:spacing w:line="276" w:lineRule="auto"/>
              <w:jc w:val="both"/>
              <w:rPr>
                <w:rFonts w:cs="Calibri"/>
                <w:szCs w:val="24"/>
              </w:rPr>
            </w:pPr>
            <w:r w:rsidRPr="00504F30">
              <w:rPr>
                <w:rFonts w:cs="Calibri"/>
                <w:szCs w:val="24"/>
              </w:rPr>
              <w:t xml:space="preserve"> </w:t>
            </w:r>
          </w:p>
          <w:p w14:paraId="23E4F3F5" w14:textId="5AC14006" w:rsidR="419926F4" w:rsidRPr="00504F30" w:rsidRDefault="419926F4" w:rsidP="00504F30">
            <w:pPr>
              <w:spacing w:line="276" w:lineRule="auto"/>
              <w:jc w:val="both"/>
              <w:rPr>
                <w:rFonts w:eastAsia="Calibri" w:cs="Calibri"/>
                <w:szCs w:val="24"/>
              </w:rPr>
            </w:pPr>
            <w:r w:rsidRPr="00504F30">
              <w:rPr>
                <w:rFonts w:eastAsia="Calibri" w:cs="Calibri"/>
                <w:szCs w:val="24"/>
              </w:rPr>
              <w:t xml:space="preserve">BIS installed more than 1,000 thermal printers across the state as part of the effort and continues support and maintenance at the state level and for each of its 95 County Clerk offices today.  Evidence of the program’s reliability and success is easily recognized by the numbers, which show its use now produces nearly seven million registrations printed per year.  </w:t>
            </w:r>
          </w:p>
          <w:p w14:paraId="5FCE0E67" w14:textId="75CA2D02" w:rsidR="419926F4" w:rsidRPr="00504F30" w:rsidRDefault="419926F4" w:rsidP="00504F30">
            <w:pPr>
              <w:spacing w:line="276" w:lineRule="auto"/>
              <w:jc w:val="both"/>
              <w:rPr>
                <w:rFonts w:eastAsia="Calibri" w:cs="Calibri"/>
                <w:szCs w:val="24"/>
              </w:rPr>
            </w:pPr>
            <w:r w:rsidRPr="00504F30">
              <w:rPr>
                <w:rFonts w:eastAsia="Calibri" w:cs="Calibri"/>
                <w:szCs w:val="24"/>
              </w:rPr>
              <w:t xml:space="preserve"> </w:t>
            </w:r>
          </w:p>
          <w:p w14:paraId="25BA2162" w14:textId="64D9EA0D" w:rsidR="419926F4" w:rsidRPr="00504F30" w:rsidRDefault="419926F4" w:rsidP="00504F30">
            <w:pPr>
              <w:spacing w:line="276" w:lineRule="auto"/>
              <w:jc w:val="both"/>
              <w:rPr>
                <w:rFonts w:eastAsia="Calibri" w:cs="Calibri"/>
                <w:szCs w:val="24"/>
              </w:rPr>
            </w:pPr>
            <w:r w:rsidRPr="00504F30">
              <w:rPr>
                <w:rFonts w:eastAsia="Calibri" w:cs="Calibri"/>
                <w:szCs w:val="24"/>
              </w:rPr>
              <w:t xml:space="preserve">Indisputably, adoption of the VTRS system brought standard title and registration operating procedures into the modern era for Tennessee.  In the case of personalized license plates, VTRS transformed a manual, on-paper ordering and approval system to one where citizens are now able to easily search options, perform omitted words checks, customize and fully order personalized plates online.  </w:t>
            </w:r>
          </w:p>
          <w:p w14:paraId="37BF019D" w14:textId="625CF87B" w:rsidR="419926F4" w:rsidRPr="00504F30" w:rsidRDefault="419926F4" w:rsidP="00504F30">
            <w:pPr>
              <w:spacing w:line="276" w:lineRule="auto"/>
              <w:jc w:val="both"/>
              <w:rPr>
                <w:rFonts w:eastAsia="Calibri" w:cs="Calibri"/>
                <w:szCs w:val="24"/>
              </w:rPr>
            </w:pPr>
            <w:r w:rsidRPr="0CD4A8BC">
              <w:rPr>
                <w:rFonts w:eastAsia="Calibri" w:cs="Calibri"/>
              </w:rPr>
              <w:t xml:space="preserve"> </w:t>
            </w:r>
          </w:p>
          <w:p w14:paraId="6865941A" w14:textId="1F7EF8C3" w:rsidR="0CD4A8BC" w:rsidRDefault="0E501DC9" w:rsidP="0CD4A8BC">
            <w:pPr>
              <w:spacing w:line="276" w:lineRule="auto"/>
              <w:jc w:val="both"/>
              <w:rPr>
                <w:rFonts w:eastAsia="Calibri" w:cs="Calibri"/>
                <w:u w:val="single"/>
              </w:rPr>
            </w:pPr>
            <w:r w:rsidRPr="0CD4A8BC">
              <w:rPr>
                <w:rFonts w:eastAsia="Calibri" w:cs="Calibri"/>
                <w:u w:val="single"/>
              </w:rPr>
              <w:t>Online Personalized Plate Ordering</w:t>
            </w:r>
          </w:p>
          <w:p w14:paraId="2D7E13AC" w14:textId="11DE1D1F" w:rsidR="682B0BC3" w:rsidRPr="00B47D63" w:rsidRDefault="682B0BC3" w:rsidP="008F4718">
            <w:pPr>
              <w:spacing w:line="276" w:lineRule="auto"/>
              <w:jc w:val="both"/>
              <w:rPr>
                <w:szCs w:val="23"/>
              </w:rPr>
            </w:pPr>
            <w:r w:rsidRPr="008F4718">
              <w:rPr>
                <w:rFonts w:eastAsia="Calibri" w:cs="Calibri"/>
                <w:szCs w:val="23"/>
              </w:rPr>
              <w:t>In 2019, BIS delivered to the State of Tennessee an online personalized plate website replacing the paper ordering process that has been in place for years.  Residents can go to the online personalized plate website to select from more than 100 types of Tennessee license plates that are available to personalize.  After selecting their plate design, customers then type in their desired configuration on their plate.  They will know immediately if the configuration is available, based on a red or green b</w:t>
            </w:r>
            <w:r w:rsidR="00B47D63">
              <w:rPr>
                <w:rFonts w:eastAsia="Calibri" w:cs="Calibri"/>
                <w:szCs w:val="23"/>
              </w:rPr>
              <w:t>o</w:t>
            </w:r>
            <w:r w:rsidRPr="008F4718">
              <w:rPr>
                <w:rFonts w:eastAsia="Calibri" w:cs="Calibri"/>
                <w:szCs w:val="23"/>
              </w:rPr>
              <w:t xml:space="preserve">x that will appear around the plate.  Customers pay the personalized plate application fee online via credit card or eCheck.  </w:t>
            </w:r>
          </w:p>
          <w:p w14:paraId="5E18B6DE" w14:textId="41B2B273" w:rsidR="0CD4A8BC" w:rsidRPr="008F4718" w:rsidRDefault="0CD4A8BC" w:rsidP="008F4718">
            <w:pPr>
              <w:spacing w:line="276" w:lineRule="auto"/>
              <w:jc w:val="both"/>
              <w:rPr>
                <w:rFonts w:eastAsia="Calibri" w:cs="Calibri"/>
                <w:szCs w:val="23"/>
              </w:rPr>
            </w:pPr>
          </w:p>
          <w:p w14:paraId="1293E8C9" w14:textId="110FF1ED" w:rsidR="682B0BC3" w:rsidRPr="00B47D63" w:rsidRDefault="682B0BC3" w:rsidP="008F4718">
            <w:pPr>
              <w:spacing w:line="276" w:lineRule="auto"/>
              <w:jc w:val="both"/>
              <w:rPr>
                <w:szCs w:val="23"/>
              </w:rPr>
            </w:pPr>
            <w:r w:rsidRPr="008F4718">
              <w:rPr>
                <w:rFonts w:eastAsia="Calibri" w:cs="Calibri"/>
                <w:szCs w:val="23"/>
              </w:rPr>
              <w:t xml:space="preserve">A quote from the Commissioner of Revenue, David Gerregano about </w:t>
            </w:r>
            <w:r w:rsidR="008F1E54">
              <w:rPr>
                <w:rFonts w:eastAsia="Calibri" w:cs="Calibri"/>
                <w:szCs w:val="23"/>
              </w:rPr>
              <w:t xml:space="preserve">the </w:t>
            </w:r>
            <w:r w:rsidRPr="008F4718">
              <w:rPr>
                <w:rFonts w:eastAsia="Calibri" w:cs="Calibri"/>
                <w:szCs w:val="23"/>
              </w:rPr>
              <w:t>online personalized plate</w:t>
            </w:r>
            <w:r w:rsidR="008F1E54">
              <w:rPr>
                <w:rFonts w:eastAsia="Calibri" w:cs="Calibri"/>
                <w:szCs w:val="23"/>
              </w:rPr>
              <w:t xml:space="preserve"> website</w:t>
            </w:r>
            <w:r w:rsidRPr="008F4718">
              <w:rPr>
                <w:rFonts w:eastAsia="Calibri" w:cs="Calibri"/>
                <w:szCs w:val="23"/>
              </w:rPr>
              <w:t>:</w:t>
            </w:r>
          </w:p>
          <w:p w14:paraId="1F4B39BD" w14:textId="4702F817" w:rsidR="682B0BC3" w:rsidRPr="00B47D63" w:rsidRDefault="682B0BC3" w:rsidP="008F4718">
            <w:pPr>
              <w:spacing w:line="276" w:lineRule="auto"/>
              <w:jc w:val="both"/>
              <w:rPr>
                <w:szCs w:val="23"/>
              </w:rPr>
            </w:pPr>
            <w:r w:rsidRPr="008F4718">
              <w:rPr>
                <w:rFonts w:eastAsia="Calibri" w:cs="Calibri"/>
                <w:szCs w:val="23"/>
              </w:rPr>
              <w:t>“We are pleased to partner again with BIS to offer Tennesseans this added convenience</w:t>
            </w:r>
            <w:r w:rsidR="00DF3777">
              <w:rPr>
                <w:rFonts w:eastAsia="Calibri" w:cs="Calibri"/>
                <w:szCs w:val="23"/>
              </w:rPr>
              <w:t>.</w:t>
            </w:r>
            <w:r w:rsidRPr="008F4718">
              <w:rPr>
                <w:rFonts w:eastAsia="Calibri" w:cs="Calibri"/>
                <w:szCs w:val="23"/>
              </w:rPr>
              <w:t xml:space="preserve"> This online application should make the personalized plate process even quicker and easier for residents.”</w:t>
            </w:r>
          </w:p>
          <w:p w14:paraId="5DD8C035" w14:textId="0958DA40" w:rsidR="0CD4A8BC" w:rsidRDefault="0CD4A8BC" w:rsidP="0CD4A8BC">
            <w:pPr>
              <w:spacing w:line="276" w:lineRule="auto"/>
              <w:jc w:val="both"/>
              <w:rPr>
                <w:rFonts w:eastAsia="Calibri" w:cs="Calibri"/>
                <w:u w:val="single"/>
              </w:rPr>
            </w:pPr>
          </w:p>
          <w:p w14:paraId="13826F2B" w14:textId="0A80A116" w:rsidR="419926F4" w:rsidRPr="00504F30" w:rsidRDefault="419926F4" w:rsidP="00504F30">
            <w:pPr>
              <w:spacing w:line="276" w:lineRule="auto"/>
              <w:jc w:val="both"/>
              <w:rPr>
                <w:rFonts w:eastAsia="Calibri" w:cs="Calibri"/>
                <w:szCs w:val="24"/>
                <w:u w:val="single"/>
              </w:rPr>
            </w:pPr>
            <w:r w:rsidRPr="00504F30">
              <w:rPr>
                <w:rFonts w:eastAsia="Calibri" w:cs="Calibri"/>
                <w:szCs w:val="24"/>
                <w:u w:val="single"/>
              </w:rPr>
              <w:t xml:space="preserve">Electronic Insurance Verification System </w:t>
            </w:r>
            <w:r w:rsidR="00806400" w:rsidRPr="00504F30">
              <w:rPr>
                <w:rFonts w:eastAsia="Calibri" w:cs="Calibri"/>
                <w:szCs w:val="24"/>
                <w:u w:val="single"/>
              </w:rPr>
              <w:t>S</w:t>
            </w:r>
            <w:r w:rsidRPr="00504F30">
              <w:rPr>
                <w:rFonts w:eastAsia="Calibri" w:cs="Calibri"/>
                <w:szCs w:val="24"/>
                <w:u w:val="single"/>
              </w:rPr>
              <w:t>olution</w:t>
            </w:r>
            <w:r w:rsidR="000A714C">
              <w:rPr>
                <w:rFonts w:eastAsia="Calibri" w:cs="Calibri"/>
                <w:szCs w:val="24"/>
                <w:u w:val="single"/>
              </w:rPr>
              <w:t xml:space="preserve"> (EIVS)</w:t>
            </w:r>
          </w:p>
          <w:p w14:paraId="6C5B4517" w14:textId="026723DE" w:rsidR="419926F4" w:rsidRPr="00504F30" w:rsidRDefault="419926F4" w:rsidP="00504F30">
            <w:pPr>
              <w:spacing w:line="276" w:lineRule="auto"/>
              <w:jc w:val="both"/>
              <w:rPr>
                <w:rFonts w:eastAsia="Calibri" w:cs="Calibri"/>
                <w:szCs w:val="24"/>
              </w:rPr>
            </w:pPr>
            <w:r w:rsidRPr="00504F30">
              <w:rPr>
                <w:rFonts w:eastAsia="Calibri" w:cs="Calibri"/>
                <w:szCs w:val="24"/>
              </w:rPr>
              <w:t xml:space="preserve">The state of Tennessee turned to BIS for another highly successful collaboration in 2014, this time following a tragedy they hoped never to see repeated.   </w:t>
            </w:r>
            <w:r w:rsidR="00E622C1" w:rsidRPr="00504F30">
              <w:rPr>
                <w:rFonts w:eastAsia="Calibri" w:cs="Calibri"/>
                <w:szCs w:val="24"/>
              </w:rPr>
              <w:t>That is</w:t>
            </w:r>
            <w:r w:rsidRPr="00504F30">
              <w:rPr>
                <w:rFonts w:eastAsia="Calibri" w:cs="Calibri"/>
                <w:szCs w:val="24"/>
              </w:rPr>
              <w:t xml:space="preserve"> when an uninsured motorist, cited for failure to maintain a policy earlier in the day, crashed and killed another citizen.  An immediate legislative push for change prompted Tennessee’s request for BIS to design, develop and implement an electronic insurance verification program.  The result was the Electronic Insurance Verification System (EIVS), which involved custom code information exchange interfaces with insurance providers and integration with motor vehicle systems. </w:t>
            </w:r>
          </w:p>
          <w:p w14:paraId="2FC2195D" w14:textId="526ED4F3" w:rsidR="419926F4" w:rsidRPr="00504F30" w:rsidRDefault="419926F4" w:rsidP="00504F30">
            <w:pPr>
              <w:spacing w:line="276" w:lineRule="auto"/>
              <w:jc w:val="both"/>
              <w:rPr>
                <w:rFonts w:eastAsia="Calibri" w:cs="Calibri"/>
                <w:szCs w:val="24"/>
              </w:rPr>
            </w:pPr>
            <w:r w:rsidRPr="00504F30">
              <w:rPr>
                <w:rFonts w:eastAsia="Calibri" w:cs="Calibri"/>
                <w:szCs w:val="24"/>
              </w:rPr>
              <w:t xml:space="preserve"> </w:t>
            </w:r>
          </w:p>
          <w:p w14:paraId="029F6EB2" w14:textId="3C569556" w:rsidR="419926F4" w:rsidRPr="00504F30" w:rsidRDefault="419926F4" w:rsidP="00504F30">
            <w:pPr>
              <w:spacing w:line="276" w:lineRule="auto"/>
              <w:jc w:val="both"/>
              <w:rPr>
                <w:rFonts w:eastAsia="Calibri" w:cs="Calibri"/>
                <w:szCs w:val="24"/>
              </w:rPr>
            </w:pPr>
            <w:r w:rsidRPr="00504F30">
              <w:rPr>
                <w:rFonts w:eastAsia="Calibri" w:cs="Calibri"/>
                <w:szCs w:val="24"/>
              </w:rPr>
              <w:t>The EIVS state government solution:</w:t>
            </w:r>
          </w:p>
          <w:p w14:paraId="14821557" w14:textId="7B518623" w:rsidR="419926F4" w:rsidRPr="00504F30" w:rsidRDefault="419926F4" w:rsidP="00504F30">
            <w:pPr>
              <w:pStyle w:val="ListParagraph"/>
              <w:numPr>
                <w:ilvl w:val="0"/>
                <w:numId w:val="1"/>
              </w:numPr>
              <w:spacing w:line="276" w:lineRule="auto"/>
              <w:jc w:val="both"/>
              <w:rPr>
                <w:rFonts w:eastAsia="Calibri" w:cs="Calibri"/>
                <w:szCs w:val="24"/>
              </w:rPr>
            </w:pPr>
            <w:r w:rsidRPr="00504F30">
              <w:rPr>
                <w:rFonts w:eastAsia="Calibri" w:cs="Calibri"/>
                <w:szCs w:val="24"/>
              </w:rPr>
              <w:t>Utilizes both web services and full books of business from insurance companies to validate insurance coverage</w:t>
            </w:r>
            <w:r w:rsidR="00D11760">
              <w:rPr>
                <w:rFonts w:eastAsia="Calibri" w:cs="Calibri"/>
                <w:szCs w:val="24"/>
              </w:rPr>
              <w:t>.</w:t>
            </w:r>
            <w:r w:rsidRPr="00504F30">
              <w:rPr>
                <w:rFonts w:eastAsia="Calibri" w:cs="Calibri"/>
                <w:szCs w:val="24"/>
              </w:rPr>
              <w:t xml:space="preserve"> </w:t>
            </w:r>
          </w:p>
          <w:p w14:paraId="13E1F3C6" w14:textId="0193EBB9" w:rsidR="419926F4" w:rsidRPr="00504F30" w:rsidRDefault="419926F4" w:rsidP="00504F30">
            <w:pPr>
              <w:pStyle w:val="ListParagraph"/>
              <w:numPr>
                <w:ilvl w:val="0"/>
                <w:numId w:val="1"/>
              </w:numPr>
              <w:spacing w:line="276" w:lineRule="auto"/>
              <w:jc w:val="both"/>
              <w:rPr>
                <w:rFonts w:eastAsia="Calibri" w:cs="Calibri"/>
                <w:szCs w:val="24"/>
              </w:rPr>
            </w:pPr>
            <w:r w:rsidRPr="00504F30">
              <w:rPr>
                <w:rFonts w:eastAsia="Calibri" w:cs="Calibri"/>
                <w:szCs w:val="24"/>
              </w:rPr>
              <w:t>Includes customizable letter templates notification of fines and informational mailings</w:t>
            </w:r>
            <w:r w:rsidR="00D11760">
              <w:rPr>
                <w:rFonts w:eastAsia="Calibri" w:cs="Calibri"/>
                <w:szCs w:val="24"/>
              </w:rPr>
              <w:t>.</w:t>
            </w:r>
          </w:p>
          <w:p w14:paraId="464A17B2" w14:textId="22C6C730" w:rsidR="419926F4" w:rsidRPr="00504F30" w:rsidRDefault="419926F4" w:rsidP="00504F30">
            <w:pPr>
              <w:pStyle w:val="ListParagraph"/>
              <w:numPr>
                <w:ilvl w:val="0"/>
                <w:numId w:val="1"/>
              </w:numPr>
              <w:spacing w:line="276" w:lineRule="auto"/>
              <w:jc w:val="both"/>
              <w:rPr>
                <w:rFonts w:eastAsia="Calibri" w:cs="Calibri"/>
                <w:szCs w:val="24"/>
              </w:rPr>
            </w:pPr>
            <w:r w:rsidRPr="00504F30">
              <w:rPr>
                <w:rFonts w:eastAsia="Calibri" w:cs="Calibri"/>
                <w:szCs w:val="24"/>
              </w:rPr>
              <w:t>Provides a user-friendly website for non-compliance customers to pay and to sign electronic affidavits</w:t>
            </w:r>
            <w:r w:rsidR="00D11760">
              <w:rPr>
                <w:rFonts w:eastAsia="Calibri" w:cs="Calibri"/>
                <w:szCs w:val="24"/>
              </w:rPr>
              <w:t>.</w:t>
            </w:r>
            <w:r w:rsidRPr="00504F30">
              <w:rPr>
                <w:rFonts w:eastAsia="Calibri" w:cs="Calibri"/>
                <w:szCs w:val="24"/>
              </w:rPr>
              <w:t xml:space="preserve"> </w:t>
            </w:r>
          </w:p>
          <w:p w14:paraId="0071020E" w14:textId="3ED45202" w:rsidR="419926F4" w:rsidRPr="00504F30" w:rsidRDefault="419926F4" w:rsidP="00504F30">
            <w:pPr>
              <w:pStyle w:val="ListParagraph"/>
              <w:numPr>
                <w:ilvl w:val="0"/>
                <w:numId w:val="1"/>
              </w:numPr>
              <w:spacing w:line="276" w:lineRule="auto"/>
              <w:jc w:val="both"/>
              <w:rPr>
                <w:rFonts w:eastAsia="Calibri" w:cs="Calibri"/>
                <w:szCs w:val="24"/>
              </w:rPr>
            </w:pPr>
            <w:r w:rsidRPr="00504F30">
              <w:rPr>
                <w:rFonts w:eastAsia="Calibri" w:cs="Calibri"/>
                <w:szCs w:val="24"/>
              </w:rPr>
              <w:t>Is supported by a professional call center dedicated to state, insurance provider and registrant assistance</w:t>
            </w:r>
            <w:r w:rsidR="00D11760">
              <w:rPr>
                <w:rFonts w:eastAsia="Calibri" w:cs="Calibri"/>
                <w:szCs w:val="24"/>
              </w:rPr>
              <w:t>.</w:t>
            </w:r>
          </w:p>
          <w:p w14:paraId="452659AD" w14:textId="725AE656" w:rsidR="419926F4" w:rsidRPr="00504F30" w:rsidRDefault="419926F4" w:rsidP="00504F30">
            <w:pPr>
              <w:pStyle w:val="ListParagraph"/>
              <w:numPr>
                <w:ilvl w:val="0"/>
                <w:numId w:val="1"/>
              </w:numPr>
              <w:spacing w:line="276" w:lineRule="auto"/>
              <w:jc w:val="both"/>
              <w:rPr>
                <w:rFonts w:eastAsia="Calibri" w:cs="Calibri"/>
                <w:szCs w:val="24"/>
              </w:rPr>
            </w:pPr>
            <w:r w:rsidRPr="00504F30">
              <w:rPr>
                <w:rFonts w:eastAsia="Calibri" w:cs="Calibri"/>
                <w:szCs w:val="24"/>
              </w:rPr>
              <w:t>Produces transmit error reports and files for incorrect vehicle and insurance information</w:t>
            </w:r>
            <w:r w:rsidR="00D11760">
              <w:rPr>
                <w:rFonts w:eastAsia="Calibri" w:cs="Calibri"/>
                <w:szCs w:val="24"/>
              </w:rPr>
              <w:t>.</w:t>
            </w:r>
          </w:p>
          <w:p w14:paraId="772F904D" w14:textId="57F45CB3" w:rsidR="419926F4" w:rsidRPr="00504F30" w:rsidRDefault="00DF3777" w:rsidP="00504F30">
            <w:pPr>
              <w:pStyle w:val="ListParagraph"/>
              <w:numPr>
                <w:ilvl w:val="0"/>
                <w:numId w:val="1"/>
              </w:numPr>
              <w:spacing w:line="276" w:lineRule="auto"/>
              <w:jc w:val="both"/>
              <w:rPr>
                <w:rFonts w:eastAsia="Calibri" w:cs="Calibri"/>
                <w:szCs w:val="24"/>
              </w:rPr>
            </w:pPr>
            <w:r>
              <w:rPr>
                <w:rFonts w:eastAsia="Calibri" w:cs="Calibri"/>
                <w:szCs w:val="24"/>
              </w:rPr>
              <w:t>I</w:t>
            </w:r>
            <w:r w:rsidR="419926F4" w:rsidRPr="00504F30">
              <w:rPr>
                <w:rFonts w:eastAsia="Calibri" w:cs="Calibri"/>
                <w:szCs w:val="24"/>
              </w:rPr>
              <w:t>ncorrect vehicle information or insurance information</w:t>
            </w:r>
            <w:r w:rsidR="00D11760">
              <w:rPr>
                <w:rFonts w:eastAsia="Calibri" w:cs="Calibri"/>
                <w:szCs w:val="24"/>
              </w:rPr>
              <w:t>.</w:t>
            </w:r>
          </w:p>
          <w:p w14:paraId="14CC46FA" w14:textId="477B7595" w:rsidR="419926F4" w:rsidRPr="00504F30" w:rsidRDefault="419926F4" w:rsidP="00504F30">
            <w:pPr>
              <w:pStyle w:val="ListParagraph"/>
              <w:numPr>
                <w:ilvl w:val="0"/>
                <w:numId w:val="1"/>
              </w:numPr>
              <w:spacing w:line="276" w:lineRule="auto"/>
              <w:jc w:val="both"/>
              <w:rPr>
                <w:rFonts w:eastAsia="Calibri" w:cs="Calibri"/>
                <w:szCs w:val="24"/>
              </w:rPr>
            </w:pPr>
            <w:r w:rsidRPr="00504F30">
              <w:rPr>
                <w:rFonts w:eastAsia="Calibri" w:cs="Calibri"/>
                <w:szCs w:val="24"/>
              </w:rPr>
              <w:t>Delivers real-time insurance verification for law enforcement</w:t>
            </w:r>
            <w:r w:rsidR="00D11760">
              <w:rPr>
                <w:rFonts w:eastAsia="Calibri" w:cs="Calibri"/>
                <w:szCs w:val="24"/>
              </w:rPr>
              <w:t>.</w:t>
            </w:r>
          </w:p>
          <w:p w14:paraId="60257BD9" w14:textId="0AE97D23" w:rsidR="6FC2907D" w:rsidRPr="00504F30" w:rsidRDefault="6FC2907D" w:rsidP="00504F30">
            <w:pPr>
              <w:spacing w:line="276" w:lineRule="auto"/>
              <w:ind w:left="360"/>
              <w:jc w:val="both"/>
              <w:rPr>
                <w:rFonts w:eastAsia="Calibri" w:cs="Calibri"/>
                <w:szCs w:val="24"/>
              </w:rPr>
            </w:pPr>
          </w:p>
          <w:p w14:paraId="13C25624" w14:textId="2AFB3145" w:rsidR="419926F4" w:rsidRPr="00504F30" w:rsidRDefault="419926F4" w:rsidP="00504F30">
            <w:pPr>
              <w:spacing w:line="276" w:lineRule="auto"/>
              <w:jc w:val="both"/>
              <w:rPr>
                <w:rFonts w:eastAsia="Calibri" w:cs="Calibri"/>
                <w:szCs w:val="24"/>
                <w:u w:val="single"/>
              </w:rPr>
            </w:pPr>
            <w:r w:rsidRPr="00504F30">
              <w:rPr>
                <w:rFonts w:eastAsia="Calibri" w:cs="Calibri"/>
                <w:szCs w:val="24"/>
                <w:u w:val="single"/>
              </w:rPr>
              <w:t>Dealer Drive-Out EZ</w:t>
            </w:r>
            <w:r w:rsidR="00F70931">
              <w:rPr>
                <w:rFonts w:eastAsia="Calibri" w:cs="Calibri"/>
                <w:szCs w:val="24"/>
                <w:u w:val="single"/>
              </w:rPr>
              <w:t xml:space="preserve"> </w:t>
            </w:r>
            <w:r w:rsidRPr="00504F30">
              <w:rPr>
                <w:rFonts w:eastAsia="Calibri" w:cs="Calibri"/>
                <w:szCs w:val="24"/>
                <w:u w:val="single"/>
              </w:rPr>
              <w:t>Tag solution</w:t>
            </w:r>
          </w:p>
          <w:p w14:paraId="3EBBDD9A" w14:textId="7A7CC510" w:rsidR="419926F4" w:rsidRPr="00504F30" w:rsidRDefault="419926F4" w:rsidP="00504F30">
            <w:pPr>
              <w:spacing w:line="276" w:lineRule="auto"/>
              <w:jc w:val="both"/>
              <w:rPr>
                <w:rFonts w:eastAsia="Calibri" w:cs="Calibri"/>
                <w:szCs w:val="24"/>
              </w:rPr>
            </w:pPr>
            <w:r w:rsidRPr="00504F30">
              <w:rPr>
                <w:rFonts w:eastAsia="Calibri" w:cs="Calibri"/>
                <w:szCs w:val="24"/>
              </w:rPr>
              <w:t xml:space="preserve">Tennessee further leveraged its BIS partnership to solve challenges with the way vehicle dealerships issued temporary license plates throughout the state.  At that time, dealer drive-out tags given to customers who had just purchased vehicles consisted of hand-written identification numbers on serialized pieces of cardboard.  The outdated process caused inventory headaches, tracking difficulties, an inability to control access for unauthorized dealers and confusion over tag-to-vehicle matches. Law enforcement operated without access to temporary tag owner and vehicle information and faced additional concerns if a temporary tag was stolen.  </w:t>
            </w:r>
          </w:p>
          <w:p w14:paraId="504AE5D4" w14:textId="79CD00B3" w:rsidR="419926F4" w:rsidRPr="00504F30" w:rsidRDefault="419926F4" w:rsidP="00504F30">
            <w:pPr>
              <w:spacing w:line="276" w:lineRule="auto"/>
              <w:jc w:val="both"/>
              <w:rPr>
                <w:rFonts w:eastAsia="Calibri" w:cs="Calibri"/>
                <w:szCs w:val="24"/>
              </w:rPr>
            </w:pPr>
            <w:r w:rsidRPr="00504F30">
              <w:rPr>
                <w:rFonts w:eastAsia="Calibri" w:cs="Calibri"/>
                <w:szCs w:val="24"/>
              </w:rPr>
              <w:t xml:space="preserve"> </w:t>
            </w:r>
          </w:p>
          <w:p w14:paraId="5D659528" w14:textId="0E7DFB62" w:rsidR="419926F4" w:rsidRPr="00504F30" w:rsidRDefault="419926F4" w:rsidP="00504F30">
            <w:pPr>
              <w:spacing w:line="276" w:lineRule="auto"/>
              <w:jc w:val="both"/>
              <w:rPr>
                <w:rFonts w:eastAsia="Calibri" w:cs="Calibri"/>
                <w:szCs w:val="24"/>
              </w:rPr>
            </w:pPr>
            <w:r w:rsidRPr="00504F30">
              <w:rPr>
                <w:rFonts w:eastAsia="Calibri" w:cs="Calibri"/>
                <w:szCs w:val="24"/>
              </w:rPr>
              <w:t xml:space="preserve">BIS delivered the resulting Dealer Drive-Out EZ Tag solution, which fully integrates with VTRS.  Using web services and APIs to increase automation, efficiency, transparency and accuracy, the BIS program revolutionized this vital government process in Tennessee.  In addition, adoption of the program decreased errors and provided the state with more robust controls against potential fraud. </w:t>
            </w:r>
          </w:p>
          <w:p w14:paraId="5AB9C22B" w14:textId="77777777" w:rsidR="00551F94" w:rsidRPr="00504F30" w:rsidRDefault="00551F94" w:rsidP="00504F30">
            <w:pPr>
              <w:spacing w:line="276" w:lineRule="auto"/>
              <w:jc w:val="both"/>
              <w:rPr>
                <w:rFonts w:eastAsia="Calibri" w:cs="Calibri"/>
                <w:szCs w:val="24"/>
              </w:rPr>
            </w:pPr>
          </w:p>
          <w:p w14:paraId="3E3508A3" w14:textId="1FA0EC4D" w:rsidR="419926F4" w:rsidRPr="00504F30" w:rsidRDefault="419926F4" w:rsidP="00504F30">
            <w:pPr>
              <w:spacing w:line="276" w:lineRule="auto"/>
              <w:jc w:val="both"/>
              <w:rPr>
                <w:rFonts w:eastAsia="Calibri" w:cs="Calibri"/>
                <w:szCs w:val="24"/>
              </w:rPr>
            </w:pPr>
            <w:r w:rsidRPr="00504F30">
              <w:rPr>
                <w:rFonts w:eastAsia="Calibri" w:cs="Calibri"/>
                <w:szCs w:val="24"/>
              </w:rPr>
              <w:t>The Dealer Drive-Out EZ Tag program replaces hand-written tags, forms</w:t>
            </w:r>
            <w:r w:rsidR="00C35936" w:rsidRPr="00504F30">
              <w:rPr>
                <w:rFonts w:eastAsia="Calibri" w:cs="Calibri"/>
                <w:szCs w:val="24"/>
              </w:rPr>
              <w:t>,</w:t>
            </w:r>
            <w:r w:rsidRPr="00504F30">
              <w:rPr>
                <w:rFonts w:eastAsia="Calibri" w:cs="Calibri"/>
                <w:szCs w:val="24"/>
              </w:rPr>
              <w:t xml:space="preserve"> and </w:t>
            </w:r>
            <w:r w:rsidR="003D437E" w:rsidRPr="00504F30">
              <w:rPr>
                <w:rFonts w:eastAsia="Calibri" w:cs="Calibri"/>
                <w:szCs w:val="24"/>
              </w:rPr>
              <w:t>logbooks</w:t>
            </w:r>
            <w:r w:rsidRPr="00504F30">
              <w:rPr>
                <w:rFonts w:eastAsia="Calibri" w:cs="Calibri"/>
                <w:szCs w:val="24"/>
              </w:rPr>
              <w:t xml:space="preserve"> with print-on-demand temporary license plate capabilities at each dealership.  Real-time audit log and reporting tools for the state are included, alongside fully customizable features to meet regulatory needs.  This BIS solution includes functions to designate multiple drive-out tag types and produces a unique number, expiration date, and temporary registration as each tag is issued.  </w:t>
            </w:r>
          </w:p>
          <w:p w14:paraId="45D71345" w14:textId="68E1E6BF" w:rsidR="419926F4" w:rsidRPr="00504F30" w:rsidRDefault="419926F4" w:rsidP="00504F30">
            <w:pPr>
              <w:spacing w:line="276" w:lineRule="auto"/>
              <w:jc w:val="both"/>
              <w:rPr>
                <w:rFonts w:eastAsia="Calibri" w:cs="Calibri"/>
                <w:szCs w:val="24"/>
              </w:rPr>
            </w:pPr>
            <w:r w:rsidRPr="00504F30">
              <w:rPr>
                <w:rFonts w:eastAsia="Calibri" w:cs="Calibri"/>
                <w:szCs w:val="24"/>
              </w:rPr>
              <w:t xml:space="preserve"> </w:t>
            </w:r>
          </w:p>
          <w:p w14:paraId="39BA184F" w14:textId="5E7279ED" w:rsidR="419926F4" w:rsidRPr="00504F30" w:rsidRDefault="419926F4" w:rsidP="00504F30">
            <w:pPr>
              <w:spacing w:line="276" w:lineRule="auto"/>
              <w:jc w:val="both"/>
              <w:rPr>
                <w:rFonts w:eastAsia="Calibri" w:cs="Calibri"/>
                <w:szCs w:val="24"/>
              </w:rPr>
            </w:pPr>
            <w:r w:rsidRPr="00504F30">
              <w:rPr>
                <w:rFonts w:eastAsia="Calibri" w:cs="Calibri"/>
                <w:szCs w:val="24"/>
              </w:rPr>
              <w:t>BIS governmental agency customers value these key Dealer Drive-Out EZ Tag features:</w:t>
            </w:r>
          </w:p>
          <w:p w14:paraId="7AF08547" w14:textId="38BD5C43" w:rsidR="419926F4" w:rsidRPr="00504F30" w:rsidRDefault="419926F4" w:rsidP="00504F30">
            <w:pPr>
              <w:pStyle w:val="ListParagraph"/>
              <w:numPr>
                <w:ilvl w:val="0"/>
                <w:numId w:val="1"/>
              </w:numPr>
              <w:spacing w:line="276" w:lineRule="auto"/>
              <w:jc w:val="both"/>
              <w:rPr>
                <w:rFonts w:eastAsia="Calibri" w:cs="Calibri"/>
                <w:szCs w:val="24"/>
              </w:rPr>
            </w:pPr>
            <w:r w:rsidRPr="00504F30">
              <w:rPr>
                <w:rFonts w:eastAsia="Calibri" w:cs="Calibri"/>
                <w:szCs w:val="24"/>
              </w:rPr>
              <w:t>Custom programming to meet state requirements and needs</w:t>
            </w:r>
            <w:r w:rsidR="00F0198F">
              <w:rPr>
                <w:rFonts w:eastAsia="Calibri" w:cs="Calibri"/>
                <w:szCs w:val="24"/>
              </w:rPr>
              <w:t>.</w:t>
            </w:r>
          </w:p>
          <w:p w14:paraId="0A79DA8B" w14:textId="53894D8E" w:rsidR="419926F4" w:rsidRPr="00504F30" w:rsidRDefault="419926F4" w:rsidP="00504F30">
            <w:pPr>
              <w:pStyle w:val="ListParagraph"/>
              <w:numPr>
                <w:ilvl w:val="0"/>
                <w:numId w:val="1"/>
              </w:numPr>
              <w:spacing w:line="276" w:lineRule="auto"/>
              <w:jc w:val="both"/>
              <w:rPr>
                <w:rFonts w:eastAsia="Calibri" w:cs="Calibri"/>
                <w:szCs w:val="24"/>
              </w:rPr>
            </w:pPr>
            <w:r w:rsidRPr="00504F30">
              <w:rPr>
                <w:rFonts w:eastAsia="Calibri" w:cs="Calibri"/>
                <w:szCs w:val="24"/>
              </w:rPr>
              <w:t>Real-time tag information access for law enforcement</w:t>
            </w:r>
            <w:r w:rsidR="00F0198F">
              <w:rPr>
                <w:rFonts w:eastAsia="Calibri" w:cs="Calibri"/>
                <w:szCs w:val="24"/>
              </w:rPr>
              <w:t>.</w:t>
            </w:r>
          </w:p>
          <w:p w14:paraId="20E91114" w14:textId="4FB76139" w:rsidR="419926F4" w:rsidRPr="00504F30" w:rsidRDefault="419926F4" w:rsidP="00504F30">
            <w:pPr>
              <w:pStyle w:val="ListParagraph"/>
              <w:numPr>
                <w:ilvl w:val="0"/>
                <w:numId w:val="1"/>
              </w:numPr>
              <w:spacing w:line="276" w:lineRule="auto"/>
              <w:jc w:val="both"/>
              <w:rPr>
                <w:rFonts w:eastAsia="Calibri" w:cs="Calibri"/>
                <w:szCs w:val="24"/>
              </w:rPr>
            </w:pPr>
            <w:r w:rsidRPr="00504F30">
              <w:rPr>
                <w:rFonts w:eastAsia="Calibri" w:cs="Calibri"/>
                <w:szCs w:val="24"/>
              </w:rPr>
              <w:t>On-demand reporting</w:t>
            </w:r>
            <w:r w:rsidR="00F0198F">
              <w:rPr>
                <w:rFonts w:eastAsia="Calibri" w:cs="Calibri"/>
                <w:szCs w:val="24"/>
              </w:rPr>
              <w:t>.</w:t>
            </w:r>
          </w:p>
          <w:p w14:paraId="51FE58D5" w14:textId="49199F13" w:rsidR="419926F4" w:rsidRPr="00504F30" w:rsidRDefault="419926F4" w:rsidP="00504F30">
            <w:pPr>
              <w:pStyle w:val="ListParagraph"/>
              <w:numPr>
                <w:ilvl w:val="0"/>
                <w:numId w:val="1"/>
              </w:numPr>
              <w:spacing w:line="276" w:lineRule="auto"/>
              <w:jc w:val="both"/>
              <w:rPr>
                <w:rFonts w:eastAsia="Calibri" w:cs="Calibri"/>
                <w:szCs w:val="24"/>
              </w:rPr>
            </w:pPr>
            <w:r w:rsidRPr="00504F30">
              <w:rPr>
                <w:rFonts w:eastAsia="Calibri" w:cs="Calibri"/>
                <w:szCs w:val="24"/>
              </w:rPr>
              <w:t>Print-on-demand capabilities</w:t>
            </w:r>
            <w:r w:rsidR="00F0198F">
              <w:rPr>
                <w:rFonts w:eastAsia="Calibri" w:cs="Calibri"/>
                <w:szCs w:val="24"/>
              </w:rPr>
              <w:t>.</w:t>
            </w:r>
          </w:p>
          <w:p w14:paraId="58014570" w14:textId="76F86DCC" w:rsidR="419926F4" w:rsidRPr="00504F30" w:rsidRDefault="419926F4" w:rsidP="00504F30">
            <w:pPr>
              <w:pStyle w:val="ListParagraph"/>
              <w:numPr>
                <w:ilvl w:val="0"/>
                <w:numId w:val="1"/>
              </w:numPr>
              <w:spacing w:line="276" w:lineRule="auto"/>
              <w:jc w:val="both"/>
              <w:rPr>
                <w:rFonts w:eastAsia="Calibri" w:cs="Calibri"/>
                <w:szCs w:val="24"/>
              </w:rPr>
            </w:pPr>
            <w:r w:rsidRPr="00504F30">
              <w:rPr>
                <w:rFonts w:eastAsia="Calibri" w:cs="Calibri"/>
                <w:szCs w:val="24"/>
              </w:rPr>
              <w:t>Detailed audit logs</w:t>
            </w:r>
            <w:r w:rsidR="00F0198F">
              <w:rPr>
                <w:rFonts w:eastAsia="Calibri" w:cs="Calibri"/>
                <w:szCs w:val="24"/>
              </w:rPr>
              <w:t>.</w:t>
            </w:r>
          </w:p>
          <w:p w14:paraId="3707729A" w14:textId="33991968" w:rsidR="419926F4" w:rsidRPr="00504F30" w:rsidRDefault="419926F4" w:rsidP="00504F30">
            <w:pPr>
              <w:pStyle w:val="ListParagraph"/>
              <w:numPr>
                <w:ilvl w:val="0"/>
                <w:numId w:val="1"/>
              </w:numPr>
              <w:spacing w:line="276" w:lineRule="auto"/>
              <w:jc w:val="both"/>
              <w:rPr>
                <w:rFonts w:eastAsia="Calibri" w:cs="Calibri"/>
                <w:szCs w:val="24"/>
              </w:rPr>
            </w:pPr>
            <w:r w:rsidRPr="00504F30">
              <w:rPr>
                <w:rFonts w:eastAsia="Calibri" w:cs="Calibri"/>
                <w:szCs w:val="24"/>
              </w:rPr>
              <w:t>Multiple reporting features</w:t>
            </w:r>
            <w:r w:rsidR="00F0198F">
              <w:rPr>
                <w:rFonts w:eastAsia="Calibri" w:cs="Calibri"/>
                <w:szCs w:val="24"/>
              </w:rPr>
              <w:t>.</w:t>
            </w:r>
          </w:p>
          <w:p w14:paraId="34BE4533" w14:textId="13706CA5" w:rsidR="419926F4" w:rsidRPr="00504F30" w:rsidRDefault="419926F4" w:rsidP="00504F30">
            <w:pPr>
              <w:pStyle w:val="ListParagraph"/>
              <w:numPr>
                <w:ilvl w:val="0"/>
                <w:numId w:val="1"/>
              </w:numPr>
              <w:spacing w:line="276" w:lineRule="auto"/>
              <w:jc w:val="both"/>
              <w:rPr>
                <w:rFonts w:eastAsia="Calibri" w:cs="Calibri"/>
                <w:szCs w:val="24"/>
              </w:rPr>
            </w:pPr>
            <w:r w:rsidRPr="00504F30">
              <w:rPr>
                <w:rFonts w:eastAsia="Calibri" w:cs="Calibri"/>
                <w:szCs w:val="24"/>
              </w:rPr>
              <w:t>Temporary tag extension functions</w:t>
            </w:r>
            <w:r w:rsidR="00F0198F">
              <w:rPr>
                <w:rFonts w:eastAsia="Calibri" w:cs="Calibri"/>
                <w:szCs w:val="24"/>
              </w:rPr>
              <w:t>.</w:t>
            </w:r>
          </w:p>
          <w:p w14:paraId="2B648055" w14:textId="5B04C2D1" w:rsidR="419926F4" w:rsidRPr="00504F30" w:rsidRDefault="419926F4" w:rsidP="00504F30">
            <w:pPr>
              <w:pStyle w:val="ListParagraph"/>
              <w:numPr>
                <w:ilvl w:val="0"/>
                <w:numId w:val="1"/>
              </w:numPr>
              <w:spacing w:line="276" w:lineRule="auto"/>
              <w:jc w:val="both"/>
              <w:rPr>
                <w:rFonts w:eastAsia="Calibri" w:cs="Calibri"/>
                <w:szCs w:val="24"/>
              </w:rPr>
            </w:pPr>
            <w:r w:rsidRPr="00504F30">
              <w:rPr>
                <w:rFonts w:eastAsia="Calibri" w:cs="Calibri"/>
                <w:szCs w:val="24"/>
              </w:rPr>
              <w:t>Temporary tag reprint abilities</w:t>
            </w:r>
            <w:r w:rsidR="00F0198F">
              <w:rPr>
                <w:rFonts w:eastAsia="Calibri" w:cs="Calibri"/>
                <w:szCs w:val="24"/>
              </w:rPr>
              <w:t>.</w:t>
            </w:r>
          </w:p>
          <w:p w14:paraId="456C2E41" w14:textId="60B2B3B3" w:rsidR="419926F4" w:rsidRPr="00504F30" w:rsidRDefault="419926F4" w:rsidP="00504F30">
            <w:pPr>
              <w:pStyle w:val="ListParagraph"/>
              <w:numPr>
                <w:ilvl w:val="0"/>
                <w:numId w:val="1"/>
              </w:numPr>
              <w:spacing w:line="276" w:lineRule="auto"/>
              <w:jc w:val="both"/>
              <w:rPr>
                <w:rFonts w:eastAsia="Calibri" w:cs="Calibri"/>
                <w:szCs w:val="24"/>
              </w:rPr>
            </w:pPr>
            <w:r w:rsidRPr="00504F30">
              <w:rPr>
                <w:rFonts w:eastAsia="Calibri" w:cs="Calibri"/>
                <w:szCs w:val="24"/>
              </w:rPr>
              <w:t>Built-in disaster recovery plan protection</w:t>
            </w:r>
            <w:r w:rsidR="00F0198F">
              <w:rPr>
                <w:rFonts w:eastAsia="Calibri" w:cs="Calibri"/>
                <w:szCs w:val="24"/>
              </w:rPr>
              <w:t>.</w:t>
            </w:r>
          </w:p>
          <w:p w14:paraId="36E21A48" w14:textId="42A4C9D2" w:rsidR="419926F4" w:rsidRPr="00504F30" w:rsidRDefault="419926F4" w:rsidP="00504F30">
            <w:pPr>
              <w:pStyle w:val="ListParagraph"/>
              <w:numPr>
                <w:ilvl w:val="0"/>
                <w:numId w:val="1"/>
              </w:numPr>
              <w:spacing w:line="276" w:lineRule="auto"/>
              <w:jc w:val="both"/>
              <w:rPr>
                <w:rFonts w:eastAsia="Calibri" w:cs="Calibri"/>
                <w:szCs w:val="24"/>
              </w:rPr>
            </w:pPr>
            <w:r w:rsidRPr="00504F30">
              <w:rPr>
                <w:rFonts w:eastAsia="Calibri" w:cs="Calibri"/>
                <w:szCs w:val="24"/>
              </w:rPr>
              <w:t>Tag type options for vehicles, motorcycles, transportation, internet outage and more</w:t>
            </w:r>
            <w:r w:rsidR="00F0198F">
              <w:rPr>
                <w:rFonts w:eastAsia="Calibri" w:cs="Calibri"/>
                <w:szCs w:val="24"/>
              </w:rPr>
              <w:t>.</w:t>
            </w:r>
          </w:p>
          <w:p w14:paraId="36BFB303" w14:textId="46DF576D" w:rsidR="419926F4" w:rsidRPr="00504F30" w:rsidRDefault="419926F4" w:rsidP="00504F30">
            <w:pPr>
              <w:pStyle w:val="ListParagraph"/>
              <w:numPr>
                <w:ilvl w:val="0"/>
                <w:numId w:val="1"/>
              </w:numPr>
              <w:spacing w:line="276" w:lineRule="auto"/>
              <w:jc w:val="both"/>
              <w:rPr>
                <w:rFonts w:eastAsia="Calibri" w:cs="Calibri"/>
                <w:szCs w:val="24"/>
              </w:rPr>
            </w:pPr>
            <w:r w:rsidRPr="00504F30">
              <w:rPr>
                <w:rFonts w:eastAsia="Calibri" w:cs="Calibri"/>
                <w:szCs w:val="24"/>
              </w:rPr>
              <w:t>Weather/chemical-resistant paper for on-demand tag printing</w:t>
            </w:r>
            <w:r w:rsidR="00F0198F">
              <w:rPr>
                <w:rFonts w:eastAsia="Calibri" w:cs="Calibri"/>
                <w:szCs w:val="24"/>
              </w:rPr>
              <w:t>.</w:t>
            </w:r>
            <w:r w:rsidRPr="00504F30">
              <w:rPr>
                <w:rFonts w:eastAsia="Calibri" w:cs="Calibri"/>
                <w:szCs w:val="24"/>
              </w:rPr>
              <w:t xml:space="preserve"> </w:t>
            </w:r>
          </w:p>
          <w:p w14:paraId="7F57627D" w14:textId="1E0A9DB9" w:rsidR="6FC2907D" w:rsidRPr="00504F30" w:rsidRDefault="6FC2907D" w:rsidP="00504F30">
            <w:pPr>
              <w:spacing w:line="276" w:lineRule="auto"/>
              <w:ind w:left="360"/>
              <w:jc w:val="both"/>
              <w:rPr>
                <w:rFonts w:eastAsia="Calibri" w:cs="Calibri"/>
                <w:szCs w:val="24"/>
              </w:rPr>
            </w:pPr>
          </w:p>
          <w:p w14:paraId="6F888455" w14:textId="327100CA" w:rsidR="419926F4" w:rsidRPr="00504F30" w:rsidRDefault="419926F4" w:rsidP="00504F30">
            <w:pPr>
              <w:spacing w:line="276" w:lineRule="auto"/>
              <w:jc w:val="both"/>
              <w:rPr>
                <w:rFonts w:eastAsia="Calibri" w:cs="Calibri"/>
                <w:szCs w:val="24"/>
                <w:u w:val="single"/>
              </w:rPr>
            </w:pPr>
            <w:r w:rsidRPr="00504F30">
              <w:rPr>
                <w:rFonts w:eastAsia="Calibri" w:cs="Calibri"/>
                <w:szCs w:val="24"/>
                <w:u w:val="single"/>
              </w:rPr>
              <w:t xml:space="preserve">Auto Assistant App </w:t>
            </w:r>
            <w:r w:rsidR="00E622C1">
              <w:rPr>
                <w:rFonts w:eastAsia="Calibri" w:cs="Calibri"/>
                <w:szCs w:val="24"/>
                <w:u w:val="single"/>
              </w:rPr>
              <w:t>S</w:t>
            </w:r>
            <w:r w:rsidRPr="00504F30">
              <w:rPr>
                <w:rFonts w:eastAsia="Calibri" w:cs="Calibri"/>
                <w:szCs w:val="24"/>
                <w:u w:val="single"/>
              </w:rPr>
              <w:t>olution</w:t>
            </w:r>
          </w:p>
          <w:p w14:paraId="5AAA8AD0" w14:textId="483B4CA6" w:rsidR="419926F4" w:rsidRPr="00504F30" w:rsidRDefault="419926F4" w:rsidP="00504F30">
            <w:pPr>
              <w:spacing w:line="276" w:lineRule="auto"/>
              <w:jc w:val="both"/>
              <w:rPr>
                <w:rFonts w:eastAsia="Calibri" w:cs="Calibri"/>
                <w:szCs w:val="24"/>
              </w:rPr>
            </w:pPr>
            <w:r w:rsidRPr="00504F30">
              <w:rPr>
                <w:rFonts w:eastAsia="Calibri" w:cs="Calibri"/>
                <w:szCs w:val="24"/>
              </w:rPr>
              <w:t xml:space="preserve">BIS offers an Auto Assistant </w:t>
            </w:r>
            <w:r w:rsidR="00551F94">
              <w:rPr>
                <w:rFonts w:eastAsia="Calibri" w:cs="Calibri"/>
                <w:szCs w:val="24"/>
              </w:rPr>
              <w:t>A</w:t>
            </w:r>
            <w:r w:rsidRPr="00504F30">
              <w:rPr>
                <w:rFonts w:eastAsia="Calibri" w:cs="Calibri"/>
                <w:szCs w:val="24"/>
              </w:rPr>
              <w:t>pp to government partners as an easy-to-use mobile interface for constituents. This program allows users to show proof of electronic registration, verify and display proof of insurance through a web interface, access vehicle recalls and renew registration through a one-click process after initial setup.</w:t>
            </w:r>
          </w:p>
          <w:p w14:paraId="138A6795" w14:textId="48A9C2A4" w:rsidR="419926F4" w:rsidRPr="00504F30" w:rsidRDefault="419926F4" w:rsidP="00504F30">
            <w:pPr>
              <w:spacing w:line="276" w:lineRule="auto"/>
              <w:jc w:val="both"/>
              <w:rPr>
                <w:rFonts w:eastAsia="Calibri" w:cs="Calibri"/>
                <w:szCs w:val="24"/>
              </w:rPr>
            </w:pPr>
            <w:r w:rsidRPr="00504F30">
              <w:rPr>
                <w:rFonts w:eastAsia="Calibri" w:cs="Calibri"/>
                <w:szCs w:val="24"/>
              </w:rPr>
              <w:t xml:space="preserve"> </w:t>
            </w:r>
          </w:p>
          <w:p w14:paraId="21FE0CE4" w14:textId="63BA316D" w:rsidR="419926F4" w:rsidRPr="00504F30" w:rsidRDefault="419926F4" w:rsidP="00504F30">
            <w:pPr>
              <w:spacing w:line="276" w:lineRule="auto"/>
              <w:jc w:val="both"/>
              <w:rPr>
                <w:rFonts w:eastAsia="Calibri" w:cs="Calibri"/>
                <w:szCs w:val="24"/>
                <w:u w:val="single"/>
              </w:rPr>
            </w:pPr>
            <w:r w:rsidRPr="00504F30">
              <w:rPr>
                <w:rFonts w:eastAsia="Calibri" w:cs="Calibri"/>
                <w:szCs w:val="24"/>
                <w:u w:val="single"/>
              </w:rPr>
              <w:t xml:space="preserve">Land Records </w:t>
            </w:r>
            <w:r w:rsidR="00E622C1">
              <w:rPr>
                <w:rFonts w:eastAsia="Calibri" w:cs="Calibri"/>
                <w:szCs w:val="24"/>
                <w:u w:val="single"/>
              </w:rPr>
              <w:t>S</w:t>
            </w:r>
            <w:r w:rsidRPr="00504F30">
              <w:rPr>
                <w:rFonts w:eastAsia="Calibri" w:cs="Calibri"/>
                <w:szCs w:val="24"/>
                <w:u w:val="single"/>
              </w:rPr>
              <w:t xml:space="preserve">oftware </w:t>
            </w:r>
            <w:r w:rsidR="00E622C1">
              <w:rPr>
                <w:rFonts w:eastAsia="Calibri" w:cs="Calibri"/>
                <w:szCs w:val="24"/>
                <w:u w:val="single"/>
              </w:rPr>
              <w:t>S</w:t>
            </w:r>
            <w:r w:rsidRPr="00504F30">
              <w:rPr>
                <w:rFonts w:eastAsia="Calibri" w:cs="Calibri"/>
                <w:szCs w:val="24"/>
                <w:u w:val="single"/>
              </w:rPr>
              <w:t>olutions</w:t>
            </w:r>
          </w:p>
          <w:p w14:paraId="5E0C672D" w14:textId="4F5D98C1" w:rsidR="419926F4" w:rsidRPr="00504F30" w:rsidRDefault="419926F4" w:rsidP="00504F30">
            <w:pPr>
              <w:spacing w:line="276" w:lineRule="auto"/>
              <w:jc w:val="both"/>
              <w:rPr>
                <w:rFonts w:eastAsia="Calibri" w:cs="Calibri"/>
                <w:szCs w:val="24"/>
              </w:rPr>
            </w:pPr>
            <w:r w:rsidRPr="00504F30">
              <w:rPr>
                <w:rFonts w:eastAsia="Calibri" w:cs="Calibri"/>
                <w:szCs w:val="24"/>
              </w:rPr>
              <w:t xml:space="preserve">BIS is among the largest providers in the southeast of custom software to serve governmental land record operations.  Branded as ‘The Registry’, this system is used by 20 Court Clerks offices in Arkansas, including the largest counties of Pulaski and Benton.  In North Carolina, 13 Register of Deeds offices utilize The Registry, along with 53 Tennessee Register of Deeds offices, 9 Register of Deeds South Carolina offices, seven Kentucky County Clerk offices and one Circuit Clerk office in Virginia. </w:t>
            </w:r>
          </w:p>
          <w:p w14:paraId="46B3BC6B" w14:textId="01540CCF" w:rsidR="419926F4" w:rsidRPr="00504F30" w:rsidRDefault="419926F4" w:rsidP="00504F30">
            <w:pPr>
              <w:spacing w:line="276" w:lineRule="auto"/>
              <w:jc w:val="both"/>
              <w:rPr>
                <w:rFonts w:eastAsia="Calibri" w:cs="Calibri"/>
                <w:b/>
                <w:szCs w:val="24"/>
              </w:rPr>
            </w:pPr>
            <w:r w:rsidRPr="00504F30">
              <w:rPr>
                <w:rFonts w:eastAsia="Calibri" w:cs="Calibri"/>
                <w:b/>
                <w:szCs w:val="24"/>
              </w:rPr>
              <w:t xml:space="preserve"> </w:t>
            </w:r>
          </w:p>
          <w:p w14:paraId="79284CEC" w14:textId="67288199" w:rsidR="419926F4" w:rsidRPr="00504F30" w:rsidRDefault="419926F4" w:rsidP="00504F30">
            <w:pPr>
              <w:spacing w:line="276" w:lineRule="auto"/>
              <w:jc w:val="both"/>
              <w:rPr>
                <w:rFonts w:eastAsia="Calibri" w:cs="Calibri"/>
                <w:szCs w:val="24"/>
                <w:u w:val="single"/>
              </w:rPr>
            </w:pPr>
            <w:r w:rsidRPr="00504F30">
              <w:rPr>
                <w:rFonts w:eastAsia="Calibri" w:cs="Calibri"/>
                <w:szCs w:val="24"/>
                <w:u w:val="single"/>
              </w:rPr>
              <w:t>TERRA/CAMA Tax Solutions</w:t>
            </w:r>
          </w:p>
          <w:p w14:paraId="445991E5" w14:textId="3F71D530" w:rsidR="419926F4" w:rsidRPr="00504F30" w:rsidRDefault="419926F4" w:rsidP="00504F30">
            <w:pPr>
              <w:spacing w:line="276" w:lineRule="auto"/>
              <w:jc w:val="both"/>
              <w:rPr>
                <w:rFonts w:eastAsia="Calibri" w:cs="Calibri"/>
                <w:szCs w:val="24"/>
              </w:rPr>
            </w:pPr>
            <w:r w:rsidRPr="00504F30">
              <w:rPr>
                <w:rFonts w:eastAsia="Calibri" w:cs="Calibri"/>
                <w:szCs w:val="24"/>
              </w:rPr>
              <w:t xml:space="preserve">BIS has provided tax appraisal, </w:t>
            </w:r>
            <w:r w:rsidR="003D437E" w:rsidRPr="00504F30">
              <w:rPr>
                <w:rFonts w:eastAsia="Calibri" w:cs="Calibri"/>
                <w:szCs w:val="24"/>
              </w:rPr>
              <w:t>calculation,</w:t>
            </w:r>
            <w:r w:rsidRPr="00504F30">
              <w:rPr>
                <w:rFonts w:eastAsia="Calibri" w:cs="Calibri"/>
                <w:szCs w:val="24"/>
              </w:rPr>
              <w:t xml:space="preserve"> and collection services </w:t>
            </w:r>
            <w:r w:rsidR="00815C1E">
              <w:rPr>
                <w:rFonts w:eastAsia="Calibri" w:cs="Calibri"/>
                <w:szCs w:val="24"/>
              </w:rPr>
              <w:t xml:space="preserve">to </w:t>
            </w:r>
            <w:r w:rsidRPr="00504F30">
              <w:rPr>
                <w:rFonts w:eastAsia="Calibri" w:cs="Calibri"/>
                <w:szCs w:val="24"/>
              </w:rPr>
              <w:t xml:space="preserve">numerous government offices for many years through its Tax Evaluation Recording Reporting Assessment (TERRA) and computer assisted mass appraisal (CAMA) software systems.  These comprehensive tax billing and collection services platforms have assisted countless agencies improve accuracy, reduce billing preparation </w:t>
            </w:r>
            <w:r w:rsidR="003D437E" w:rsidRPr="00504F30">
              <w:rPr>
                <w:rFonts w:eastAsia="Calibri" w:cs="Calibri"/>
                <w:szCs w:val="24"/>
              </w:rPr>
              <w:t>periods,</w:t>
            </w:r>
            <w:r w:rsidRPr="00504F30">
              <w:rPr>
                <w:rFonts w:eastAsia="Calibri" w:cs="Calibri"/>
                <w:szCs w:val="24"/>
              </w:rPr>
              <w:t xml:space="preserve"> and accelerate payment collections through user-friendly interfaces. </w:t>
            </w:r>
          </w:p>
          <w:p w14:paraId="384F3BCB" w14:textId="4ECB337F" w:rsidR="419926F4" w:rsidRPr="00504F30" w:rsidRDefault="419926F4" w:rsidP="00504F30">
            <w:pPr>
              <w:spacing w:line="276" w:lineRule="auto"/>
              <w:jc w:val="both"/>
              <w:rPr>
                <w:rFonts w:eastAsia="Calibri" w:cs="Calibri"/>
                <w:szCs w:val="24"/>
              </w:rPr>
            </w:pPr>
            <w:r w:rsidRPr="00504F30">
              <w:rPr>
                <w:rFonts w:eastAsia="Calibri" w:cs="Calibri"/>
                <w:szCs w:val="24"/>
              </w:rPr>
              <w:t xml:space="preserve"> </w:t>
            </w:r>
          </w:p>
          <w:p w14:paraId="33D5AD4E" w14:textId="0AC874CD" w:rsidR="419926F4" w:rsidRPr="00504F30" w:rsidRDefault="419926F4" w:rsidP="00504F30">
            <w:pPr>
              <w:spacing w:line="276" w:lineRule="auto"/>
              <w:jc w:val="both"/>
              <w:rPr>
                <w:rFonts w:eastAsia="Calibri" w:cs="Calibri"/>
                <w:szCs w:val="24"/>
                <w:u w:val="single"/>
              </w:rPr>
            </w:pPr>
            <w:r w:rsidRPr="00504F30">
              <w:rPr>
                <w:rFonts w:eastAsia="Calibri" w:cs="Calibri"/>
                <w:szCs w:val="24"/>
                <w:u w:val="single"/>
              </w:rPr>
              <w:t>Tncountyclerk.com</w:t>
            </w:r>
          </w:p>
          <w:p w14:paraId="172B2780" w14:textId="080CB8B7" w:rsidR="419926F4" w:rsidRPr="00504F30" w:rsidRDefault="419926F4" w:rsidP="00504F30">
            <w:pPr>
              <w:spacing w:line="276" w:lineRule="auto"/>
              <w:jc w:val="both"/>
              <w:rPr>
                <w:rFonts w:eastAsia="Calibri" w:cs="Calibri"/>
                <w:szCs w:val="24"/>
              </w:rPr>
            </w:pPr>
            <w:r w:rsidRPr="00504F30">
              <w:rPr>
                <w:rFonts w:eastAsia="Calibri" w:cs="Calibri"/>
                <w:szCs w:val="24"/>
              </w:rPr>
              <w:t xml:space="preserve">95 counties in Tennessee currently utilize this consumer-facing BIS platform.  The web-based service processes millions of transactions across the state each year, including online car tag and handicap placard renewals, notary applications, marriage license applications, business tax license applications, marriage license lookup/certified copy requests and business lookup services. </w:t>
            </w:r>
          </w:p>
          <w:p w14:paraId="1429EAF8" w14:textId="26B3905E" w:rsidR="419926F4" w:rsidRPr="00504F30" w:rsidRDefault="419926F4" w:rsidP="00504F30">
            <w:pPr>
              <w:spacing w:line="276" w:lineRule="auto"/>
              <w:jc w:val="both"/>
              <w:rPr>
                <w:rFonts w:eastAsia="Calibri" w:cs="Calibri"/>
                <w:b/>
                <w:szCs w:val="24"/>
              </w:rPr>
            </w:pPr>
            <w:r w:rsidRPr="00504F30">
              <w:rPr>
                <w:rFonts w:eastAsia="Calibri" w:cs="Calibri"/>
                <w:b/>
                <w:szCs w:val="24"/>
              </w:rPr>
              <w:t xml:space="preserve"> </w:t>
            </w:r>
          </w:p>
          <w:p w14:paraId="0345542F" w14:textId="252F0351" w:rsidR="419926F4" w:rsidRPr="00504F30" w:rsidRDefault="419926F4" w:rsidP="00504F30">
            <w:pPr>
              <w:spacing w:line="276" w:lineRule="auto"/>
              <w:jc w:val="both"/>
              <w:rPr>
                <w:rFonts w:eastAsia="Calibri" w:cs="Calibri"/>
                <w:szCs w:val="24"/>
                <w:u w:val="single"/>
              </w:rPr>
            </w:pPr>
            <w:r w:rsidRPr="00504F30">
              <w:rPr>
                <w:rFonts w:eastAsia="Calibri" w:cs="Calibri"/>
                <w:szCs w:val="24"/>
                <w:u w:val="single"/>
              </w:rPr>
              <w:t>Titlesearcher.com</w:t>
            </w:r>
          </w:p>
          <w:p w14:paraId="71C7E386" w14:textId="1CFF88A1" w:rsidR="419926F4" w:rsidRPr="00504F30" w:rsidRDefault="419926F4" w:rsidP="00504F30">
            <w:pPr>
              <w:spacing w:line="276" w:lineRule="auto"/>
              <w:jc w:val="both"/>
              <w:rPr>
                <w:rFonts w:eastAsia="Calibri" w:cs="Calibri"/>
                <w:szCs w:val="24"/>
              </w:rPr>
            </w:pPr>
            <w:r w:rsidRPr="00504F30">
              <w:rPr>
                <w:rFonts w:eastAsia="Calibri" w:cs="Calibri"/>
                <w:szCs w:val="24"/>
              </w:rPr>
              <w:t>Similar to tncountyclerk.com, this constituent-facing online service provides online access to land record documents 24 hours a day, 7 days a week.  Customers search and find images and index information for deeds, mortgages, releases, power of attorney records, restrictions, plat maps, and other types of documents filed at County Recorder offices.</w:t>
            </w:r>
          </w:p>
          <w:p w14:paraId="1620CB6F" w14:textId="51868BC1" w:rsidR="419926F4" w:rsidRPr="00504F30" w:rsidRDefault="419926F4" w:rsidP="00504F30">
            <w:pPr>
              <w:spacing w:line="276" w:lineRule="auto"/>
              <w:jc w:val="both"/>
              <w:rPr>
                <w:rFonts w:eastAsia="Calibri" w:cs="Calibri"/>
                <w:szCs w:val="24"/>
              </w:rPr>
            </w:pPr>
            <w:r w:rsidRPr="00504F30">
              <w:rPr>
                <w:rFonts w:eastAsia="Calibri" w:cs="Calibri"/>
                <w:szCs w:val="24"/>
              </w:rPr>
              <w:t xml:space="preserve"> </w:t>
            </w:r>
          </w:p>
          <w:p w14:paraId="24E9949D" w14:textId="04B286CB" w:rsidR="419926F4" w:rsidRPr="00504F30" w:rsidRDefault="419926F4" w:rsidP="00504F30">
            <w:pPr>
              <w:spacing w:line="276" w:lineRule="auto"/>
              <w:jc w:val="both"/>
              <w:rPr>
                <w:rFonts w:eastAsia="Calibri" w:cs="Calibri"/>
                <w:szCs w:val="24"/>
                <w:u w:val="single"/>
              </w:rPr>
            </w:pPr>
            <w:r w:rsidRPr="00504F30">
              <w:rPr>
                <w:rFonts w:eastAsia="Calibri" w:cs="Calibri"/>
                <w:szCs w:val="24"/>
                <w:u w:val="single"/>
              </w:rPr>
              <w:t>Tennesseetrustee.com</w:t>
            </w:r>
          </w:p>
          <w:p w14:paraId="481DE4BB" w14:textId="77777777" w:rsidR="001936D0" w:rsidRPr="00504F30" w:rsidRDefault="0009558B" w:rsidP="00504F30">
            <w:pPr>
              <w:spacing w:line="276" w:lineRule="auto"/>
              <w:jc w:val="both"/>
              <w:rPr>
                <w:rFonts w:cs="Calibri"/>
                <w:szCs w:val="24"/>
              </w:rPr>
            </w:pPr>
            <w:r w:rsidRPr="00504F30">
              <w:rPr>
                <w:rFonts w:cs="Calibri"/>
                <w:szCs w:val="24"/>
              </w:rPr>
              <w:t>This solution is provided for Trustees in Tennessee and offers solutions to streamline daily office operations as well as public-facing convenience options.  BIS hosts this online portal to give customers access to tax calculators, tax searches and online tax payment systems.</w:t>
            </w:r>
          </w:p>
          <w:p w14:paraId="54EF9B5D" w14:textId="77777777" w:rsidR="001936D0" w:rsidRPr="00504F30" w:rsidRDefault="001936D0" w:rsidP="00504F30">
            <w:pPr>
              <w:spacing w:line="276" w:lineRule="auto"/>
              <w:jc w:val="both"/>
              <w:rPr>
                <w:rFonts w:cs="Calibri"/>
                <w:szCs w:val="24"/>
              </w:rPr>
            </w:pPr>
          </w:p>
          <w:p w14:paraId="27AA4AC8" w14:textId="0F10C7F8" w:rsidR="001936D0" w:rsidRPr="00504F30" w:rsidRDefault="001936D0" w:rsidP="00504F30">
            <w:pPr>
              <w:spacing w:line="276" w:lineRule="auto"/>
              <w:jc w:val="both"/>
              <w:rPr>
                <w:rFonts w:cs="Calibri"/>
                <w:b/>
                <w:szCs w:val="24"/>
              </w:rPr>
            </w:pPr>
            <w:r w:rsidRPr="00504F30">
              <w:rPr>
                <w:rFonts w:cs="Calibri"/>
                <w:b/>
                <w:szCs w:val="24"/>
              </w:rPr>
              <w:t>Summary</w:t>
            </w:r>
          </w:p>
          <w:p w14:paraId="3EDDA12A" w14:textId="78E94ADA" w:rsidR="004C1A24" w:rsidRPr="00A237FD" w:rsidRDefault="008E6E90" w:rsidP="00504F30">
            <w:pPr>
              <w:spacing w:line="276" w:lineRule="auto"/>
              <w:jc w:val="both"/>
              <w:rPr>
                <w:rFonts w:asciiTheme="minorHAnsi" w:hAnsiTheme="minorHAnsi" w:cstheme="minorHAnsi"/>
                <w:szCs w:val="24"/>
              </w:rPr>
            </w:pPr>
            <w:r w:rsidRPr="00504F30">
              <w:rPr>
                <w:rFonts w:cs="Calibri"/>
                <w:szCs w:val="24"/>
              </w:rPr>
              <w:t xml:space="preserve">IHG with its supporting subcontractors </w:t>
            </w:r>
            <w:r w:rsidR="00F47FCC" w:rsidRPr="00504F30">
              <w:rPr>
                <w:rFonts w:cs="Calibri"/>
                <w:szCs w:val="24"/>
              </w:rPr>
              <w:t>has</w:t>
            </w:r>
            <w:r w:rsidRPr="00504F30">
              <w:rPr>
                <w:rFonts w:cs="Calibri"/>
                <w:szCs w:val="24"/>
              </w:rPr>
              <w:t xml:space="preserve"> unparalleled experience in serving state government </w:t>
            </w:r>
            <w:r w:rsidR="00F47FCC" w:rsidRPr="00504F30">
              <w:rPr>
                <w:rFonts w:cs="Calibri"/>
                <w:szCs w:val="24"/>
              </w:rPr>
              <w:t xml:space="preserve">in areas that are directly related to </w:t>
            </w:r>
            <w:r w:rsidR="009C528A" w:rsidRPr="00504F30">
              <w:rPr>
                <w:rFonts w:cs="Calibri"/>
                <w:szCs w:val="24"/>
              </w:rPr>
              <w:t>the requirements of t</w:t>
            </w:r>
            <w:r w:rsidR="00440276" w:rsidRPr="00504F30">
              <w:rPr>
                <w:rFonts w:cs="Calibri"/>
                <w:szCs w:val="24"/>
              </w:rPr>
              <w:t>his RFP.</w:t>
            </w:r>
          </w:p>
        </w:tc>
      </w:tr>
    </w:tbl>
    <w:p w14:paraId="51950C11" w14:textId="3857513A" w:rsidR="08CA3DA5" w:rsidRDefault="08CA3DA5"/>
    <w:p w14:paraId="6249B76D" w14:textId="77777777" w:rsidR="0009502C" w:rsidRPr="00480672" w:rsidRDefault="0009502C" w:rsidP="0009502C">
      <w:pPr>
        <w:rPr>
          <w:rFonts w:ascii="Garamond" w:hAnsi="Garamond"/>
          <w:szCs w:val="24"/>
        </w:rPr>
      </w:pPr>
    </w:p>
    <w:p w14:paraId="410EBE38" w14:textId="0B1E6054" w:rsidR="0009502C" w:rsidRPr="00480672" w:rsidRDefault="0009502C" w:rsidP="008413B2">
      <w:pPr>
        <w:widowControl/>
        <w:numPr>
          <w:ilvl w:val="2"/>
          <w:numId w:val="3"/>
        </w:numPr>
        <w:jc w:val="both"/>
        <w:rPr>
          <w:rFonts w:ascii="Garamond" w:hAnsi="Garamond"/>
          <w:szCs w:val="24"/>
        </w:rPr>
      </w:pPr>
      <w:r w:rsidRPr="00480672">
        <w:rPr>
          <w:rFonts w:ascii="Garamond" w:hAnsi="Garamond"/>
          <w:b/>
          <w:szCs w:val="24"/>
        </w:rPr>
        <w:t xml:space="preserve">Experience Serving Similar Clients - </w:t>
      </w:r>
      <w:r w:rsidRPr="00480672">
        <w:rPr>
          <w:rFonts w:ascii="Garamond" w:hAnsi="Garamond"/>
          <w:szCs w:val="24"/>
        </w:rPr>
        <w:t>Please describe your company’s experience in serving customers of a similar size to the State with similar scope. Please provide specific clients and detailed examples.</w:t>
      </w:r>
    </w:p>
    <w:p w14:paraId="6DA43A37" w14:textId="77777777" w:rsidR="0045070F" w:rsidRPr="00480672" w:rsidRDefault="0045070F" w:rsidP="0045070F">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480672" w14:paraId="31A0C565" w14:textId="77777777" w:rsidTr="00260725">
        <w:tc>
          <w:tcPr>
            <w:tcW w:w="8856" w:type="dxa"/>
            <w:shd w:val="clear" w:color="auto" w:fill="FFFF99"/>
          </w:tcPr>
          <w:p w14:paraId="7FE3E83F" w14:textId="7AA42FA8" w:rsidR="0028274A" w:rsidRPr="00F70931" w:rsidRDefault="0028274A" w:rsidP="003E6BBE">
            <w:pPr>
              <w:spacing w:line="276" w:lineRule="auto"/>
              <w:jc w:val="both"/>
              <w:rPr>
                <w:rFonts w:cs="Calibri"/>
                <w:szCs w:val="24"/>
              </w:rPr>
            </w:pPr>
            <w:r w:rsidRPr="00F70931">
              <w:rPr>
                <w:rFonts w:cs="Calibri"/>
                <w:szCs w:val="24"/>
              </w:rPr>
              <w:t xml:space="preserve">Descriptions of IHG and its sister companies experience </w:t>
            </w:r>
            <w:r w:rsidR="00574961" w:rsidRPr="00F70931">
              <w:rPr>
                <w:rFonts w:cs="Calibri"/>
                <w:szCs w:val="24"/>
              </w:rPr>
              <w:t>that most</w:t>
            </w:r>
            <w:r w:rsidRPr="00F70931">
              <w:rPr>
                <w:rFonts w:cs="Calibri"/>
                <w:szCs w:val="24"/>
              </w:rPr>
              <w:t xml:space="preserve"> closely matches the </w:t>
            </w:r>
            <w:r w:rsidR="00734553" w:rsidRPr="00F70931">
              <w:rPr>
                <w:rFonts w:cs="Calibri"/>
                <w:szCs w:val="24"/>
              </w:rPr>
              <w:t xml:space="preserve">size and </w:t>
            </w:r>
            <w:r w:rsidRPr="00F70931">
              <w:rPr>
                <w:rFonts w:cs="Calibri"/>
                <w:szCs w:val="24"/>
              </w:rPr>
              <w:t>scope of Indiana’s requirements are given below: -</w:t>
            </w:r>
          </w:p>
          <w:p w14:paraId="426D89D4" w14:textId="6551B26B" w:rsidR="0028274A" w:rsidRPr="003E6BBE" w:rsidRDefault="0028274A" w:rsidP="003E6BBE">
            <w:pPr>
              <w:spacing w:line="276" w:lineRule="auto"/>
              <w:jc w:val="both"/>
              <w:rPr>
                <w:rFonts w:cs="Calibri"/>
                <w:szCs w:val="24"/>
              </w:rPr>
            </w:pPr>
          </w:p>
          <w:p w14:paraId="55862DE6" w14:textId="0EA1120E" w:rsidR="00ED39BA" w:rsidRPr="003E6BBE" w:rsidRDefault="00ED39BA" w:rsidP="003E6BBE">
            <w:pPr>
              <w:spacing w:line="276" w:lineRule="auto"/>
              <w:jc w:val="both"/>
              <w:rPr>
                <w:rFonts w:cs="Calibri"/>
                <w:b/>
                <w:szCs w:val="24"/>
                <w:u w:val="single"/>
              </w:rPr>
            </w:pPr>
            <w:r w:rsidRPr="003E6BBE">
              <w:rPr>
                <w:rFonts w:cs="Calibri"/>
                <w:b/>
                <w:szCs w:val="24"/>
                <w:u w:val="single"/>
              </w:rPr>
              <w:t>Indiana</w:t>
            </w:r>
          </w:p>
          <w:p w14:paraId="1787341D" w14:textId="25F861D6" w:rsidR="00E44916" w:rsidRPr="003E6BBE" w:rsidRDefault="00B656A1" w:rsidP="003E6BBE">
            <w:pPr>
              <w:spacing w:line="276" w:lineRule="auto"/>
              <w:jc w:val="both"/>
              <w:rPr>
                <w:rFonts w:cs="Calibri"/>
                <w:szCs w:val="24"/>
              </w:rPr>
            </w:pPr>
            <w:r w:rsidRPr="003E6BBE">
              <w:rPr>
                <w:rFonts w:cs="Calibri"/>
                <w:szCs w:val="24"/>
              </w:rPr>
              <w:t>IHG has been manufacturing 100% of the State of India</w:t>
            </w:r>
            <w:r w:rsidR="00261FEE" w:rsidRPr="003E6BBE">
              <w:rPr>
                <w:rFonts w:cs="Calibri"/>
                <w:szCs w:val="24"/>
              </w:rPr>
              <w:t xml:space="preserve">na BMV, DOR, and SOS license plates </w:t>
            </w:r>
            <w:r w:rsidR="00806771" w:rsidRPr="003E6BBE">
              <w:rPr>
                <w:rFonts w:cs="Calibri"/>
                <w:szCs w:val="24"/>
              </w:rPr>
              <w:t>since 2015.</w:t>
            </w:r>
            <w:r w:rsidR="00B10AC3" w:rsidRPr="003E6BBE">
              <w:rPr>
                <w:rFonts w:cs="Calibri"/>
                <w:szCs w:val="24"/>
              </w:rPr>
              <w:t xml:space="preserve"> </w:t>
            </w:r>
            <w:r w:rsidR="00E04FAE" w:rsidRPr="003E6BBE">
              <w:rPr>
                <w:rFonts w:cs="Calibri"/>
                <w:szCs w:val="24"/>
              </w:rPr>
              <w:t xml:space="preserve">In addition </w:t>
            </w:r>
            <w:r w:rsidR="00E33900" w:rsidRPr="003E6BBE">
              <w:rPr>
                <w:rFonts w:cs="Calibri"/>
                <w:szCs w:val="24"/>
              </w:rPr>
              <w:t xml:space="preserve">to </w:t>
            </w:r>
            <w:r w:rsidR="001107EE" w:rsidRPr="003E6BBE">
              <w:rPr>
                <w:rFonts w:cs="Calibri"/>
                <w:szCs w:val="24"/>
              </w:rPr>
              <w:t xml:space="preserve">Indiana license plate production, IHG </w:t>
            </w:r>
            <w:r w:rsidR="00F3467A" w:rsidRPr="003E6BBE">
              <w:rPr>
                <w:rFonts w:cs="Calibri"/>
                <w:szCs w:val="24"/>
              </w:rPr>
              <w:t>provides license plate design services</w:t>
            </w:r>
            <w:r w:rsidR="00617A69" w:rsidRPr="003E6BBE">
              <w:rPr>
                <w:rFonts w:cs="Calibri"/>
                <w:szCs w:val="24"/>
              </w:rPr>
              <w:t xml:space="preserve"> and householding </w:t>
            </w:r>
            <w:r w:rsidR="00584B50" w:rsidRPr="003E6BBE">
              <w:rPr>
                <w:rFonts w:cs="Calibri"/>
                <w:szCs w:val="24"/>
              </w:rPr>
              <w:t xml:space="preserve">plate </w:t>
            </w:r>
            <w:r w:rsidR="00BD0F63" w:rsidRPr="003E6BBE">
              <w:rPr>
                <w:rFonts w:cs="Calibri"/>
                <w:szCs w:val="24"/>
              </w:rPr>
              <w:t>sorting se</w:t>
            </w:r>
            <w:r w:rsidR="00584B50" w:rsidRPr="003E6BBE">
              <w:rPr>
                <w:rFonts w:cs="Calibri"/>
                <w:szCs w:val="24"/>
              </w:rPr>
              <w:t>rvices</w:t>
            </w:r>
            <w:r w:rsidR="007D469A" w:rsidRPr="003E6BBE">
              <w:rPr>
                <w:rFonts w:cs="Calibri"/>
                <w:szCs w:val="24"/>
              </w:rPr>
              <w:t>. IHG</w:t>
            </w:r>
            <w:r w:rsidR="00DB5EB5" w:rsidRPr="003E6BBE">
              <w:rPr>
                <w:rFonts w:cs="Calibri"/>
                <w:szCs w:val="24"/>
              </w:rPr>
              <w:t xml:space="preserve"> has </w:t>
            </w:r>
            <w:r w:rsidR="00473CB4" w:rsidRPr="003E6BBE">
              <w:rPr>
                <w:rFonts w:cs="Calibri"/>
                <w:szCs w:val="24"/>
              </w:rPr>
              <w:t>never</w:t>
            </w:r>
            <w:r w:rsidR="00DB5EB5" w:rsidRPr="003E6BBE">
              <w:rPr>
                <w:rFonts w:cs="Calibri"/>
                <w:szCs w:val="24"/>
              </w:rPr>
              <w:t xml:space="preserve"> </w:t>
            </w:r>
            <w:r w:rsidR="00473CB4" w:rsidRPr="003E6BBE">
              <w:rPr>
                <w:rFonts w:cs="Calibri"/>
                <w:szCs w:val="24"/>
              </w:rPr>
              <w:t>delivered</w:t>
            </w:r>
            <w:r w:rsidR="00DB5EB5" w:rsidRPr="003E6BBE">
              <w:rPr>
                <w:rFonts w:cs="Calibri"/>
                <w:szCs w:val="24"/>
              </w:rPr>
              <w:t xml:space="preserve"> a </w:t>
            </w:r>
            <w:r w:rsidR="00473CB4" w:rsidRPr="003E6BBE">
              <w:rPr>
                <w:rFonts w:cs="Calibri"/>
                <w:szCs w:val="24"/>
              </w:rPr>
              <w:t>license</w:t>
            </w:r>
            <w:r w:rsidR="00DB5EB5" w:rsidRPr="003E6BBE">
              <w:rPr>
                <w:rFonts w:cs="Calibri"/>
                <w:szCs w:val="24"/>
              </w:rPr>
              <w:t xml:space="preserve"> plate order late to </w:t>
            </w:r>
            <w:r w:rsidR="0008607D">
              <w:rPr>
                <w:rFonts w:cs="Calibri"/>
                <w:szCs w:val="24"/>
              </w:rPr>
              <w:t>the Prime Contractor.</w:t>
            </w:r>
          </w:p>
          <w:p w14:paraId="5D7B6850" w14:textId="0C7EBBA0" w:rsidR="00A30816" w:rsidRPr="003E6BBE" w:rsidRDefault="00A30816" w:rsidP="003E6BBE">
            <w:pPr>
              <w:spacing w:line="276" w:lineRule="auto"/>
              <w:jc w:val="both"/>
              <w:rPr>
                <w:rFonts w:cs="Calibri"/>
                <w:szCs w:val="24"/>
              </w:rPr>
            </w:pPr>
          </w:p>
          <w:p w14:paraId="792C45B8" w14:textId="2BA2785B" w:rsidR="00ED39BA" w:rsidRPr="003E6BBE" w:rsidRDefault="00ED39BA" w:rsidP="003E6BBE">
            <w:pPr>
              <w:spacing w:line="276" w:lineRule="auto"/>
              <w:jc w:val="both"/>
              <w:rPr>
                <w:rFonts w:cs="Calibri"/>
                <w:b/>
                <w:szCs w:val="24"/>
                <w:u w:val="single"/>
              </w:rPr>
            </w:pPr>
            <w:r w:rsidRPr="003E6BBE">
              <w:rPr>
                <w:rFonts w:cs="Calibri"/>
                <w:b/>
                <w:szCs w:val="24"/>
                <w:u w:val="single"/>
              </w:rPr>
              <w:t>South Carolina</w:t>
            </w:r>
          </w:p>
          <w:p w14:paraId="502A0972" w14:textId="10042804" w:rsidR="25A3CE4A" w:rsidRPr="00F70931" w:rsidRDefault="004E2AC6" w:rsidP="003E6BBE">
            <w:pPr>
              <w:spacing w:line="276" w:lineRule="auto"/>
              <w:jc w:val="both"/>
              <w:rPr>
                <w:rFonts w:cs="Calibri"/>
              </w:rPr>
            </w:pPr>
            <w:r w:rsidRPr="5F2990FF">
              <w:rPr>
                <w:rFonts w:cs="Calibri"/>
              </w:rPr>
              <w:t xml:space="preserve">As a </w:t>
            </w:r>
            <w:r w:rsidR="00FE15D5" w:rsidRPr="5F2990FF">
              <w:rPr>
                <w:rFonts w:cs="Calibri"/>
              </w:rPr>
              <w:t xml:space="preserve">subcontractor to 3M, </w:t>
            </w:r>
            <w:r w:rsidR="00A30816" w:rsidRPr="5F2990FF">
              <w:rPr>
                <w:rFonts w:cs="Calibri"/>
              </w:rPr>
              <w:t xml:space="preserve">IHG has been </w:t>
            </w:r>
            <w:r w:rsidR="00FA1A06" w:rsidRPr="5F2990FF">
              <w:rPr>
                <w:rFonts w:cs="Calibri"/>
              </w:rPr>
              <w:t>printing</w:t>
            </w:r>
            <w:r w:rsidR="009826D0" w:rsidRPr="5F2990FF">
              <w:rPr>
                <w:rFonts w:cs="Calibri"/>
              </w:rPr>
              <w:t>, managing production</w:t>
            </w:r>
            <w:r w:rsidR="005059BF" w:rsidRPr="5F2990FF">
              <w:rPr>
                <w:rFonts w:cs="Calibri"/>
              </w:rPr>
              <w:t>, providing</w:t>
            </w:r>
            <w:r w:rsidR="009826D0" w:rsidRPr="5F2990FF">
              <w:rPr>
                <w:rFonts w:cs="Calibri"/>
              </w:rPr>
              <w:t xml:space="preserve"> </w:t>
            </w:r>
            <w:r w:rsidR="003B3156" w:rsidRPr="5F2990FF">
              <w:rPr>
                <w:rFonts w:cs="Calibri"/>
              </w:rPr>
              <w:t>maintenance,</w:t>
            </w:r>
            <w:r w:rsidR="005059BF" w:rsidRPr="5F2990FF">
              <w:rPr>
                <w:rFonts w:cs="Calibri"/>
              </w:rPr>
              <w:t xml:space="preserve"> and</w:t>
            </w:r>
            <w:r w:rsidR="00FA1A06" w:rsidRPr="5F2990FF">
              <w:rPr>
                <w:rFonts w:cs="Calibri"/>
              </w:rPr>
              <w:t xml:space="preserve"> fulfilling 100% of South Carolina’s </w:t>
            </w:r>
            <w:r w:rsidR="00006578" w:rsidRPr="5F2990FF">
              <w:rPr>
                <w:rFonts w:cs="Calibri"/>
              </w:rPr>
              <w:t>license plate</w:t>
            </w:r>
            <w:r w:rsidR="00A2371F" w:rsidRPr="5F2990FF">
              <w:rPr>
                <w:rFonts w:cs="Calibri"/>
              </w:rPr>
              <w:t>,</w:t>
            </w:r>
            <w:r w:rsidR="00182E82" w:rsidRPr="5F2990FF">
              <w:rPr>
                <w:rFonts w:cs="Calibri"/>
              </w:rPr>
              <w:t xml:space="preserve"> </w:t>
            </w:r>
            <w:r w:rsidR="00F41D06" w:rsidRPr="5F2990FF">
              <w:rPr>
                <w:rFonts w:cs="Calibri"/>
              </w:rPr>
              <w:t>and plate with registration</w:t>
            </w:r>
            <w:r w:rsidR="00A2371F" w:rsidRPr="5F2990FF">
              <w:rPr>
                <w:rFonts w:cs="Calibri"/>
              </w:rPr>
              <w:t>,</w:t>
            </w:r>
            <w:r w:rsidR="00182E82" w:rsidRPr="5F2990FF">
              <w:rPr>
                <w:rFonts w:cs="Calibri"/>
              </w:rPr>
              <w:t xml:space="preserve"> requirements since 2007</w:t>
            </w:r>
            <w:r w:rsidR="6AE8880D" w:rsidRPr="0AA68BF9">
              <w:rPr>
                <w:rFonts w:cs="Calibri"/>
              </w:rPr>
              <w:t>.</w:t>
            </w:r>
            <w:r w:rsidR="00182E82" w:rsidRPr="5F2990FF">
              <w:rPr>
                <w:rFonts w:cs="Calibri"/>
              </w:rPr>
              <w:t xml:space="preserve"> </w:t>
            </w:r>
            <w:r w:rsidR="00924C57" w:rsidRPr="5F2990FF">
              <w:rPr>
                <w:rFonts w:cs="Calibri"/>
              </w:rPr>
              <w:t>As</w:t>
            </w:r>
            <w:r w:rsidR="00182E82" w:rsidRPr="5F2990FF">
              <w:rPr>
                <w:rFonts w:cs="Calibri"/>
              </w:rPr>
              <w:t xml:space="preserve"> the </w:t>
            </w:r>
            <w:r w:rsidR="00924C57" w:rsidRPr="5F2990FF">
              <w:rPr>
                <w:rFonts w:cs="Calibri"/>
              </w:rPr>
              <w:t>state goes through a 7</w:t>
            </w:r>
            <w:r w:rsidR="003F0747" w:rsidRPr="5F2990FF">
              <w:rPr>
                <w:rFonts w:cs="Calibri"/>
              </w:rPr>
              <w:t>-</w:t>
            </w:r>
            <w:r w:rsidR="00924C57" w:rsidRPr="5F2990FF">
              <w:rPr>
                <w:rFonts w:cs="Calibri"/>
              </w:rPr>
              <w:t>year rolling reissue</w:t>
            </w:r>
            <w:r w:rsidR="007C55AA" w:rsidRPr="5F2990FF">
              <w:rPr>
                <w:rFonts w:cs="Calibri"/>
              </w:rPr>
              <w:t>,</w:t>
            </w:r>
            <w:r w:rsidR="00924C57" w:rsidRPr="5F2990FF">
              <w:rPr>
                <w:rFonts w:cs="Calibri"/>
              </w:rPr>
              <w:t xml:space="preserve"> </w:t>
            </w:r>
            <w:r w:rsidR="00182E82" w:rsidRPr="5F2990FF">
              <w:rPr>
                <w:rFonts w:cs="Calibri"/>
              </w:rPr>
              <w:t xml:space="preserve">current annual production </w:t>
            </w:r>
            <w:r w:rsidR="00924C57" w:rsidRPr="5F2990FF">
              <w:rPr>
                <w:rFonts w:cs="Calibri"/>
              </w:rPr>
              <w:t xml:space="preserve">and fulfillment is around </w:t>
            </w:r>
            <w:r w:rsidR="00CE3FD4" w:rsidRPr="5F2990FF">
              <w:rPr>
                <w:rFonts w:cs="Calibri"/>
              </w:rPr>
              <w:t>1</w:t>
            </w:r>
            <w:r w:rsidR="000153CE" w:rsidRPr="5F2990FF">
              <w:rPr>
                <w:rFonts w:cs="Calibri"/>
              </w:rPr>
              <w:t>,200,000</w:t>
            </w:r>
            <w:r w:rsidR="00111CAB" w:rsidRPr="5F2990FF">
              <w:rPr>
                <w:rFonts w:cs="Calibri"/>
              </w:rPr>
              <w:t xml:space="preserve"> licen</w:t>
            </w:r>
            <w:r w:rsidR="008F13C5" w:rsidRPr="5F2990FF">
              <w:rPr>
                <w:rFonts w:cs="Calibri"/>
              </w:rPr>
              <w:t>s</w:t>
            </w:r>
            <w:r w:rsidR="00111CAB" w:rsidRPr="5F2990FF">
              <w:rPr>
                <w:rFonts w:cs="Calibri"/>
              </w:rPr>
              <w:t>e plates</w:t>
            </w:r>
            <w:r w:rsidR="3197D996" w:rsidRPr="0AA68BF9">
              <w:rPr>
                <w:rFonts w:cs="Calibri"/>
              </w:rPr>
              <w:t>,</w:t>
            </w:r>
            <w:r w:rsidR="00111CAB" w:rsidRPr="5F2990FF">
              <w:rPr>
                <w:rFonts w:cs="Calibri"/>
              </w:rPr>
              <w:t xml:space="preserve"> </w:t>
            </w:r>
            <w:r w:rsidR="005B6FFF" w:rsidRPr="5F2990FF">
              <w:rPr>
                <w:rFonts w:cs="Calibri"/>
              </w:rPr>
              <w:t>of which 450,000 have matching</w:t>
            </w:r>
            <w:r w:rsidR="00FD2F3B" w:rsidRPr="5F2990FF">
              <w:rPr>
                <w:rFonts w:cs="Calibri"/>
              </w:rPr>
              <w:t xml:space="preserve"> registrations</w:t>
            </w:r>
            <w:r w:rsidR="0F176BEE" w:rsidRPr="5F2990FF">
              <w:rPr>
                <w:rFonts w:cs="Calibri"/>
              </w:rPr>
              <w:t>.</w:t>
            </w:r>
            <w:r w:rsidR="005B6FFF" w:rsidRPr="5F2990FF">
              <w:rPr>
                <w:rFonts w:cs="Calibri"/>
              </w:rPr>
              <w:t xml:space="preserve"> </w:t>
            </w:r>
            <w:r w:rsidR="00112866" w:rsidRPr="5F2990FF">
              <w:rPr>
                <w:rFonts w:cs="Calibri"/>
              </w:rPr>
              <w:t xml:space="preserve">Prior to </w:t>
            </w:r>
            <w:r w:rsidR="00691558" w:rsidRPr="5F2990FF">
              <w:rPr>
                <w:rFonts w:cs="Calibri"/>
              </w:rPr>
              <w:t>the rolling reissue</w:t>
            </w:r>
            <w:r w:rsidR="297BB5AF" w:rsidRPr="0AA68BF9">
              <w:rPr>
                <w:rFonts w:cs="Calibri"/>
              </w:rPr>
              <w:t>,</w:t>
            </w:r>
            <w:r w:rsidR="00691558" w:rsidRPr="5F2990FF">
              <w:rPr>
                <w:rFonts w:cs="Calibri"/>
              </w:rPr>
              <w:t xml:space="preserve"> plate</w:t>
            </w:r>
            <w:r w:rsidR="00400D41" w:rsidRPr="5F2990FF">
              <w:rPr>
                <w:rFonts w:cs="Calibri"/>
              </w:rPr>
              <w:t xml:space="preserve"> volumes </w:t>
            </w:r>
            <w:r w:rsidR="00AB6049" w:rsidRPr="5F2990FF">
              <w:rPr>
                <w:rFonts w:cs="Calibri"/>
              </w:rPr>
              <w:t xml:space="preserve">of 900,000 per annum were standard </w:t>
            </w:r>
            <w:r w:rsidR="00F41D06" w:rsidRPr="5F2990FF">
              <w:rPr>
                <w:rFonts w:cs="Calibri"/>
              </w:rPr>
              <w:t>excep</w:t>
            </w:r>
            <w:r w:rsidR="00FE4008" w:rsidRPr="5F2990FF">
              <w:rPr>
                <w:rFonts w:cs="Calibri"/>
              </w:rPr>
              <w:t>t 2007/2008</w:t>
            </w:r>
            <w:r w:rsidR="00400D41" w:rsidRPr="5F2990FF">
              <w:rPr>
                <w:rFonts w:cs="Calibri"/>
              </w:rPr>
              <w:t xml:space="preserve"> </w:t>
            </w:r>
            <w:r w:rsidR="00DD52AE" w:rsidRPr="5F2990FF">
              <w:rPr>
                <w:rFonts w:cs="Calibri"/>
              </w:rPr>
              <w:t>when the State carried out a full reissue</w:t>
            </w:r>
            <w:r w:rsidR="00B16E13" w:rsidRPr="5F2990FF">
              <w:rPr>
                <w:rFonts w:cs="Calibri"/>
              </w:rPr>
              <w:t xml:space="preserve"> in a single year</w:t>
            </w:r>
            <w:r w:rsidR="00FC422B" w:rsidRPr="5F2990FF">
              <w:rPr>
                <w:rFonts w:cs="Calibri"/>
              </w:rPr>
              <w:t xml:space="preserve"> replacing </w:t>
            </w:r>
            <w:r w:rsidR="00832872" w:rsidRPr="5F2990FF">
              <w:rPr>
                <w:rFonts w:cs="Calibri"/>
              </w:rPr>
              <w:t>3,000</w:t>
            </w:r>
            <w:r w:rsidR="00A328EC" w:rsidRPr="5F2990FF">
              <w:rPr>
                <w:rFonts w:cs="Calibri"/>
              </w:rPr>
              <w:t>,</w:t>
            </w:r>
            <w:r w:rsidR="00832872" w:rsidRPr="5F2990FF">
              <w:rPr>
                <w:rFonts w:cs="Calibri"/>
              </w:rPr>
              <w:t>000</w:t>
            </w:r>
            <w:r w:rsidR="00400D41" w:rsidRPr="5F2990FF">
              <w:rPr>
                <w:rFonts w:cs="Calibri"/>
              </w:rPr>
              <w:t xml:space="preserve"> </w:t>
            </w:r>
            <w:r w:rsidR="00FC422B" w:rsidRPr="5F2990FF">
              <w:rPr>
                <w:rFonts w:cs="Calibri"/>
              </w:rPr>
              <w:t>plates of which 2,500,000 were mailed.</w:t>
            </w:r>
            <w:r w:rsidR="00FE15D5" w:rsidRPr="5F2990FF">
              <w:rPr>
                <w:rFonts w:cs="Calibri"/>
              </w:rPr>
              <w:t xml:space="preserve"> </w:t>
            </w:r>
            <w:r w:rsidR="00A46106" w:rsidRPr="5F2990FF">
              <w:rPr>
                <w:rFonts w:cs="Calibri"/>
              </w:rPr>
              <w:t>Fulfi</w:t>
            </w:r>
            <w:r w:rsidR="002342E2" w:rsidRPr="5F2990FF">
              <w:rPr>
                <w:rFonts w:cs="Calibri"/>
              </w:rPr>
              <w:t>llment</w:t>
            </w:r>
            <w:r w:rsidR="009F3022" w:rsidRPr="5F2990FF">
              <w:rPr>
                <w:rFonts w:cs="Calibri"/>
              </w:rPr>
              <w:t xml:space="preserve"> is a hybrid of</w:t>
            </w:r>
            <w:r w:rsidR="002342E2" w:rsidRPr="5F2990FF">
              <w:rPr>
                <w:rFonts w:cs="Calibri"/>
              </w:rPr>
              <w:t xml:space="preserve"> </w:t>
            </w:r>
            <w:r w:rsidR="008F72E1" w:rsidRPr="5F2990FF">
              <w:rPr>
                <w:rFonts w:cs="Calibri"/>
              </w:rPr>
              <w:t xml:space="preserve">both </w:t>
            </w:r>
            <w:r w:rsidR="002342E2" w:rsidRPr="5F2990FF">
              <w:rPr>
                <w:rFonts w:cs="Calibri"/>
              </w:rPr>
              <w:t>shipping license plates and registrations</w:t>
            </w:r>
            <w:ins w:id="12" w:author="Katharine Barondeau" w:date="2020-06-04T10:29:00Z">
              <w:r w:rsidR="005C55ED" w:rsidRPr="5F2990FF">
                <w:rPr>
                  <w:rFonts w:cs="Calibri"/>
                </w:rPr>
                <w:t xml:space="preserve"> </w:t>
              </w:r>
            </w:ins>
            <w:r w:rsidR="005C55ED" w:rsidRPr="5F2990FF">
              <w:rPr>
                <w:rFonts w:cs="Calibri"/>
              </w:rPr>
              <w:t>with registration documentation</w:t>
            </w:r>
            <w:r w:rsidR="002342E2" w:rsidRPr="5F2990FF">
              <w:rPr>
                <w:rFonts w:cs="Calibri"/>
              </w:rPr>
              <w:t xml:space="preserve"> to mo</w:t>
            </w:r>
            <w:r w:rsidR="00FF6439" w:rsidRPr="5F2990FF">
              <w:rPr>
                <w:rFonts w:cs="Calibri"/>
              </w:rPr>
              <w:t>tor</w:t>
            </w:r>
            <w:r w:rsidR="002342E2" w:rsidRPr="5F2990FF">
              <w:rPr>
                <w:rFonts w:cs="Calibri"/>
              </w:rPr>
              <w:t>ist</w:t>
            </w:r>
            <w:r w:rsidR="00FF6439" w:rsidRPr="5F2990FF">
              <w:rPr>
                <w:rFonts w:cs="Calibri"/>
              </w:rPr>
              <w:t>’s home</w:t>
            </w:r>
            <w:r w:rsidR="007008E0" w:rsidRPr="5F2990FF">
              <w:rPr>
                <w:rFonts w:cs="Calibri"/>
              </w:rPr>
              <w:t>s</w:t>
            </w:r>
            <w:r w:rsidR="00FF6439" w:rsidRPr="5F2990FF">
              <w:rPr>
                <w:rFonts w:cs="Calibri"/>
              </w:rPr>
              <w:t xml:space="preserve"> </w:t>
            </w:r>
            <w:r w:rsidR="008F72E1" w:rsidRPr="5F2990FF">
              <w:rPr>
                <w:rFonts w:cs="Calibri"/>
              </w:rPr>
              <w:t xml:space="preserve">and </w:t>
            </w:r>
            <w:r w:rsidR="00FF6439" w:rsidRPr="5F2990FF">
              <w:rPr>
                <w:rFonts w:cs="Calibri"/>
              </w:rPr>
              <w:t>shipping plates with no registration documents to Tax Collector offices</w:t>
            </w:r>
            <w:r w:rsidR="009F3022" w:rsidRPr="5F2990FF">
              <w:rPr>
                <w:rFonts w:cs="Calibri"/>
              </w:rPr>
              <w:t xml:space="preserve"> for traditional over the counter distribution</w:t>
            </w:r>
            <w:r w:rsidR="00FF6439" w:rsidRPr="5F2990FF">
              <w:rPr>
                <w:rFonts w:cs="Calibri"/>
              </w:rPr>
              <w:t xml:space="preserve">. </w:t>
            </w:r>
            <w:r w:rsidR="00FE15D5" w:rsidRPr="5F2990FF">
              <w:rPr>
                <w:rFonts w:cs="Calibri"/>
              </w:rPr>
              <w:t xml:space="preserve">This arrangement </w:t>
            </w:r>
            <w:r w:rsidR="00A46106" w:rsidRPr="5F2990FF">
              <w:rPr>
                <w:rFonts w:cs="Calibri"/>
              </w:rPr>
              <w:t xml:space="preserve">also </w:t>
            </w:r>
            <w:r w:rsidR="00FE15D5" w:rsidRPr="5F2990FF">
              <w:rPr>
                <w:rFonts w:cs="Calibri"/>
              </w:rPr>
              <w:t xml:space="preserve">includes </w:t>
            </w:r>
            <w:r w:rsidR="00A46106" w:rsidRPr="5F2990FF">
              <w:rPr>
                <w:rFonts w:cs="Calibri"/>
              </w:rPr>
              <w:t xml:space="preserve">IHG </w:t>
            </w:r>
            <w:r w:rsidR="00F9166C" w:rsidRPr="5F2990FF">
              <w:rPr>
                <w:rFonts w:cs="Calibri"/>
              </w:rPr>
              <w:t xml:space="preserve">coordinating </w:t>
            </w:r>
            <w:r w:rsidR="00552478" w:rsidRPr="5F2990FF">
              <w:rPr>
                <w:rFonts w:cs="Calibri"/>
              </w:rPr>
              <w:t>state-mandated interface with South Carolina Correctional Industries.</w:t>
            </w:r>
            <w:r w:rsidR="00A46106" w:rsidRPr="5F2990FF">
              <w:rPr>
                <w:rFonts w:cs="Calibri"/>
              </w:rPr>
              <w:t xml:space="preserve"> </w:t>
            </w:r>
          </w:p>
          <w:p w14:paraId="1BDC3B5D" w14:textId="77777777" w:rsidR="00ED39BA" w:rsidRPr="00F70931" w:rsidRDefault="00ED39BA" w:rsidP="003E6BBE">
            <w:pPr>
              <w:spacing w:line="276" w:lineRule="auto"/>
              <w:jc w:val="both"/>
              <w:rPr>
                <w:rFonts w:cs="Calibri"/>
                <w:szCs w:val="24"/>
              </w:rPr>
            </w:pPr>
          </w:p>
          <w:p w14:paraId="643308BA" w14:textId="688A042F" w:rsidR="00ED39BA" w:rsidRPr="00F70931" w:rsidRDefault="00ED39BA" w:rsidP="003E6BBE">
            <w:pPr>
              <w:spacing w:line="276" w:lineRule="auto"/>
              <w:jc w:val="both"/>
              <w:rPr>
                <w:rFonts w:cs="Calibri"/>
                <w:b/>
                <w:szCs w:val="24"/>
                <w:u w:val="single"/>
              </w:rPr>
            </w:pPr>
            <w:r w:rsidRPr="00F70931">
              <w:rPr>
                <w:rFonts w:cs="Calibri"/>
                <w:b/>
                <w:szCs w:val="24"/>
                <w:u w:val="single"/>
              </w:rPr>
              <w:t>Mississippi</w:t>
            </w:r>
          </w:p>
          <w:p w14:paraId="11CF777D" w14:textId="64EF99F4" w:rsidR="00400D41" w:rsidRPr="00F70931" w:rsidRDefault="000E65BC" w:rsidP="003E6BBE">
            <w:pPr>
              <w:spacing w:line="276" w:lineRule="auto"/>
              <w:jc w:val="both"/>
              <w:rPr>
                <w:rFonts w:cs="Calibri"/>
              </w:rPr>
            </w:pPr>
            <w:r w:rsidRPr="69F14553">
              <w:rPr>
                <w:rFonts w:cs="Calibri"/>
              </w:rPr>
              <w:t>IHG</w:t>
            </w:r>
            <w:r w:rsidR="00400D41" w:rsidRPr="69F14553">
              <w:rPr>
                <w:rFonts w:cs="Calibri"/>
              </w:rPr>
              <w:t xml:space="preserve"> sister company</w:t>
            </w:r>
            <w:r w:rsidR="00D34591" w:rsidRPr="69F14553">
              <w:rPr>
                <w:rFonts w:cs="Calibri"/>
              </w:rPr>
              <w:t>,</w:t>
            </w:r>
            <w:r w:rsidR="00400D41" w:rsidRPr="69F14553">
              <w:rPr>
                <w:rFonts w:cs="Calibri"/>
              </w:rPr>
              <w:t xml:space="preserve"> </w:t>
            </w:r>
            <w:r w:rsidRPr="69F14553">
              <w:rPr>
                <w:rFonts w:cs="Calibri"/>
              </w:rPr>
              <w:t>Waldale</w:t>
            </w:r>
            <w:r w:rsidR="00D34591" w:rsidRPr="69F14553">
              <w:rPr>
                <w:rFonts w:cs="Calibri"/>
              </w:rPr>
              <w:t>,</w:t>
            </w:r>
            <w:r w:rsidRPr="69F14553">
              <w:rPr>
                <w:rFonts w:cs="Calibri"/>
              </w:rPr>
              <w:t xml:space="preserve"> </w:t>
            </w:r>
            <w:r w:rsidR="00400D41" w:rsidRPr="69F14553">
              <w:rPr>
                <w:rFonts w:cs="Calibri"/>
              </w:rPr>
              <w:t xml:space="preserve">has been working with </w:t>
            </w:r>
            <w:r w:rsidRPr="69F14553">
              <w:rPr>
                <w:rFonts w:cs="Calibri"/>
              </w:rPr>
              <w:t>Mississippi since 1994</w:t>
            </w:r>
            <w:r w:rsidR="00D34591" w:rsidRPr="69F14553">
              <w:rPr>
                <w:rFonts w:cs="Calibri"/>
              </w:rPr>
              <w:t xml:space="preserve">.  </w:t>
            </w:r>
            <w:r w:rsidR="00D70C48" w:rsidRPr="69F14553">
              <w:rPr>
                <w:rFonts w:cs="Calibri"/>
              </w:rPr>
              <w:t xml:space="preserve">Waldale </w:t>
            </w:r>
            <w:r w:rsidR="00D70C48" w:rsidRPr="0767CA58">
              <w:rPr>
                <w:rFonts w:cs="Calibri"/>
              </w:rPr>
              <w:t>manufactur</w:t>
            </w:r>
            <w:r w:rsidR="0958F06B" w:rsidRPr="0767CA58">
              <w:rPr>
                <w:rFonts w:cs="Calibri"/>
              </w:rPr>
              <w:t>es</w:t>
            </w:r>
            <w:r w:rsidR="005E705C" w:rsidRPr="69F14553">
              <w:rPr>
                <w:rFonts w:cs="Calibri"/>
              </w:rPr>
              <w:t xml:space="preserve"> approximately 950,000 license </w:t>
            </w:r>
            <w:r w:rsidR="2213C3F1" w:rsidRPr="37CAF2ED">
              <w:rPr>
                <w:rFonts w:cs="Calibri"/>
              </w:rPr>
              <w:t>plate</w:t>
            </w:r>
            <w:r w:rsidR="08D59C7F" w:rsidRPr="37CAF2ED">
              <w:rPr>
                <w:rFonts w:cs="Calibri"/>
              </w:rPr>
              <w:t>s</w:t>
            </w:r>
            <w:r w:rsidR="005E705C" w:rsidRPr="69F14553">
              <w:rPr>
                <w:rFonts w:cs="Calibri"/>
              </w:rPr>
              <w:t xml:space="preserve"> per year for the </w:t>
            </w:r>
            <w:r w:rsidR="00D34591" w:rsidRPr="69F14553">
              <w:rPr>
                <w:rFonts w:cs="Calibri"/>
              </w:rPr>
              <w:t>S</w:t>
            </w:r>
            <w:r w:rsidR="005E705C" w:rsidRPr="69F14553">
              <w:rPr>
                <w:rFonts w:cs="Calibri"/>
              </w:rPr>
              <w:t xml:space="preserve">tate. </w:t>
            </w:r>
            <w:r w:rsidR="00E24938" w:rsidRPr="69F14553">
              <w:rPr>
                <w:rFonts w:cs="Calibri"/>
              </w:rPr>
              <w:t xml:space="preserve">Mississippi has </w:t>
            </w:r>
            <w:r w:rsidR="00D34591" w:rsidRPr="69F14553">
              <w:rPr>
                <w:rFonts w:cs="Calibri"/>
              </w:rPr>
              <w:t>+</w:t>
            </w:r>
            <w:r w:rsidR="005E6AD5" w:rsidRPr="69F14553">
              <w:rPr>
                <w:rFonts w:cs="Calibri"/>
              </w:rPr>
              <w:t>40 regular issue plate types made with preprinted or plain reflective sheeting</w:t>
            </w:r>
            <w:r w:rsidR="00D34591" w:rsidRPr="69F14553">
              <w:rPr>
                <w:rFonts w:cs="Calibri"/>
              </w:rPr>
              <w:t>.  These plates are</w:t>
            </w:r>
            <w:r w:rsidR="005E6AD5" w:rsidRPr="69F14553">
              <w:rPr>
                <w:rFonts w:cs="Calibri"/>
              </w:rPr>
              <w:t xml:space="preserve"> </w:t>
            </w:r>
            <w:r w:rsidR="00736F37" w:rsidRPr="69F14553">
              <w:rPr>
                <w:rFonts w:cs="Calibri"/>
              </w:rPr>
              <w:t xml:space="preserve">then </w:t>
            </w:r>
            <w:r w:rsidR="005E6AD5" w:rsidRPr="69F14553">
              <w:rPr>
                <w:rFonts w:cs="Calibri"/>
              </w:rPr>
              <w:t>embossed with a sequence and other designators</w:t>
            </w:r>
            <w:r w:rsidR="00736F37" w:rsidRPr="69F14553">
              <w:rPr>
                <w:rFonts w:cs="Calibri"/>
              </w:rPr>
              <w:t xml:space="preserve">, </w:t>
            </w:r>
            <w:r w:rsidR="005E6AD5" w:rsidRPr="69F14553">
              <w:rPr>
                <w:rFonts w:cs="Calibri"/>
              </w:rPr>
              <w:t xml:space="preserve">such as county name, year of expiry </w:t>
            </w:r>
            <w:r w:rsidR="00937A68" w:rsidRPr="69F14553">
              <w:rPr>
                <w:rFonts w:cs="Calibri"/>
              </w:rPr>
              <w:t>and plate type</w:t>
            </w:r>
            <w:r w:rsidR="00736F37" w:rsidRPr="69F14553">
              <w:rPr>
                <w:rFonts w:cs="Calibri"/>
              </w:rPr>
              <w:t>.</w:t>
            </w:r>
            <w:r w:rsidR="00CF6AF9" w:rsidRPr="69F14553">
              <w:rPr>
                <w:rFonts w:cs="Calibri"/>
              </w:rPr>
              <w:t xml:space="preserve"> All plate information is included in the order f</w:t>
            </w:r>
            <w:r w:rsidR="00EA70C5" w:rsidRPr="69F14553">
              <w:rPr>
                <w:rFonts w:cs="Calibri"/>
              </w:rPr>
              <w:t xml:space="preserve">ile from Mississippi and </w:t>
            </w:r>
            <w:r w:rsidR="009B3FDF" w:rsidRPr="69F14553">
              <w:rPr>
                <w:rFonts w:cs="Calibri"/>
              </w:rPr>
              <w:t>imported</w:t>
            </w:r>
            <w:r w:rsidR="00EA70C5" w:rsidRPr="69F14553">
              <w:rPr>
                <w:rFonts w:cs="Calibri"/>
              </w:rPr>
              <w:t xml:space="preserve"> by </w:t>
            </w:r>
            <w:r w:rsidR="00B35671" w:rsidRPr="69F14553">
              <w:rPr>
                <w:rFonts w:cs="Calibri"/>
              </w:rPr>
              <w:t>Waldale’s</w:t>
            </w:r>
            <w:r w:rsidR="009B3FDF" w:rsidRPr="69F14553">
              <w:rPr>
                <w:rFonts w:cs="Calibri"/>
              </w:rPr>
              <w:t xml:space="preserve"> </w:t>
            </w:r>
            <w:r w:rsidR="00EA70C5" w:rsidRPr="69F14553">
              <w:rPr>
                <w:rFonts w:cs="Calibri"/>
              </w:rPr>
              <w:t xml:space="preserve">order management </w:t>
            </w:r>
            <w:r w:rsidR="009B3FDF" w:rsidRPr="69F14553">
              <w:rPr>
                <w:rFonts w:cs="Calibri"/>
              </w:rPr>
              <w:t>system</w:t>
            </w:r>
            <w:r w:rsidR="00EA70C5" w:rsidRPr="69F14553">
              <w:rPr>
                <w:rFonts w:cs="Calibri"/>
              </w:rPr>
              <w:t xml:space="preserve"> to </w:t>
            </w:r>
            <w:r w:rsidR="009B3FDF" w:rsidRPr="69F14553">
              <w:rPr>
                <w:rFonts w:cs="Calibri"/>
              </w:rPr>
              <w:t>produce</w:t>
            </w:r>
            <w:r w:rsidR="00EA70C5" w:rsidRPr="69F14553">
              <w:rPr>
                <w:rFonts w:cs="Calibri"/>
              </w:rPr>
              <w:t xml:space="preserve"> the correct production </w:t>
            </w:r>
            <w:r w:rsidR="00B35671" w:rsidRPr="69F14553">
              <w:rPr>
                <w:rFonts w:cs="Calibri"/>
              </w:rPr>
              <w:t>information,</w:t>
            </w:r>
            <w:r w:rsidR="00EA70C5" w:rsidRPr="69F14553">
              <w:rPr>
                <w:rFonts w:cs="Calibri"/>
              </w:rPr>
              <w:t xml:space="preserve"> </w:t>
            </w:r>
            <w:r w:rsidR="009B3FDF" w:rsidRPr="69F14553">
              <w:rPr>
                <w:rFonts w:cs="Calibri"/>
              </w:rPr>
              <w:t>mailing files</w:t>
            </w:r>
            <w:r w:rsidR="00925572" w:rsidRPr="69F14553">
              <w:rPr>
                <w:rFonts w:cs="Calibri"/>
              </w:rPr>
              <w:t xml:space="preserve">, and packaging and shipping </w:t>
            </w:r>
            <w:r w:rsidR="00B35671" w:rsidRPr="69F14553">
              <w:rPr>
                <w:rFonts w:cs="Calibri"/>
              </w:rPr>
              <w:t>documentation</w:t>
            </w:r>
            <w:r w:rsidR="0026099F" w:rsidRPr="69F14553">
              <w:rPr>
                <w:rFonts w:cs="Calibri"/>
              </w:rPr>
              <w:t>.</w:t>
            </w:r>
            <w:r w:rsidR="00937A68" w:rsidRPr="69F14553">
              <w:rPr>
                <w:rFonts w:cs="Calibri"/>
              </w:rPr>
              <w:t xml:space="preserve"> Regular issue plates are manufactured and distributed on a </w:t>
            </w:r>
            <w:r w:rsidR="003B3156" w:rsidRPr="69F14553">
              <w:rPr>
                <w:rFonts w:cs="Calibri"/>
              </w:rPr>
              <w:t>6-week</w:t>
            </w:r>
            <w:r w:rsidR="00937A68" w:rsidRPr="69F14553">
              <w:rPr>
                <w:rFonts w:cs="Calibri"/>
              </w:rPr>
              <w:t xml:space="preserve"> cycle </w:t>
            </w:r>
            <w:r w:rsidR="00571C21" w:rsidRPr="69F14553">
              <w:rPr>
                <w:rFonts w:cs="Calibri"/>
              </w:rPr>
              <w:t xml:space="preserve">to </w:t>
            </w:r>
            <w:r w:rsidR="00937A68" w:rsidRPr="69F14553">
              <w:rPr>
                <w:rFonts w:cs="Calibri"/>
              </w:rPr>
              <w:t xml:space="preserve">all 90 counties and to the Department of </w:t>
            </w:r>
            <w:r w:rsidR="00736F37" w:rsidRPr="69F14553">
              <w:rPr>
                <w:rFonts w:cs="Calibri"/>
              </w:rPr>
              <w:t xml:space="preserve">Revenue </w:t>
            </w:r>
            <w:r w:rsidR="00781C43" w:rsidRPr="69F14553">
              <w:rPr>
                <w:rFonts w:cs="Calibri"/>
              </w:rPr>
              <w:t xml:space="preserve">when </w:t>
            </w:r>
            <w:r w:rsidR="00937A68" w:rsidRPr="69F14553">
              <w:rPr>
                <w:rFonts w:cs="Calibri"/>
              </w:rPr>
              <w:t>requested</w:t>
            </w:r>
            <w:r w:rsidR="00571C21" w:rsidRPr="69F14553">
              <w:rPr>
                <w:rFonts w:cs="Calibri"/>
              </w:rPr>
              <w:t>.</w:t>
            </w:r>
          </w:p>
          <w:p w14:paraId="2A4FE1BE" w14:textId="77777777" w:rsidR="00E61DB7" w:rsidRPr="00F70931" w:rsidRDefault="00E61DB7" w:rsidP="003E6BBE">
            <w:pPr>
              <w:spacing w:line="276" w:lineRule="auto"/>
              <w:jc w:val="both"/>
              <w:rPr>
                <w:rFonts w:cs="Calibri"/>
                <w:szCs w:val="24"/>
              </w:rPr>
            </w:pPr>
          </w:p>
          <w:p w14:paraId="224B23FC" w14:textId="30F0971F" w:rsidR="00781C43" w:rsidRPr="00F70931" w:rsidRDefault="00781C43" w:rsidP="003E6BBE">
            <w:pPr>
              <w:spacing w:line="276" w:lineRule="auto"/>
              <w:jc w:val="both"/>
              <w:rPr>
                <w:rFonts w:cs="Calibri"/>
                <w:szCs w:val="24"/>
              </w:rPr>
            </w:pPr>
            <w:r w:rsidRPr="00F70931">
              <w:rPr>
                <w:rFonts w:cs="Calibri"/>
                <w:szCs w:val="24"/>
              </w:rPr>
              <w:t xml:space="preserve">Waldale also </w:t>
            </w:r>
            <w:r w:rsidR="00003646" w:rsidRPr="00F70931">
              <w:rPr>
                <w:rFonts w:cs="Calibri"/>
                <w:szCs w:val="24"/>
              </w:rPr>
              <w:t xml:space="preserve">makes 150 specialty plate types and vanity plates for Mississippi and </w:t>
            </w:r>
            <w:r w:rsidR="00C44A32" w:rsidRPr="00F70931">
              <w:rPr>
                <w:rFonts w:cs="Calibri"/>
                <w:szCs w:val="24"/>
              </w:rPr>
              <w:t xml:space="preserve">mails these direct to the motorist </w:t>
            </w:r>
            <w:r w:rsidR="00F96D45" w:rsidRPr="00F70931">
              <w:rPr>
                <w:rFonts w:cs="Calibri"/>
                <w:szCs w:val="24"/>
              </w:rPr>
              <w:t>on the same day that the orders are received.</w:t>
            </w:r>
          </w:p>
          <w:p w14:paraId="5ADDA09B" w14:textId="77777777" w:rsidR="00125193" w:rsidRPr="00F70931" w:rsidRDefault="00125193" w:rsidP="003E6BBE">
            <w:pPr>
              <w:spacing w:line="276" w:lineRule="auto"/>
              <w:jc w:val="both"/>
              <w:rPr>
                <w:rFonts w:cs="Calibri"/>
                <w:szCs w:val="24"/>
              </w:rPr>
            </w:pPr>
          </w:p>
          <w:p w14:paraId="18E25071" w14:textId="573B8FFB" w:rsidR="00F96D45" w:rsidRPr="00F70931" w:rsidRDefault="00F96D45" w:rsidP="003E6BBE">
            <w:pPr>
              <w:spacing w:line="276" w:lineRule="auto"/>
              <w:jc w:val="both"/>
              <w:rPr>
                <w:rFonts w:cs="Calibri"/>
                <w:szCs w:val="24"/>
              </w:rPr>
            </w:pPr>
            <w:r w:rsidRPr="00F70931">
              <w:rPr>
                <w:rFonts w:cs="Calibri"/>
                <w:szCs w:val="24"/>
              </w:rPr>
              <w:t>All orders are received as one record per plate</w:t>
            </w:r>
            <w:r w:rsidR="00F00DCC" w:rsidRPr="00F70931">
              <w:rPr>
                <w:rFonts w:cs="Calibri"/>
                <w:szCs w:val="24"/>
              </w:rPr>
              <w:t xml:space="preserve"> with reciprocating data sent to the </w:t>
            </w:r>
            <w:r w:rsidR="00125193" w:rsidRPr="00F70931">
              <w:rPr>
                <w:rFonts w:cs="Calibri"/>
                <w:szCs w:val="24"/>
              </w:rPr>
              <w:t>S</w:t>
            </w:r>
            <w:r w:rsidR="00F00DCC" w:rsidRPr="00F70931">
              <w:rPr>
                <w:rFonts w:cs="Calibri"/>
                <w:szCs w:val="24"/>
              </w:rPr>
              <w:t>tate</w:t>
            </w:r>
            <w:r w:rsidR="006C7257" w:rsidRPr="00F70931">
              <w:rPr>
                <w:rFonts w:cs="Calibri"/>
                <w:szCs w:val="24"/>
              </w:rPr>
              <w:t xml:space="preserve"> to enable inventory importing at the field office or other </w:t>
            </w:r>
            <w:r w:rsidR="0026099F" w:rsidRPr="00F70931">
              <w:rPr>
                <w:rFonts w:cs="Calibri"/>
                <w:szCs w:val="24"/>
              </w:rPr>
              <w:t>location</w:t>
            </w:r>
            <w:r w:rsidR="006C7257" w:rsidRPr="00F70931">
              <w:rPr>
                <w:rFonts w:cs="Calibri"/>
                <w:szCs w:val="24"/>
              </w:rPr>
              <w:t>. Waldale w</w:t>
            </w:r>
            <w:r w:rsidR="00CF6AF9" w:rsidRPr="00F70931">
              <w:rPr>
                <w:rFonts w:cs="Calibri"/>
                <w:szCs w:val="24"/>
              </w:rPr>
              <w:t>o</w:t>
            </w:r>
            <w:r w:rsidR="006C7257" w:rsidRPr="00F70931">
              <w:rPr>
                <w:rFonts w:cs="Calibri"/>
                <w:szCs w:val="24"/>
              </w:rPr>
              <w:t xml:space="preserve">rked with Mississippi and its chosen IT vendor </w:t>
            </w:r>
            <w:r w:rsidR="0026099F" w:rsidRPr="00F70931">
              <w:rPr>
                <w:rFonts w:cs="Calibri"/>
                <w:szCs w:val="24"/>
              </w:rPr>
              <w:t xml:space="preserve">on a yearlong project </w:t>
            </w:r>
            <w:r w:rsidR="006C7257" w:rsidRPr="00F70931">
              <w:rPr>
                <w:rFonts w:cs="Calibri"/>
                <w:szCs w:val="24"/>
              </w:rPr>
              <w:t xml:space="preserve">to transition </w:t>
            </w:r>
            <w:r w:rsidR="00CF6AF9" w:rsidRPr="00F70931">
              <w:rPr>
                <w:rFonts w:cs="Calibri"/>
                <w:szCs w:val="24"/>
              </w:rPr>
              <w:t xml:space="preserve"> the </w:t>
            </w:r>
            <w:r w:rsidR="00125193" w:rsidRPr="00F70931">
              <w:rPr>
                <w:rFonts w:cs="Calibri"/>
                <w:szCs w:val="24"/>
              </w:rPr>
              <w:t>S</w:t>
            </w:r>
            <w:r w:rsidR="00CF6AF9" w:rsidRPr="00F70931">
              <w:rPr>
                <w:rFonts w:cs="Calibri"/>
                <w:szCs w:val="24"/>
              </w:rPr>
              <w:t>tate</w:t>
            </w:r>
            <w:r w:rsidR="00125193" w:rsidRPr="00F70931">
              <w:rPr>
                <w:rFonts w:cs="Calibri"/>
                <w:szCs w:val="24"/>
              </w:rPr>
              <w:t>’</w:t>
            </w:r>
            <w:r w:rsidR="00CF6AF9" w:rsidRPr="00F70931">
              <w:rPr>
                <w:rFonts w:cs="Calibri"/>
                <w:szCs w:val="24"/>
              </w:rPr>
              <w:t xml:space="preserve">s regular </w:t>
            </w:r>
            <w:r w:rsidR="0026099F" w:rsidRPr="00F70931">
              <w:rPr>
                <w:rFonts w:cs="Calibri"/>
                <w:szCs w:val="24"/>
              </w:rPr>
              <w:t>issue ordering from a manual process</w:t>
            </w:r>
            <w:r w:rsidR="00E74F2A">
              <w:rPr>
                <w:rFonts w:cs="Calibri"/>
                <w:szCs w:val="24"/>
              </w:rPr>
              <w:t>,</w:t>
            </w:r>
            <w:r w:rsidR="0026099F" w:rsidRPr="00F70931">
              <w:rPr>
                <w:rFonts w:cs="Calibri"/>
                <w:szCs w:val="24"/>
              </w:rPr>
              <w:t xml:space="preserve"> where sequences were generated </w:t>
            </w:r>
            <w:r w:rsidR="003F25A8" w:rsidRPr="00F70931">
              <w:rPr>
                <w:rFonts w:cs="Calibri"/>
                <w:szCs w:val="24"/>
              </w:rPr>
              <w:t>fr</w:t>
            </w:r>
            <w:r w:rsidR="00AE395A" w:rsidRPr="00F70931">
              <w:rPr>
                <w:rFonts w:cs="Calibri"/>
                <w:szCs w:val="24"/>
              </w:rPr>
              <w:t>o</w:t>
            </w:r>
            <w:r w:rsidR="003F25A8" w:rsidRPr="00F70931">
              <w:rPr>
                <w:rFonts w:cs="Calibri"/>
                <w:szCs w:val="24"/>
              </w:rPr>
              <w:t>m a start and end sequence by Waldale, to a one record one plate data interchange</w:t>
            </w:r>
            <w:r w:rsidR="00AE395A" w:rsidRPr="00F70931">
              <w:rPr>
                <w:rFonts w:cs="Calibri"/>
                <w:szCs w:val="24"/>
              </w:rPr>
              <w:t>. This project was completed on time with no subsequent order errors</w:t>
            </w:r>
            <w:r w:rsidR="00337F6B" w:rsidRPr="00F70931">
              <w:rPr>
                <w:rFonts w:cs="Calibri"/>
                <w:szCs w:val="24"/>
              </w:rPr>
              <w:t>.</w:t>
            </w:r>
          </w:p>
          <w:p w14:paraId="3852B63C" w14:textId="77777777" w:rsidR="00125193" w:rsidRPr="00F70931" w:rsidRDefault="00125193" w:rsidP="003E6BBE">
            <w:pPr>
              <w:spacing w:line="276" w:lineRule="auto"/>
              <w:jc w:val="both"/>
              <w:rPr>
                <w:rFonts w:cs="Calibri"/>
                <w:szCs w:val="24"/>
              </w:rPr>
            </w:pPr>
          </w:p>
          <w:p w14:paraId="4F624861" w14:textId="407F1842" w:rsidR="00AF6513" w:rsidRPr="00F70931" w:rsidRDefault="00337F6B" w:rsidP="003E6BBE">
            <w:pPr>
              <w:spacing w:line="276" w:lineRule="auto"/>
              <w:jc w:val="both"/>
              <w:rPr>
                <w:rFonts w:cs="Calibri"/>
              </w:rPr>
            </w:pPr>
            <w:r w:rsidRPr="71C122EC">
              <w:rPr>
                <w:rFonts w:cs="Calibri"/>
              </w:rPr>
              <w:t xml:space="preserve">Every </w:t>
            </w:r>
            <w:r w:rsidR="00125193" w:rsidRPr="71C122EC">
              <w:rPr>
                <w:rFonts w:cs="Calibri"/>
              </w:rPr>
              <w:t>five (</w:t>
            </w:r>
            <w:r w:rsidRPr="71C122EC">
              <w:rPr>
                <w:rFonts w:cs="Calibri"/>
              </w:rPr>
              <w:t>5</w:t>
            </w:r>
            <w:r w:rsidR="00125193" w:rsidRPr="71C122EC">
              <w:rPr>
                <w:rFonts w:cs="Calibri"/>
              </w:rPr>
              <w:t>)</w:t>
            </w:r>
            <w:r w:rsidRPr="71C122EC">
              <w:rPr>
                <w:rFonts w:cs="Calibri"/>
              </w:rPr>
              <w:t xml:space="preserve"> years</w:t>
            </w:r>
            <w:r w:rsidR="00125193" w:rsidRPr="71C122EC">
              <w:rPr>
                <w:rFonts w:cs="Calibri"/>
              </w:rPr>
              <w:t>,</w:t>
            </w:r>
            <w:r w:rsidRPr="71C122EC">
              <w:rPr>
                <w:rFonts w:cs="Calibri"/>
              </w:rPr>
              <w:t xml:space="preserve"> Mississippi </w:t>
            </w:r>
            <w:r w:rsidR="00AE7D75" w:rsidRPr="71C122EC">
              <w:rPr>
                <w:rFonts w:cs="Calibri"/>
              </w:rPr>
              <w:t>replaces all main issue plates within one year. During reissue years</w:t>
            </w:r>
            <w:r w:rsidR="3626981B" w:rsidRPr="71C122EC">
              <w:rPr>
                <w:rFonts w:cs="Calibri"/>
              </w:rPr>
              <w:t>,</w:t>
            </w:r>
            <w:r w:rsidR="00AE7D75" w:rsidRPr="71C122EC">
              <w:rPr>
                <w:rFonts w:cs="Calibri"/>
              </w:rPr>
              <w:t xml:space="preserve"> Waldale plans the reissue with the </w:t>
            </w:r>
            <w:r w:rsidR="00125193" w:rsidRPr="71C122EC">
              <w:rPr>
                <w:rFonts w:cs="Calibri"/>
              </w:rPr>
              <w:t>S</w:t>
            </w:r>
            <w:r w:rsidR="00AE7D75" w:rsidRPr="71C122EC">
              <w:rPr>
                <w:rFonts w:cs="Calibri"/>
              </w:rPr>
              <w:t>tate, including working w</w:t>
            </w:r>
            <w:r w:rsidR="00FC64C0" w:rsidRPr="71C122EC">
              <w:rPr>
                <w:rFonts w:cs="Calibri"/>
              </w:rPr>
              <w:t>i</w:t>
            </w:r>
            <w:r w:rsidR="00AE7D75" w:rsidRPr="71C122EC">
              <w:rPr>
                <w:rFonts w:cs="Calibri"/>
              </w:rPr>
              <w:t xml:space="preserve">th the </w:t>
            </w:r>
            <w:r w:rsidR="00125193" w:rsidRPr="71C122EC">
              <w:rPr>
                <w:rFonts w:cs="Calibri"/>
              </w:rPr>
              <w:t>S</w:t>
            </w:r>
            <w:r w:rsidR="00AE7D75" w:rsidRPr="71C122EC">
              <w:rPr>
                <w:rFonts w:cs="Calibri"/>
              </w:rPr>
              <w:t>tat</w:t>
            </w:r>
            <w:r w:rsidR="002E42B7" w:rsidRPr="71C122EC">
              <w:rPr>
                <w:rFonts w:cs="Calibri"/>
              </w:rPr>
              <w:t>e to produce the new design</w:t>
            </w:r>
            <w:r w:rsidR="00356C2E" w:rsidRPr="71C122EC">
              <w:rPr>
                <w:rFonts w:cs="Calibri"/>
              </w:rPr>
              <w:t>. Prior to implementation of the new one record one plate system</w:t>
            </w:r>
            <w:r w:rsidR="00691825" w:rsidRPr="71C122EC">
              <w:rPr>
                <w:rFonts w:cs="Calibri"/>
              </w:rPr>
              <w:t xml:space="preserve">, </w:t>
            </w:r>
            <w:r w:rsidR="008D1E08" w:rsidRPr="71C122EC">
              <w:rPr>
                <w:rFonts w:cs="Calibri"/>
              </w:rPr>
              <w:t>Waldale</w:t>
            </w:r>
            <w:r w:rsidR="00691825" w:rsidRPr="71C122EC">
              <w:rPr>
                <w:rFonts w:cs="Calibri"/>
              </w:rPr>
              <w:t xml:space="preserve"> configured its system to handle both new </w:t>
            </w:r>
            <w:r w:rsidR="005035A8" w:rsidRPr="71C122EC">
              <w:rPr>
                <w:rFonts w:cs="Calibri"/>
              </w:rPr>
              <w:t>a</w:t>
            </w:r>
            <w:r w:rsidR="00691825" w:rsidRPr="71C122EC">
              <w:rPr>
                <w:rFonts w:cs="Calibri"/>
              </w:rPr>
              <w:t xml:space="preserve">nd old designs with date of </w:t>
            </w:r>
            <w:r w:rsidR="005035A8" w:rsidRPr="71C122EC">
              <w:rPr>
                <w:rFonts w:cs="Calibri"/>
              </w:rPr>
              <w:t>expiry</w:t>
            </w:r>
            <w:r w:rsidR="00691825" w:rsidRPr="71C122EC">
              <w:rPr>
                <w:rFonts w:cs="Calibri"/>
              </w:rPr>
              <w:t xml:space="preserve"> </w:t>
            </w:r>
            <w:r w:rsidR="005035A8" w:rsidRPr="71C122EC">
              <w:rPr>
                <w:rFonts w:cs="Calibri"/>
              </w:rPr>
              <w:t>determining</w:t>
            </w:r>
            <w:r w:rsidR="00691825" w:rsidRPr="71C122EC">
              <w:rPr>
                <w:rFonts w:cs="Calibri"/>
              </w:rPr>
              <w:t xml:space="preserve"> at </w:t>
            </w:r>
            <w:r w:rsidR="005035A8" w:rsidRPr="71C122EC">
              <w:rPr>
                <w:rFonts w:cs="Calibri"/>
              </w:rPr>
              <w:t>file</w:t>
            </w:r>
            <w:r w:rsidR="00691825" w:rsidRPr="71C122EC">
              <w:rPr>
                <w:rFonts w:cs="Calibri"/>
              </w:rPr>
              <w:t xml:space="preserve"> import what design </w:t>
            </w:r>
            <w:r w:rsidR="008D1E08" w:rsidRPr="71C122EC">
              <w:rPr>
                <w:rFonts w:cs="Calibri"/>
              </w:rPr>
              <w:t>should</w:t>
            </w:r>
            <w:r w:rsidR="00691825" w:rsidRPr="71C122EC">
              <w:rPr>
                <w:rFonts w:cs="Calibri"/>
              </w:rPr>
              <w:t xml:space="preserve"> be made</w:t>
            </w:r>
            <w:r w:rsidR="004F0855" w:rsidRPr="71C122EC">
              <w:rPr>
                <w:rFonts w:cs="Calibri"/>
              </w:rPr>
              <w:t>. During a reissue year</w:t>
            </w:r>
            <w:r w:rsidR="000774F3" w:rsidRPr="71C122EC">
              <w:rPr>
                <w:rFonts w:cs="Calibri"/>
              </w:rPr>
              <w:t xml:space="preserve">, </w:t>
            </w:r>
            <w:r w:rsidR="003B3156" w:rsidRPr="71C122EC">
              <w:rPr>
                <w:rFonts w:cs="Calibri"/>
              </w:rPr>
              <w:t>approximately 2.5</w:t>
            </w:r>
            <w:r w:rsidR="00AB749B" w:rsidRPr="71C122EC">
              <w:rPr>
                <w:rFonts w:cs="Calibri"/>
              </w:rPr>
              <w:t xml:space="preserve"> </w:t>
            </w:r>
            <w:r w:rsidR="003B3156" w:rsidRPr="71C122EC">
              <w:rPr>
                <w:rFonts w:cs="Calibri"/>
              </w:rPr>
              <w:t>million plates</w:t>
            </w:r>
            <w:r w:rsidR="000D7CE7" w:rsidRPr="71C122EC">
              <w:rPr>
                <w:rFonts w:cs="Calibri"/>
              </w:rPr>
              <w:t xml:space="preserve"> </w:t>
            </w:r>
            <w:r w:rsidR="00B218C7" w:rsidRPr="71C122EC">
              <w:rPr>
                <w:rFonts w:cs="Calibri"/>
              </w:rPr>
              <w:t>are manufactured and distributed direct to the county Tax offices</w:t>
            </w:r>
            <w:r w:rsidR="000524EB" w:rsidRPr="71C122EC">
              <w:rPr>
                <w:rFonts w:cs="Calibri"/>
              </w:rPr>
              <w:t>.</w:t>
            </w:r>
          </w:p>
          <w:p w14:paraId="5132D6BD" w14:textId="77777777" w:rsidR="00AB749B" w:rsidRPr="00F70931" w:rsidRDefault="00AB749B" w:rsidP="003E6BBE">
            <w:pPr>
              <w:spacing w:line="276" w:lineRule="auto"/>
              <w:jc w:val="both"/>
              <w:rPr>
                <w:rFonts w:cs="Calibri"/>
                <w:szCs w:val="24"/>
              </w:rPr>
            </w:pPr>
          </w:p>
          <w:p w14:paraId="0D785D48" w14:textId="53872AE6" w:rsidR="00B35671" w:rsidRPr="00F70931" w:rsidRDefault="008F61EC" w:rsidP="003E6BBE">
            <w:pPr>
              <w:spacing w:line="276" w:lineRule="auto"/>
              <w:jc w:val="both"/>
              <w:rPr>
                <w:rFonts w:cs="Calibri"/>
              </w:rPr>
            </w:pPr>
            <w:r w:rsidRPr="7B550651">
              <w:rPr>
                <w:rFonts w:cs="Calibri"/>
              </w:rPr>
              <w:t xml:space="preserve">Waldale has helped Mississippi design </w:t>
            </w:r>
            <w:r w:rsidR="00AE4769" w:rsidRPr="7B550651">
              <w:rPr>
                <w:rFonts w:cs="Calibri"/>
              </w:rPr>
              <w:t xml:space="preserve">hundreds of new </w:t>
            </w:r>
            <w:r w:rsidR="0003057F" w:rsidRPr="7B550651">
              <w:rPr>
                <w:rFonts w:cs="Calibri"/>
              </w:rPr>
              <w:t>specialty</w:t>
            </w:r>
            <w:r w:rsidR="00AE4769" w:rsidRPr="7B550651">
              <w:rPr>
                <w:rFonts w:cs="Calibri"/>
              </w:rPr>
              <w:t xml:space="preserve"> </w:t>
            </w:r>
            <w:r w:rsidR="00C2568B" w:rsidRPr="7B550651">
              <w:rPr>
                <w:rFonts w:cs="Calibri"/>
              </w:rPr>
              <w:t>plates</w:t>
            </w:r>
            <w:r w:rsidR="0003057F" w:rsidRPr="7B550651">
              <w:rPr>
                <w:rFonts w:cs="Calibri"/>
              </w:rPr>
              <w:t>, and for each reissue</w:t>
            </w:r>
            <w:r w:rsidR="00AB749B" w:rsidRPr="7B550651">
              <w:rPr>
                <w:rFonts w:cs="Calibri"/>
              </w:rPr>
              <w:t>,</w:t>
            </w:r>
            <w:r w:rsidR="0003057F" w:rsidRPr="7B550651">
              <w:rPr>
                <w:rFonts w:cs="Calibri"/>
              </w:rPr>
              <w:t xml:space="preserve"> has overseen the change to the State</w:t>
            </w:r>
            <w:r w:rsidR="00A914FF">
              <w:rPr>
                <w:rFonts w:cs="Calibri"/>
              </w:rPr>
              <w:t>’</w:t>
            </w:r>
            <w:r w:rsidR="0003057F" w:rsidRPr="7B550651">
              <w:rPr>
                <w:rFonts w:cs="Calibri"/>
              </w:rPr>
              <w:t>s main long run sheeting design.</w:t>
            </w:r>
          </w:p>
          <w:p w14:paraId="7F7B09B2" w14:textId="75C6AF2F" w:rsidR="00D00694" w:rsidRPr="00F70931" w:rsidRDefault="00AB749B" w:rsidP="003E6BBE">
            <w:pPr>
              <w:spacing w:line="276" w:lineRule="auto"/>
              <w:jc w:val="both"/>
              <w:rPr>
                <w:rFonts w:cs="Calibri"/>
                <w:szCs w:val="24"/>
              </w:rPr>
            </w:pPr>
            <w:r w:rsidRPr="00F70931">
              <w:rPr>
                <w:rFonts w:cs="Calibri"/>
                <w:szCs w:val="24"/>
              </w:rPr>
              <w:t>In April 20</w:t>
            </w:r>
            <w:r w:rsidR="00DE275D" w:rsidRPr="00F70931">
              <w:rPr>
                <w:rFonts w:cs="Calibri"/>
                <w:szCs w:val="24"/>
              </w:rPr>
              <w:t>20,</w:t>
            </w:r>
            <w:r w:rsidR="007A3F64" w:rsidRPr="00F70931">
              <w:rPr>
                <w:rFonts w:cs="Calibri"/>
                <w:szCs w:val="24"/>
              </w:rPr>
              <w:t xml:space="preserve"> Waldale was selected via competitive tender to continue to make the </w:t>
            </w:r>
            <w:r w:rsidR="00DE275D" w:rsidRPr="00F70931">
              <w:rPr>
                <w:rFonts w:cs="Calibri"/>
                <w:szCs w:val="24"/>
              </w:rPr>
              <w:t>S</w:t>
            </w:r>
            <w:r w:rsidR="007A3F64" w:rsidRPr="00F70931">
              <w:rPr>
                <w:rFonts w:cs="Calibri"/>
                <w:szCs w:val="24"/>
              </w:rPr>
              <w:t>tate</w:t>
            </w:r>
            <w:r w:rsidR="00DE275D" w:rsidRPr="00F70931">
              <w:rPr>
                <w:rFonts w:cs="Calibri"/>
                <w:szCs w:val="24"/>
              </w:rPr>
              <w:t>’</w:t>
            </w:r>
            <w:r w:rsidR="006E5ED4" w:rsidRPr="00F70931">
              <w:rPr>
                <w:rFonts w:cs="Calibri"/>
                <w:szCs w:val="24"/>
              </w:rPr>
              <w:t>s license plates.</w:t>
            </w:r>
          </w:p>
          <w:p w14:paraId="6F2C70DE" w14:textId="77777777" w:rsidR="004104F5" w:rsidRPr="00F70931" w:rsidRDefault="004104F5" w:rsidP="003E6BBE">
            <w:pPr>
              <w:spacing w:line="276" w:lineRule="auto"/>
              <w:jc w:val="both"/>
              <w:rPr>
                <w:rFonts w:cs="Calibri"/>
                <w:szCs w:val="24"/>
              </w:rPr>
            </w:pPr>
          </w:p>
          <w:p w14:paraId="1C6D6F1D" w14:textId="7FA3934F" w:rsidR="00ED39BA" w:rsidRPr="00F70931" w:rsidRDefault="00ED39BA" w:rsidP="003E6BBE">
            <w:pPr>
              <w:spacing w:line="276" w:lineRule="auto"/>
              <w:jc w:val="both"/>
              <w:rPr>
                <w:rFonts w:cs="Calibri"/>
                <w:b/>
                <w:szCs w:val="24"/>
                <w:u w:val="single"/>
              </w:rPr>
            </w:pPr>
            <w:r w:rsidRPr="00F70931">
              <w:rPr>
                <w:rFonts w:cs="Calibri"/>
                <w:b/>
                <w:szCs w:val="24"/>
                <w:u w:val="single"/>
              </w:rPr>
              <w:t>Tennes</w:t>
            </w:r>
            <w:r w:rsidR="0036206F" w:rsidRPr="00F70931">
              <w:rPr>
                <w:rFonts w:cs="Calibri"/>
                <w:b/>
                <w:szCs w:val="24"/>
                <w:u w:val="single"/>
              </w:rPr>
              <w:t>s</w:t>
            </w:r>
            <w:r w:rsidRPr="00F70931">
              <w:rPr>
                <w:rFonts w:cs="Calibri"/>
                <w:b/>
                <w:szCs w:val="24"/>
                <w:u w:val="single"/>
              </w:rPr>
              <w:t>ee</w:t>
            </w:r>
          </w:p>
          <w:p w14:paraId="4CF7CD31" w14:textId="1E641207" w:rsidR="32E441B0" w:rsidRPr="003E6BBE" w:rsidRDefault="32E441B0" w:rsidP="003E6BBE">
            <w:pPr>
              <w:spacing w:line="276" w:lineRule="auto"/>
              <w:jc w:val="both"/>
              <w:rPr>
                <w:rFonts w:eastAsia="Calibri" w:cs="Calibri"/>
                <w:szCs w:val="24"/>
              </w:rPr>
            </w:pPr>
            <w:r w:rsidRPr="003E6BBE">
              <w:rPr>
                <w:rFonts w:eastAsia="Calibri" w:cs="Calibri"/>
                <w:szCs w:val="24"/>
              </w:rPr>
              <w:t xml:space="preserve">The scope of BIS’ Vehicle Title and Registration System (VTRS) contract with the State of Tennessee is of a similar size to Indiana.  Tennessee generates nearly 7 million registrations annually. The BIS VTRS solution reliably handles the entire inventory workload and provides a transparent view of the process. </w:t>
            </w:r>
          </w:p>
          <w:p w14:paraId="65731A3E" w14:textId="7A9E4839" w:rsidR="32E441B0" w:rsidRPr="003E6BBE" w:rsidRDefault="32E441B0" w:rsidP="003E6BBE">
            <w:pPr>
              <w:spacing w:line="276" w:lineRule="auto"/>
              <w:jc w:val="both"/>
              <w:rPr>
                <w:rFonts w:eastAsia="Calibri" w:cs="Calibri"/>
                <w:szCs w:val="24"/>
              </w:rPr>
            </w:pPr>
            <w:r w:rsidRPr="003E6BBE">
              <w:rPr>
                <w:rFonts w:eastAsia="Calibri" w:cs="Calibri"/>
                <w:szCs w:val="24"/>
              </w:rPr>
              <w:t xml:space="preserve"> </w:t>
            </w:r>
          </w:p>
          <w:p w14:paraId="4AA7A65B" w14:textId="65C8D439" w:rsidR="32E441B0" w:rsidRPr="003E6BBE" w:rsidRDefault="32E441B0" w:rsidP="003E6BBE">
            <w:pPr>
              <w:spacing w:line="276" w:lineRule="auto"/>
              <w:jc w:val="both"/>
              <w:rPr>
                <w:rFonts w:eastAsia="Calibri" w:cs="Calibri"/>
                <w:szCs w:val="24"/>
              </w:rPr>
            </w:pPr>
            <w:r w:rsidRPr="003E6BBE">
              <w:rPr>
                <w:rFonts w:eastAsia="Calibri" w:cs="Calibri"/>
                <w:szCs w:val="24"/>
              </w:rPr>
              <w:t xml:space="preserve">System capabilities go beyond requirements of this bid, however. VTRS’ Inventory Management System (IMS) utilizes min/max levels to ensure each office is stocked with appropriate inventory, alerting staff to approaching thresholds and requiring approvals for orders above maximums.  These customizable settings provide full tracking and verification of orders from creation through PO approval, to the point inventory is sold or destroyed.  </w:t>
            </w:r>
          </w:p>
          <w:p w14:paraId="0AE225B0" w14:textId="452A723E" w:rsidR="32E441B0" w:rsidRPr="003E6BBE" w:rsidRDefault="32E441B0" w:rsidP="003E6BBE">
            <w:pPr>
              <w:spacing w:line="276" w:lineRule="auto"/>
              <w:jc w:val="both"/>
              <w:rPr>
                <w:rFonts w:eastAsia="Calibri" w:cs="Calibri"/>
                <w:szCs w:val="24"/>
              </w:rPr>
            </w:pPr>
            <w:r w:rsidRPr="003E6BBE">
              <w:rPr>
                <w:rFonts w:eastAsia="Calibri" w:cs="Calibri"/>
                <w:szCs w:val="24"/>
              </w:rPr>
              <w:t xml:space="preserve"> </w:t>
            </w:r>
          </w:p>
          <w:p w14:paraId="3E8A93E3" w14:textId="1295B8F4" w:rsidR="32E441B0" w:rsidRPr="003E6BBE" w:rsidRDefault="32E441B0" w:rsidP="003E6BBE">
            <w:pPr>
              <w:spacing w:line="276" w:lineRule="auto"/>
              <w:jc w:val="both"/>
              <w:rPr>
                <w:rFonts w:eastAsia="Calibri" w:cs="Calibri"/>
                <w:szCs w:val="24"/>
              </w:rPr>
            </w:pPr>
            <w:r w:rsidRPr="003E6BBE">
              <w:rPr>
                <w:rFonts w:eastAsia="Calibri" w:cs="Calibri"/>
                <w:szCs w:val="24"/>
              </w:rPr>
              <w:t xml:space="preserve">BIS worked diligently with the State of Tennessee’s Chief Financial Officer to create the purchase order management piece of VTRS’ IMS. Internal data validation programming ensures there are open PO’s for designated plate types before an order is allowed, which guarantees the state office complete inventory control.  Although the PO management piece of the IMS is not a requirement of RFP #21-873, this feature would be beneficial should Indiana’s needs change in the future.  </w:t>
            </w:r>
          </w:p>
          <w:p w14:paraId="2C7C5ECF" w14:textId="5181231D" w:rsidR="32E441B0" w:rsidRPr="003E6BBE" w:rsidRDefault="32E441B0" w:rsidP="003E6BBE">
            <w:pPr>
              <w:spacing w:line="276" w:lineRule="auto"/>
              <w:jc w:val="both"/>
              <w:rPr>
                <w:rFonts w:eastAsia="Calibri" w:cs="Calibri"/>
                <w:szCs w:val="24"/>
              </w:rPr>
            </w:pPr>
            <w:r w:rsidRPr="003E6BBE">
              <w:rPr>
                <w:rFonts w:eastAsia="Calibri" w:cs="Calibri"/>
                <w:szCs w:val="24"/>
              </w:rPr>
              <w:t xml:space="preserve"> </w:t>
            </w:r>
          </w:p>
          <w:p w14:paraId="02806494" w14:textId="3312EC7A" w:rsidR="32E441B0" w:rsidRPr="003E6BBE" w:rsidRDefault="32E441B0" w:rsidP="003E6BBE">
            <w:pPr>
              <w:spacing w:line="276" w:lineRule="auto"/>
              <w:jc w:val="both"/>
              <w:rPr>
                <w:rFonts w:eastAsia="Calibri" w:cs="Calibri"/>
                <w:szCs w:val="24"/>
              </w:rPr>
            </w:pPr>
            <w:r w:rsidRPr="003E6BBE">
              <w:rPr>
                <w:rFonts w:eastAsia="Calibri" w:cs="Calibri"/>
                <w:szCs w:val="24"/>
              </w:rPr>
              <w:t>The VTRS system is flexible, receiving files state and other outside entity offices (</w:t>
            </w:r>
            <w:r w:rsidR="008D3876" w:rsidRPr="003E6BBE">
              <w:rPr>
                <w:rFonts w:eastAsia="Calibri" w:cs="Calibri"/>
                <w:szCs w:val="24"/>
              </w:rPr>
              <w:t xml:space="preserve">for example, </w:t>
            </w:r>
            <w:r w:rsidRPr="003E6BBE">
              <w:rPr>
                <w:rFonts w:eastAsia="Calibri" w:cs="Calibri"/>
                <w:szCs w:val="24"/>
              </w:rPr>
              <w:t xml:space="preserve">Nissan and </w:t>
            </w:r>
            <w:r w:rsidR="005B29AA" w:rsidRPr="003E6BBE">
              <w:rPr>
                <w:rFonts w:eastAsia="Calibri" w:cs="Calibri"/>
                <w:szCs w:val="24"/>
              </w:rPr>
              <w:t>Volkswagen</w:t>
            </w:r>
            <w:r w:rsidRPr="003E6BBE">
              <w:rPr>
                <w:rFonts w:eastAsia="Calibri" w:cs="Calibri"/>
                <w:szCs w:val="24"/>
              </w:rPr>
              <w:t xml:space="preserve">, who are authorized to have inventory for sales) via web-based API and SFTP in Tennessee each day. Once BIS receives an order, BIS transmits production orders to the manufacturer and </w:t>
            </w:r>
            <w:r w:rsidR="0079236B" w:rsidRPr="003E6BBE">
              <w:rPr>
                <w:rFonts w:eastAsia="Calibri" w:cs="Calibri"/>
                <w:szCs w:val="24"/>
              </w:rPr>
              <w:t>provid</w:t>
            </w:r>
            <w:r w:rsidR="0079236B">
              <w:rPr>
                <w:rFonts w:eastAsia="Calibri" w:cs="Calibri"/>
                <w:szCs w:val="24"/>
              </w:rPr>
              <w:t>es</w:t>
            </w:r>
            <w:r w:rsidRPr="003E6BBE">
              <w:rPr>
                <w:rFonts w:eastAsia="Calibri" w:cs="Calibri"/>
                <w:szCs w:val="24"/>
              </w:rPr>
              <w:t xml:space="preserve"> status updates throughout the process (order received, ordered, manufactured, shipped, received, sold, destroyed, etc.).  </w:t>
            </w:r>
          </w:p>
          <w:p w14:paraId="62729424" w14:textId="75829BDE" w:rsidR="32E441B0" w:rsidRPr="003E6BBE" w:rsidRDefault="32E441B0" w:rsidP="003E6BBE">
            <w:pPr>
              <w:spacing w:line="276" w:lineRule="auto"/>
              <w:jc w:val="both"/>
              <w:rPr>
                <w:rFonts w:eastAsia="Calibri" w:cs="Calibri"/>
                <w:szCs w:val="24"/>
              </w:rPr>
            </w:pPr>
            <w:r w:rsidRPr="003E6BBE">
              <w:rPr>
                <w:rFonts w:eastAsia="Calibri" w:cs="Calibri"/>
                <w:szCs w:val="24"/>
              </w:rPr>
              <w:t xml:space="preserve">  </w:t>
            </w:r>
          </w:p>
          <w:p w14:paraId="5A9819C9" w14:textId="7806E5E0" w:rsidR="32E441B0" w:rsidRPr="003E6BBE" w:rsidRDefault="32E441B0" w:rsidP="003E6BBE">
            <w:pPr>
              <w:spacing w:line="276" w:lineRule="auto"/>
              <w:jc w:val="both"/>
              <w:rPr>
                <w:rFonts w:eastAsia="Calibri" w:cs="Calibri"/>
                <w:szCs w:val="24"/>
              </w:rPr>
            </w:pPr>
            <w:r w:rsidRPr="003E6BBE">
              <w:rPr>
                <w:rFonts w:eastAsia="Calibri" w:cs="Calibri"/>
                <w:szCs w:val="24"/>
              </w:rPr>
              <w:t>BIS improved the Tennessee personalized plate order process by replacing the manual system with full-service website functions. The online home displays both the plate options and samples of how each selected personalized plate might appear to users.  Dynamic functionality performs omitted and inappropriate word checks, prevents duplicate plate orders</w:t>
            </w:r>
            <w:r w:rsidR="001145BB" w:rsidRPr="003E6BBE">
              <w:rPr>
                <w:rFonts w:eastAsia="Calibri" w:cs="Calibri"/>
                <w:szCs w:val="24"/>
              </w:rPr>
              <w:t>,</w:t>
            </w:r>
            <w:r w:rsidRPr="003E6BBE">
              <w:rPr>
                <w:rFonts w:eastAsia="Calibri" w:cs="Calibri"/>
                <w:szCs w:val="24"/>
              </w:rPr>
              <w:t xml:space="preserve"> and generates rejections when appropriate. Customers are provided with user-friendly credit card and e-check options to complete their order.   </w:t>
            </w:r>
          </w:p>
          <w:p w14:paraId="7C997745" w14:textId="1E8E4CB2" w:rsidR="32E441B0" w:rsidRPr="003E6BBE" w:rsidRDefault="32E441B0" w:rsidP="003E6BBE">
            <w:pPr>
              <w:spacing w:line="276" w:lineRule="auto"/>
              <w:jc w:val="both"/>
              <w:rPr>
                <w:rFonts w:eastAsia="Calibri" w:cs="Calibri"/>
                <w:szCs w:val="24"/>
              </w:rPr>
            </w:pPr>
            <w:r w:rsidRPr="003E6BBE">
              <w:rPr>
                <w:rFonts w:eastAsia="Calibri" w:cs="Calibri"/>
                <w:szCs w:val="24"/>
              </w:rPr>
              <w:t xml:space="preserve"> </w:t>
            </w:r>
          </w:p>
          <w:p w14:paraId="6E8539FF" w14:textId="310C1DAA" w:rsidR="32E441B0" w:rsidRPr="003E6BBE" w:rsidRDefault="32E441B0" w:rsidP="003E6BBE">
            <w:pPr>
              <w:spacing w:line="276" w:lineRule="auto"/>
              <w:jc w:val="both"/>
              <w:rPr>
                <w:rFonts w:eastAsia="Calibri" w:cs="Calibri"/>
                <w:szCs w:val="24"/>
              </w:rPr>
            </w:pPr>
            <w:r w:rsidRPr="003E6BBE">
              <w:rPr>
                <w:rFonts w:eastAsia="Calibri" w:cs="Calibri"/>
                <w:szCs w:val="24"/>
              </w:rPr>
              <w:t xml:space="preserve">Since 2015, BIS has offered kiosk options for motor vehicle registration renewals.  These self-contained units communicate directly with the IMS portion of VTRS as registrations are printed and assigned.  All transactions are timestamped for audit purposes.  </w:t>
            </w:r>
          </w:p>
          <w:p w14:paraId="47566C76" w14:textId="0CD2C59B" w:rsidR="32E441B0" w:rsidRPr="003E6BBE" w:rsidRDefault="32E441B0" w:rsidP="003E6BBE">
            <w:pPr>
              <w:spacing w:line="276" w:lineRule="auto"/>
              <w:jc w:val="both"/>
              <w:rPr>
                <w:rFonts w:eastAsia="Calibri" w:cs="Calibri"/>
                <w:szCs w:val="24"/>
              </w:rPr>
            </w:pPr>
            <w:r w:rsidRPr="003E6BBE">
              <w:rPr>
                <w:rFonts w:eastAsia="Calibri" w:cs="Calibri"/>
                <w:szCs w:val="24"/>
              </w:rPr>
              <w:t xml:space="preserve">  </w:t>
            </w:r>
          </w:p>
          <w:p w14:paraId="2D217A8B" w14:textId="6102092C" w:rsidR="32E441B0" w:rsidRPr="003E6BBE" w:rsidRDefault="32E441B0" w:rsidP="003E6BBE">
            <w:pPr>
              <w:spacing w:line="276" w:lineRule="auto"/>
              <w:jc w:val="both"/>
              <w:rPr>
                <w:rFonts w:eastAsia="Calibri" w:cs="Calibri"/>
                <w:szCs w:val="24"/>
              </w:rPr>
            </w:pPr>
            <w:r w:rsidRPr="003E6BBE">
              <w:rPr>
                <w:rFonts w:eastAsia="Calibri" w:cs="Calibri"/>
                <w:szCs w:val="24"/>
              </w:rPr>
              <w:t>BIS provides a robust web portal for standard and customized reporting as a feature of this system.  BIS</w:t>
            </w:r>
            <w:r w:rsidR="000A4D45" w:rsidRPr="003E6BBE">
              <w:rPr>
                <w:rFonts w:eastAsia="Calibri" w:cs="Calibri"/>
                <w:szCs w:val="24"/>
              </w:rPr>
              <w:t xml:space="preserve"> analyst</w:t>
            </w:r>
            <w:r w:rsidR="00F81D4D" w:rsidRPr="003E6BBE">
              <w:rPr>
                <w:rFonts w:eastAsia="Calibri" w:cs="Calibri"/>
                <w:szCs w:val="24"/>
              </w:rPr>
              <w:t>s</w:t>
            </w:r>
            <w:r w:rsidR="000A4D45" w:rsidRPr="003E6BBE">
              <w:rPr>
                <w:rFonts w:eastAsia="Calibri" w:cs="Calibri"/>
                <w:szCs w:val="24"/>
              </w:rPr>
              <w:t xml:space="preserve"> will work closely with </w:t>
            </w:r>
            <w:r w:rsidR="00F81D4D" w:rsidRPr="003E6BBE">
              <w:rPr>
                <w:rFonts w:eastAsia="Calibri" w:cs="Calibri"/>
                <w:szCs w:val="24"/>
              </w:rPr>
              <w:t>the state</w:t>
            </w:r>
            <w:r w:rsidR="000A4D45" w:rsidRPr="003E6BBE">
              <w:rPr>
                <w:rFonts w:eastAsia="Calibri" w:cs="Calibri"/>
                <w:szCs w:val="24"/>
              </w:rPr>
              <w:t xml:space="preserve"> to ensure </w:t>
            </w:r>
            <w:r w:rsidRPr="003E6BBE">
              <w:rPr>
                <w:rFonts w:eastAsia="Calibri" w:cs="Calibri"/>
                <w:szCs w:val="24"/>
              </w:rPr>
              <w:t xml:space="preserve">all reporting requirements are met. </w:t>
            </w:r>
          </w:p>
          <w:p w14:paraId="2D7AD5EE" w14:textId="7E2C259C" w:rsidR="32E441B0" w:rsidRPr="003E6BBE" w:rsidRDefault="32E441B0" w:rsidP="003E6BBE">
            <w:pPr>
              <w:spacing w:line="276" w:lineRule="auto"/>
              <w:jc w:val="both"/>
              <w:rPr>
                <w:rFonts w:eastAsia="Calibri" w:cs="Calibri"/>
                <w:szCs w:val="24"/>
              </w:rPr>
            </w:pPr>
            <w:r w:rsidRPr="003E6BBE">
              <w:rPr>
                <w:rFonts w:eastAsia="Calibri" w:cs="Calibri"/>
                <w:szCs w:val="24"/>
              </w:rPr>
              <w:t xml:space="preserve"> </w:t>
            </w:r>
          </w:p>
          <w:p w14:paraId="02B8A388" w14:textId="5A3FA60A" w:rsidR="32E441B0" w:rsidRPr="003E6BBE" w:rsidRDefault="32E441B0" w:rsidP="003E6BBE">
            <w:pPr>
              <w:spacing w:line="276" w:lineRule="auto"/>
              <w:jc w:val="both"/>
              <w:rPr>
                <w:rFonts w:eastAsia="Calibri" w:cs="Calibri"/>
                <w:szCs w:val="24"/>
              </w:rPr>
            </w:pPr>
            <w:r w:rsidRPr="003E6BBE">
              <w:rPr>
                <w:rFonts w:eastAsia="Calibri" w:cs="Calibri"/>
                <w:b/>
                <w:szCs w:val="24"/>
              </w:rPr>
              <w:t xml:space="preserve">The VTRS services </w:t>
            </w:r>
            <w:r w:rsidR="00D70C48" w:rsidRPr="003E6BBE">
              <w:rPr>
                <w:rFonts w:eastAsia="Calibri" w:cs="Calibri"/>
                <w:b/>
                <w:szCs w:val="24"/>
              </w:rPr>
              <w:t>offered</w:t>
            </w:r>
            <w:r w:rsidRPr="003E6BBE">
              <w:rPr>
                <w:rFonts w:eastAsia="Calibri" w:cs="Calibri"/>
                <w:b/>
                <w:szCs w:val="24"/>
              </w:rPr>
              <w:t xml:space="preserve"> are as follow:</w:t>
            </w:r>
          </w:p>
          <w:p w14:paraId="0C280AC4" w14:textId="77777777" w:rsidR="00F62CF6" w:rsidRDefault="00F62CF6" w:rsidP="00F62CF6">
            <w:pPr>
              <w:spacing w:line="276" w:lineRule="auto"/>
              <w:jc w:val="both"/>
              <w:rPr>
                <w:rFonts w:eastAsia="Calibri" w:cs="Calibri"/>
                <w:szCs w:val="24"/>
                <w:u w:val="single"/>
              </w:rPr>
            </w:pPr>
          </w:p>
          <w:p w14:paraId="5F7CDFF4" w14:textId="7DC1BACB" w:rsidR="32E441B0" w:rsidRPr="00F70931" w:rsidRDefault="32E441B0" w:rsidP="004007D6">
            <w:pPr>
              <w:spacing w:line="276" w:lineRule="auto"/>
              <w:jc w:val="both"/>
              <w:rPr>
                <w:rFonts w:eastAsia="Calibri" w:cs="Calibri"/>
                <w:szCs w:val="24"/>
                <w:u w:val="single"/>
              </w:rPr>
            </w:pPr>
            <w:r w:rsidRPr="00F70931">
              <w:rPr>
                <w:rFonts w:eastAsia="Calibri" w:cs="Calibri"/>
                <w:szCs w:val="24"/>
                <w:u w:val="single"/>
              </w:rPr>
              <w:t>Abandoned Vehicles</w:t>
            </w:r>
          </w:p>
          <w:p w14:paraId="78DC38BE" w14:textId="64FCD2D7" w:rsidR="32E441B0" w:rsidRDefault="32E441B0" w:rsidP="00EE0721">
            <w:pPr>
              <w:pStyle w:val="ListParagraph"/>
              <w:numPr>
                <w:ilvl w:val="0"/>
                <w:numId w:val="11"/>
              </w:numPr>
              <w:spacing w:line="276" w:lineRule="auto"/>
              <w:jc w:val="both"/>
              <w:rPr>
                <w:rFonts w:eastAsia="Calibri" w:cs="Calibri"/>
                <w:szCs w:val="24"/>
              </w:rPr>
            </w:pPr>
            <w:r w:rsidRPr="00F70931">
              <w:rPr>
                <w:rFonts w:eastAsia="Calibri" w:cs="Calibri"/>
                <w:szCs w:val="24"/>
              </w:rPr>
              <w:t>Process and store the Request for Verification Ownership on Vehicles Found Abandoned/Immobile or Unattended Form</w:t>
            </w:r>
          </w:p>
          <w:p w14:paraId="52316ED3" w14:textId="77777777" w:rsidR="00F62CF6" w:rsidRPr="00F70931" w:rsidRDefault="00F62CF6" w:rsidP="004007D6">
            <w:pPr>
              <w:pStyle w:val="ListParagraph"/>
              <w:spacing w:line="276" w:lineRule="auto"/>
              <w:jc w:val="both"/>
              <w:rPr>
                <w:rFonts w:eastAsia="Calibri" w:cs="Calibri"/>
                <w:szCs w:val="24"/>
              </w:rPr>
            </w:pPr>
          </w:p>
          <w:p w14:paraId="0C7C985C" w14:textId="67029C2B" w:rsidR="32E441B0" w:rsidRPr="00F70931" w:rsidRDefault="32E441B0" w:rsidP="004007D6">
            <w:pPr>
              <w:spacing w:line="276" w:lineRule="auto"/>
              <w:jc w:val="both"/>
              <w:rPr>
                <w:rFonts w:eastAsia="Calibri" w:cs="Calibri"/>
                <w:szCs w:val="24"/>
                <w:u w:val="single"/>
              </w:rPr>
            </w:pPr>
            <w:r w:rsidRPr="00F70931">
              <w:rPr>
                <w:rFonts w:eastAsia="Calibri" w:cs="Calibri"/>
                <w:szCs w:val="24"/>
                <w:u w:val="single"/>
              </w:rPr>
              <w:t>Address Entry and Maintenance</w:t>
            </w:r>
          </w:p>
          <w:p w14:paraId="73E0F380" w14:textId="3C00F4A7" w:rsidR="00F62CF6" w:rsidRPr="00F70931" w:rsidRDefault="32E441B0" w:rsidP="00EE0721">
            <w:pPr>
              <w:pStyle w:val="ListParagraph"/>
              <w:numPr>
                <w:ilvl w:val="0"/>
                <w:numId w:val="11"/>
              </w:numPr>
              <w:spacing w:line="276" w:lineRule="auto"/>
              <w:jc w:val="both"/>
              <w:rPr>
                <w:rFonts w:eastAsia="Calibri" w:cs="Calibri"/>
                <w:szCs w:val="24"/>
              </w:rPr>
            </w:pPr>
            <w:r w:rsidRPr="00F70931">
              <w:rPr>
                <w:rFonts w:eastAsia="Calibri" w:cs="Calibri"/>
                <w:szCs w:val="24"/>
              </w:rPr>
              <w:t>Address validation software</w:t>
            </w:r>
          </w:p>
          <w:p w14:paraId="6186A1C1" w14:textId="6C80BA8A" w:rsidR="32E441B0" w:rsidRPr="00F70931" w:rsidRDefault="32E441B0" w:rsidP="00EE0721">
            <w:pPr>
              <w:pStyle w:val="ListParagraph"/>
              <w:numPr>
                <w:ilvl w:val="0"/>
                <w:numId w:val="11"/>
              </w:numPr>
              <w:spacing w:line="276" w:lineRule="auto"/>
              <w:jc w:val="both"/>
              <w:rPr>
                <w:rFonts w:eastAsia="Calibri" w:cs="Calibri"/>
                <w:szCs w:val="24"/>
              </w:rPr>
            </w:pPr>
            <w:r w:rsidRPr="00F70931">
              <w:rPr>
                <w:rFonts w:eastAsia="Calibri" w:cs="Calibri"/>
                <w:szCs w:val="24"/>
              </w:rPr>
              <w:t>User interface for performing address maintenance</w:t>
            </w:r>
          </w:p>
          <w:p w14:paraId="21813300" w14:textId="77777777" w:rsidR="00F62CF6" w:rsidRPr="003E6BBE" w:rsidRDefault="00F62CF6" w:rsidP="00F70931">
            <w:pPr>
              <w:pStyle w:val="ListParagraph"/>
              <w:spacing w:line="276" w:lineRule="auto"/>
              <w:ind w:left="1440"/>
              <w:jc w:val="both"/>
              <w:rPr>
                <w:rFonts w:eastAsia="Calibri" w:cs="Calibri"/>
                <w:szCs w:val="24"/>
              </w:rPr>
            </w:pPr>
          </w:p>
          <w:p w14:paraId="68BB789D" w14:textId="6014A3C1" w:rsidR="32E441B0" w:rsidRPr="00F70931" w:rsidRDefault="32E441B0" w:rsidP="004007D6">
            <w:pPr>
              <w:spacing w:line="276" w:lineRule="auto"/>
              <w:jc w:val="both"/>
              <w:rPr>
                <w:rFonts w:eastAsia="Calibri" w:cs="Calibri"/>
                <w:szCs w:val="24"/>
                <w:u w:val="single"/>
              </w:rPr>
            </w:pPr>
            <w:r w:rsidRPr="00F70931">
              <w:rPr>
                <w:rFonts w:eastAsia="Calibri" w:cs="Calibri"/>
                <w:szCs w:val="24"/>
                <w:u w:val="single"/>
              </w:rPr>
              <w:t>Auditing/Logging Features</w:t>
            </w:r>
          </w:p>
          <w:p w14:paraId="5AE4B62C" w14:textId="7DEF0009" w:rsidR="00F62CF6" w:rsidRPr="00F70931" w:rsidRDefault="32E441B0" w:rsidP="00EE0721">
            <w:pPr>
              <w:pStyle w:val="ListParagraph"/>
              <w:numPr>
                <w:ilvl w:val="0"/>
                <w:numId w:val="12"/>
              </w:numPr>
              <w:spacing w:line="276" w:lineRule="auto"/>
              <w:jc w:val="both"/>
              <w:rPr>
                <w:rFonts w:eastAsia="Calibri" w:cs="Calibri"/>
                <w:szCs w:val="24"/>
              </w:rPr>
            </w:pPr>
            <w:r w:rsidRPr="00F70931">
              <w:rPr>
                <w:rFonts w:eastAsia="Calibri" w:cs="Calibri"/>
                <w:szCs w:val="24"/>
              </w:rPr>
              <w:t>Log system interactions including user, day, time, etc.</w:t>
            </w:r>
          </w:p>
          <w:p w14:paraId="5D53FC55" w14:textId="6E7D2C53" w:rsidR="32E441B0" w:rsidRPr="00F70931" w:rsidRDefault="32E441B0" w:rsidP="00EE0721">
            <w:pPr>
              <w:pStyle w:val="ListParagraph"/>
              <w:numPr>
                <w:ilvl w:val="0"/>
                <w:numId w:val="12"/>
              </w:numPr>
              <w:spacing w:line="276" w:lineRule="auto"/>
              <w:jc w:val="both"/>
              <w:rPr>
                <w:rFonts w:eastAsia="Calibri" w:cs="Calibri"/>
                <w:szCs w:val="24"/>
              </w:rPr>
            </w:pPr>
            <w:r w:rsidRPr="00F70931">
              <w:rPr>
                <w:rFonts w:eastAsia="Calibri" w:cs="Calibri"/>
                <w:szCs w:val="24"/>
              </w:rPr>
              <w:t>Log Add/Change/Deletes</w:t>
            </w:r>
          </w:p>
          <w:p w14:paraId="531A550D" w14:textId="77777777" w:rsidR="00F62CF6" w:rsidRPr="00F70931" w:rsidRDefault="00F62CF6" w:rsidP="00F70931">
            <w:pPr>
              <w:spacing w:line="276" w:lineRule="auto"/>
              <w:jc w:val="both"/>
              <w:rPr>
                <w:rFonts w:eastAsia="Calibri" w:cs="Calibri"/>
                <w:szCs w:val="24"/>
              </w:rPr>
            </w:pPr>
          </w:p>
          <w:p w14:paraId="2F4589FE" w14:textId="19B527DE" w:rsidR="32E441B0" w:rsidRPr="00F70931" w:rsidRDefault="32E441B0" w:rsidP="00F70931">
            <w:pPr>
              <w:spacing w:line="276" w:lineRule="auto"/>
              <w:jc w:val="both"/>
              <w:rPr>
                <w:rFonts w:eastAsia="Calibri" w:cs="Calibri"/>
                <w:szCs w:val="24"/>
                <w:u w:val="single"/>
              </w:rPr>
            </w:pPr>
            <w:r w:rsidRPr="00F70931">
              <w:rPr>
                <w:rFonts w:eastAsia="Calibri" w:cs="Calibri"/>
                <w:szCs w:val="24"/>
                <w:u w:val="single"/>
              </w:rPr>
              <w:t>Data Archive/Purge</w:t>
            </w:r>
          </w:p>
          <w:p w14:paraId="3312E57A" w14:textId="7639C15C" w:rsidR="32E441B0" w:rsidRPr="00F70931" w:rsidRDefault="32E441B0" w:rsidP="00EE0721">
            <w:pPr>
              <w:pStyle w:val="ListParagraph"/>
              <w:numPr>
                <w:ilvl w:val="0"/>
                <w:numId w:val="13"/>
              </w:numPr>
              <w:spacing w:line="276" w:lineRule="auto"/>
              <w:jc w:val="both"/>
              <w:rPr>
                <w:rFonts w:eastAsia="Calibri" w:cs="Calibri"/>
                <w:szCs w:val="24"/>
              </w:rPr>
            </w:pPr>
            <w:r w:rsidRPr="00F70931">
              <w:rPr>
                <w:rFonts w:eastAsia="Calibri" w:cs="Calibri"/>
                <w:szCs w:val="24"/>
              </w:rPr>
              <w:t>Application/interface for the operations of archiving and purging motor vehicle data</w:t>
            </w:r>
          </w:p>
          <w:p w14:paraId="462741C4" w14:textId="77777777" w:rsidR="00F62CF6" w:rsidRDefault="00F62CF6" w:rsidP="00F62CF6">
            <w:pPr>
              <w:spacing w:line="276" w:lineRule="auto"/>
              <w:jc w:val="both"/>
              <w:rPr>
                <w:rFonts w:eastAsia="Calibri" w:cs="Calibri"/>
                <w:szCs w:val="24"/>
              </w:rPr>
            </w:pPr>
          </w:p>
          <w:p w14:paraId="6F9270D3" w14:textId="01CA3A32" w:rsidR="32E441B0" w:rsidRPr="00F70931" w:rsidRDefault="32E441B0" w:rsidP="004007D6">
            <w:pPr>
              <w:spacing w:line="276" w:lineRule="auto"/>
              <w:jc w:val="both"/>
              <w:rPr>
                <w:rFonts w:eastAsia="Calibri" w:cs="Calibri"/>
                <w:szCs w:val="24"/>
                <w:u w:val="single"/>
              </w:rPr>
            </w:pPr>
            <w:r w:rsidRPr="00F70931">
              <w:rPr>
                <w:rFonts w:eastAsia="Calibri" w:cs="Calibri"/>
                <w:szCs w:val="24"/>
                <w:u w:val="single"/>
              </w:rPr>
              <w:t xml:space="preserve">Electronic Insurance Verification System (EIVS) </w:t>
            </w:r>
          </w:p>
          <w:p w14:paraId="2E8F8F86" w14:textId="5B74C9B5" w:rsidR="32E441B0" w:rsidRPr="00F70931" w:rsidRDefault="32E441B0" w:rsidP="00EE0721">
            <w:pPr>
              <w:pStyle w:val="ListParagraph"/>
              <w:numPr>
                <w:ilvl w:val="0"/>
                <w:numId w:val="13"/>
              </w:numPr>
              <w:spacing w:line="276" w:lineRule="auto"/>
              <w:jc w:val="both"/>
              <w:rPr>
                <w:rFonts w:eastAsia="Calibri" w:cs="Calibri"/>
                <w:szCs w:val="24"/>
              </w:rPr>
            </w:pPr>
            <w:r w:rsidRPr="00F70931">
              <w:rPr>
                <w:rFonts w:eastAsia="Calibri" w:cs="Calibri"/>
                <w:szCs w:val="24"/>
              </w:rPr>
              <w:t>An electronic insurance verification system.  The purpose of the system is to identify uninsured motorist</w:t>
            </w:r>
            <w:r w:rsidR="0079236B">
              <w:rPr>
                <w:rFonts w:eastAsia="Calibri" w:cs="Calibri"/>
                <w:szCs w:val="24"/>
              </w:rPr>
              <w:t>s</w:t>
            </w:r>
            <w:r w:rsidRPr="00F70931">
              <w:rPr>
                <w:rFonts w:eastAsia="Calibri" w:cs="Calibri"/>
                <w:szCs w:val="24"/>
              </w:rPr>
              <w:t xml:space="preserve"> and help lower that number.</w:t>
            </w:r>
          </w:p>
          <w:p w14:paraId="0E93EC82" w14:textId="77777777" w:rsidR="00F62CF6" w:rsidRDefault="00F62CF6" w:rsidP="00F62CF6">
            <w:pPr>
              <w:spacing w:line="276" w:lineRule="auto"/>
              <w:jc w:val="both"/>
              <w:rPr>
                <w:rFonts w:eastAsia="Calibri" w:cs="Calibri"/>
                <w:szCs w:val="24"/>
              </w:rPr>
            </w:pPr>
          </w:p>
          <w:p w14:paraId="55FC4E5B" w14:textId="5A419BF1" w:rsidR="32E441B0" w:rsidRPr="00F70931" w:rsidRDefault="32E441B0" w:rsidP="00F70931">
            <w:pPr>
              <w:spacing w:line="276" w:lineRule="auto"/>
              <w:jc w:val="both"/>
              <w:rPr>
                <w:rFonts w:eastAsia="Calibri" w:cs="Calibri"/>
                <w:szCs w:val="24"/>
                <w:u w:val="single"/>
              </w:rPr>
            </w:pPr>
            <w:r w:rsidRPr="00F70931">
              <w:rPr>
                <w:rFonts w:eastAsia="Calibri" w:cs="Calibri"/>
                <w:szCs w:val="24"/>
                <w:u w:val="single"/>
              </w:rPr>
              <w:t>EZ</w:t>
            </w:r>
            <w:r w:rsidR="004007D6">
              <w:rPr>
                <w:rFonts w:eastAsia="Calibri" w:cs="Calibri"/>
                <w:szCs w:val="24"/>
                <w:u w:val="single"/>
              </w:rPr>
              <w:t xml:space="preserve"> </w:t>
            </w:r>
            <w:r w:rsidRPr="00F70931">
              <w:rPr>
                <w:rFonts w:eastAsia="Calibri" w:cs="Calibri"/>
                <w:szCs w:val="24"/>
                <w:u w:val="single"/>
              </w:rPr>
              <w:t>Tag</w:t>
            </w:r>
          </w:p>
          <w:p w14:paraId="1C85E7D1" w14:textId="3C0F5F25" w:rsidR="32E441B0" w:rsidRDefault="00F62CF6" w:rsidP="00EE0721">
            <w:pPr>
              <w:pStyle w:val="ListParagraph"/>
              <w:numPr>
                <w:ilvl w:val="0"/>
                <w:numId w:val="13"/>
              </w:numPr>
              <w:spacing w:line="276" w:lineRule="auto"/>
              <w:jc w:val="both"/>
              <w:rPr>
                <w:rFonts w:eastAsia="Calibri" w:cs="Calibri"/>
                <w:szCs w:val="24"/>
              </w:rPr>
            </w:pPr>
            <w:r>
              <w:rPr>
                <w:rFonts w:eastAsia="Calibri" w:cs="Calibri"/>
                <w:szCs w:val="24"/>
              </w:rPr>
              <w:t xml:space="preserve">A </w:t>
            </w:r>
            <w:r w:rsidR="32E441B0" w:rsidRPr="00F70931">
              <w:rPr>
                <w:rFonts w:eastAsia="Calibri" w:cs="Calibri"/>
                <w:szCs w:val="24"/>
              </w:rPr>
              <w:t>web-based dealer drive-out software.</w:t>
            </w:r>
            <w:r>
              <w:rPr>
                <w:rFonts w:eastAsia="Calibri" w:cs="Calibri"/>
                <w:szCs w:val="24"/>
              </w:rPr>
              <w:t xml:space="preserve"> </w:t>
            </w:r>
            <w:r w:rsidR="32E441B0" w:rsidRPr="00F70931">
              <w:rPr>
                <w:rFonts w:eastAsia="Calibri" w:cs="Calibri"/>
                <w:szCs w:val="24"/>
              </w:rPr>
              <w:t xml:space="preserve">This print-on-demand vehicle registrations </w:t>
            </w:r>
            <w:r w:rsidR="008D7B85" w:rsidRPr="00F70931">
              <w:rPr>
                <w:rFonts w:eastAsia="Calibri" w:cs="Calibri"/>
                <w:szCs w:val="24"/>
              </w:rPr>
              <w:t>software</w:t>
            </w:r>
            <w:r w:rsidR="32E441B0" w:rsidRPr="00F70931">
              <w:rPr>
                <w:rFonts w:eastAsia="Calibri" w:cs="Calibri"/>
                <w:szCs w:val="24"/>
              </w:rPr>
              <w:t xml:space="preserve"> eliminate</w:t>
            </w:r>
            <w:r w:rsidR="008D7B85" w:rsidRPr="00F70931">
              <w:rPr>
                <w:rFonts w:eastAsia="Calibri" w:cs="Calibri"/>
                <w:szCs w:val="24"/>
              </w:rPr>
              <w:t>s</w:t>
            </w:r>
            <w:r w:rsidR="32E441B0" w:rsidRPr="00F70931">
              <w:rPr>
                <w:rFonts w:eastAsia="Calibri" w:cs="Calibri"/>
                <w:szCs w:val="24"/>
              </w:rPr>
              <w:t xml:space="preserve"> dealers </w:t>
            </w:r>
            <w:r w:rsidR="008D7B85" w:rsidRPr="00F70931">
              <w:rPr>
                <w:rFonts w:eastAsia="Calibri" w:cs="Calibri"/>
                <w:szCs w:val="24"/>
              </w:rPr>
              <w:t xml:space="preserve">from </w:t>
            </w:r>
            <w:r w:rsidR="32E441B0" w:rsidRPr="00F70931">
              <w:rPr>
                <w:rFonts w:eastAsia="Calibri" w:cs="Calibri"/>
                <w:szCs w:val="24"/>
              </w:rPr>
              <w:t>having preprinted card stock to track for inventory. Dealer keys all necessary information into the EZ</w:t>
            </w:r>
            <w:r w:rsidR="004007D6">
              <w:rPr>
                <w:rFonts w:eastAsia="Calibri" w:cs="Calibri"/>
                <w:szCs w:val="24"/>
              </w:rPr>
              <w:t xml:space="preserve"> </w:t>
            </w:r>
            <w:r w:rsidR="32E441B0" w:rsidRPr="004007D6">
              <w:rPr>
                <w:rFonts w:eastAsia="Calibri" w:cs="Calibri"/>
                <w:szCs w:val="24"/>
              </w:rPr>
              <w:t xml:space="preserve">Tag system and that information is made available to the county office </w:t>
            </w:r>
            <w:r w:rsidR="00F81D4D" w:rsidRPr="004007D6">
              <w:rPr>
                <w:rFonts w:eastAsia="Calibri" w:cs="Calibri"/>
                <w:szCs w:val="24"/>
              </w:rPr>
              <w:t>that</w:t>
            </w:r>
            <w:r w:rsidR="00AB5511" w:rsidRPr="004007D6">
              <w:rPr>
                <w:rFonts w:eastAsia="Calibri" w:cs="Calibri"/>
                <w:szCs w:val="24"/>
              </w:rPr>
              <w:t xml:space="preserve"> </w:t>
            </w:r>
            <w:r w:rsidR="32E441B0" w:rsidRPr="004007D6">
              <w:rPr>
                <w:rFonts w:eastAsia="Calibri" w:cs="Calibri"/>
                <w:szCs w:val="24"/>
              </w:rPr>
              <w:t>will be processing the title and registration</w:t>
            </w:r>
            <w:r w:rsidR="00513848">
              <w:rPr>
                <w:rFonts w:eastAsia="Calibri" w:cs="Calibri"/>
                <w:szCs w:val="24"/>
              </w:rPr>
              <w:t xml:space="preserve"> to </w:t>
            </w:r>
            <w:r w:rsidR="00EA3F3D">
              <w:rPr>
                <w:rFonts w:eastAsia="Calibri" w:cs="Calibri"/>
                <w:szCs w:val="24"/>
              </w:rPr>
              <w:t>help</w:t>
            </w:r>
            <w:r w:rsidR="32E441B0" w:rsidRPr="004007D6">
              <w:rPr>
                <w:rFonts w:eastAsia="Calibri" w:cs="Calibri"/>
                <w:szCs w:val="24"/>
              </w:rPr>
              <w:t xml:space="preserve"> speed up the transaction being processed</w:t>
            </w:r>
            <w:r w:rsidR="00EA3F3D">
              <w:rPr>
                <w:rFonts w:eastAsia="Calibri" w:cs="Calibri"/>
                <w:szCs w:val="24"/>
              </w:rPr>
              <w:t>.</w:t>
            </w:r>
            <w:r w:rsidR="32E441B0" w:rsidRPr="004007D6">
              <w:rPr>
                <w:rFonts w:eastAsia="Calibri" w:cs="Calibri"/>
                <w:szCs w:val="24"/>
              </w:rPr>
              <w:t xml:space="preserve"> Also, if law enforcement pulls over a vehicle the information on the dealer drive-out tag is available through the State’s Ties system.</w:t>
            </w:r>
          </w:p>
          <w:p w14:paraId="660D24FE" w14:textId="77777777" w:rsidR="00F62CF6" w:rsidRPr="004007D6" w:rsidRDefault="00F62CF6" w:rsidP="004007D6">
            <w:pPr>
              <w:pStyle w:val="ListParagraph"/>
              <w:spacing w:line="276" w:lineRule="auto"/>
              <w:jc w:val="both"/>
              <w:rPr>
                <w:rFonts w:eastAsia="Calibri" w:cs="Calibri"/>
                <w:szCs w:val="24"/>
              </w:rPr>
            </w:pPr>
          </w:p>
          <w:p w14:paraId="69BEFC5A" w14:textId="3F909202" w:rsidR="32E441B0" w:rsidRPr="004007D6" w:rsidRDefault="32E441B0" w:rsidP="004007D6">
            <w:pPr>
              <w:spacing w:line="276" w:lineRule="auto"/>
              <w:jc w:val="both"/>
              <w:rPr>
                <w:rFonts w:eastAsia="Calibri" w:cs="Calibri"/>
                <w:szCs w:val="24"/>
                <w:u w:val="single"/>
              </w:rPr>
            </w:pPr>
            <w:r w:rsidRPr="004007D6">
              <w:rPr>
                <w:rFonts w:eastAsia="Calibri" w:cs="Calibri"/>
                <w:szCs w:val="24"/>
                <w:u w:val="single"/>
              </w:rPr>
              <w:t>Fleet/Dealer Work</w:t>
            </w:r>
          </w:p>
          <w:p w14:paraId="68128A2B" w14:textId="7F463774" w:rsidR="00F62CF6" w:rsidRPr="004007D6" w:rsidRDefault="32E441B0" w:rsidP="00EE0721">
            <w:pPr>
              <w:pStyle w:val="ListParagraph"/>
              <w:numPr>
                <w:ilvl w:val="0"/>
                <w:numId w:val="13"/>
              </w:numPr>
              <w:spacing w:line="276" w:lineRule="auto"/>
              <w:jc w:val="both"/>
              <w:rPr>
                <w:rFonts w:eastAsia="Calibri" w:cs="Calibri"/>
                <w:szCs w:val="24"/>
              </w:rPr>
            </w:pPr>
            <w:r w:rsidRPr="004007D6">
              <w:rPr>
                <w:rFonts w:eastAsia="Calibri" w:cs="Calibri"/>
                <w:szCs w:val="24"/>
              </w:rPr>
              <w:t>Provide POS for Fleet and Dealer transactions</w:t>
            </w:r>
          </w:p>
          <w:p w14:paraId="09947DEE" w14:textId="43D7541D" w:rsidR="00F62CF6" w:rsidRPr="004007D6" w:rsidRDefault="32E441B0" w:rsidP="00EE0721">
            <w:pPr>
              <w:pStyle w:val="ListParagraph"/>
              <w:numPr>
                <w:ilvl w:val="0"/>
                <w:numId w:val="13"/>
              </w:numPr>
              <w:spacing w:line="276" w:lineRule="auto"/>
              <w:jc w:val="both"/>
              <w:rPr>
                <w:rFonts w:eastAsia="Calibri" w:cs="Calibri"/>
                <w:szCs w:val="24"/>
              </w:rPr>
            </w:pPr>
            <w:r w:rsidRPr="004007D6">
              <w:rPr>
                <w:rFonts w:eastAsia="Calibri" w:cs="Calibri"/>
                <w:szCs w:val="24"/>
              </w:rPr>
              <w:t>Online Fleet management services</w:t>
            </w:r>
          </w:p>
          <w:p w14:paraId="0D0D726F" w14:textId="11C54DF8" w:rsidR="32E441B0" w:rsidRPr="004007D6" w:rsidRDefault="32E441B0" w:rsidP="00EE0721">
            <w:pPr>
              <w:pStyle w:val="ListParagraph"/>
              <w:numPr>
                <w:ilvl w:val="0"/>
                <w:numId w:val="13"/>
              </w:numPr>
              <w:spacing w:line="276" w:lineRule="auto"/>
              <w:jc w:val="both"/>
              <w:rPr>
                <w:rFonts w:eastAsia="Calibri" w:cs="Calibri"/>
                <w:szCs w:val="24"/>
              </w:rPr>
            </w:pPr>
            <w:r w:rsidRPr="004007D6">
              <w:rPr>
                <w:rFonts w:eastAsia="Calibri" w:cs="Calibri"/>
                <w:szCs w:val="24"/>
              </w:rPr>
              <w:t>Batch processing</w:t>
            </w:r>
          </w:p>
          <w:p w14:paraId="6A7D5321" w14:textId="77777777" w:rsidR="00F62CF6" w:rsidRDefault="00F62CF6" w:rsidP="00F62CF6">
            <w:pPr>
              <w:spacing w:line="276" w:lineRule="auto"/>
              <w:jc w:val="both"/>
              <w:rPr>
                <w:rFonts w:eastAsia="Calibri" w:cs="Calibri"/>
                <w:szCs w:val="24"/>
              </w:rPr>
            </w:pPr>
          </w:p>
          <w:p w14:paraId="52F439E1" w14:textId="35C1E50F" w:rsidR="32E441B0" w:rsidRPr="004007D6" w:rsidRDefault="32E441B0" w:rsidP="004007D6">
            <w:pPr>
              <w:spacing w:line="276" w:lineRule="auto"/>
              <w:jc w:val="both"/>
              <w:rPr>
                <w:rFonts w:eastAsia="Calibri" w:cs="Calibri"/>
                <w:szCs w:val="24"/>
                <w:u w:val="single"/>
              </w:rPr>
            </w:pPr>
            <w:r w:rsidRPr="004007D6">
              <w:rPr>
                <w:rFonts w:eastAsia="Calibri" w:cs="Calibri"/>
                <w:szCs w:val="24"/>
                <w:u w:val="single"/>
              </w:rPr>
              <w:t>Fair Market Value</w:t>
            </w:r>
          </w:p>
          <w:p w14:paraId="433C4812" w14:textId="2DD8EE0B" w:rsidR="32E441B0" w:rsidRPr="004007D6" w:rsidRDefault="32E441B0" w:rsidP="00EE0721">
            <w:pPr>
              <w:pStyle w:val="ListParagraph"/>
              <w:numPr>
                <w:ilvl w:val="0"/>
                <w:numId w:val="14"/>
              </w:numPr>
              <w:spacing w:line="276" w:lineRule="auto"/>
              <w:jc w:val="both"/>
              <w:rPr>
                <w:rFonts w:eastAsia="Calibri" w:cs="Calibri"/>
                <w:szCs w:val="24"/>
              </w:rPr>
            </w:pPr>
            <w:r w:rsidRPr="004007D6">
              <w:rPr>
                <w:rFonts w:eastAsia="Calibri" w:cs="Calibri"/>
                <w:szCs w:val="24"/>
              </w:rPr>
              <w:t>Utilize NADA to obtain the fair market value of a vehicle based on the supplied VIN</w:t>
            </w:r>
          </w:p>
          <w:p w14:paraId="1145A473" w14:textId="21E1E106" w:rsidR="32E441B0" w:rsidRPr="004007D6" w:rsidRDefault="32E441B0" w:rsidP="00EE0721">
            <w:pPr>
              <w:pStyle w:val="ListParagraph"/>
              <w:numPr>
                <w:ilvl w:val="0"/>
                <w:numId w:val="14"/>
              </w:numPr>
              <w:spacing w:line="276" w:lineRule="auto"/>
              <w:jc w:val="both"/>
              <w:rPr>
                <w:rFonts w:eastAsia="Calibri" w:cs="Calibri"/>
                <w:szCs w:val="24"/>
              </w:rPr>
            </w:pPr>
            <w:r w:rsidRPr="004007D6">
              <w:rPr>
                <w:rFonts w:eastAsia="Calibri" w:cs="Calibri"/>
                <w:szCs w:val="24"/>
              </w:rPr>
              <w:t>Communication via web services</w:t>
            </w:r>
          </w:p>
          <w:p w14:paraId="25132946" w14:textId="77777777" w:rsidR="00F62CF6" w:rsidRDefault="00F62CF6" w:rsidP="00F62CF6">
            <w:pPr>
              <w:spacing w:line="276" w:lineRule="auto"/>
              <w:jc w:val="both"/>
              <w:rPr>
                <w:rFonts w:eastAsia="Calibri" w:cs="Calibri"/>
                <w:szCs w:val="24"/>
              </w:rPr>
            </w:pPr>
          </w:p>
          <w:p w14:paraId="20E7CADD" w14:textId="436216D8" w:rsidR="32E441B0" w:rsidRPr="004007D6" w:rsidRDefault="32E441B0" w:rsidP="004007D6">
            <w:pPr>
              <w:spacing w:line="276" w:lineRule="auto"/>
              <w:jc w:val="both"/>
              <w:rPr>
                <w:rFonts w:eastAsia="Calibri" w:cs="Calibri"/>
                <w:szCs w:val="24"/>
                <w:u w:val="single"/>
              </w:rPr>
            </w:pPr>
            <w:r w:rsidRPr="004007D6">
              <w:rPr>
                <w:rFonts w:eastAsia="Calibri" w:cs="Calibri"/>
                <w:szCs w:val="24"/>
                <w:u w:val="single"/>
              </w:rPr>
              <w:t>Inquiry/Search</w:t>
            </w:r>
          </w:p>
          <w:p w14:paraId="0D501D3F" w14:textId="5D948BA0" w:rsidR="00F62CF6" w:rsidRPr="004007D6" w:rsidRDefault="32E441B0" w:rsidP="00EE0721">
            <w:pPr>
              <w:pStyle w:val="ListParagraph"/>
              <w:numPr>
                <w:ilvl w:val="0"/>
                <w:numId w:val="15"/>
              </w:numPr>
              <w:spacing w:line="276" w:lineRule="auto"/>
              <w:jc w:val="both"/>
              <w:rPr>
                <w:rFonts w:eastAsia="Calibri" w:cs="Calibri"/>
                <w:szCs w:val="24"/>
              </w:rPr>
            </w:pPr>
            <w:r w:rsidRPr="004007D6">
              <w:rPr>
                <w:rFonts w:eastAsia="Calibri" w:cs="Calibri"/>
                <w:szCs w:val="24"/>
              </w:rPr>
              <w:t>Look-up Vehicle History</w:t>
            </w:r>
          </w:p>
          <w:p w14:paraId="25E71408" w14:textId="2C6391A3" w:rsidR="00F62CF6" w:rsidRPr="004007D6" w:rsidRDefault="32E441B0" w:rsidP="00EE0721">
            <w:pPr>
              <w:pStyle w:val="ListParagraph"/>
              <w:numPr>
                <w:ilvl w:val="0"/>
                <w:numId w:val="15"/>
              </w:numPr>
              <w:spacing w:line="276" w:lineRule="auto"/>
              <w:jc w:val="both"/>
              <w:rPr>
                <w:rFonts w:eastAsia="Calibri" w:cs="Calibri"/>
                <w:szCs w:val="24"/>
              </w:rPr>
            </w:pPr>
            <w:r w:rsidRPr="004007D6">
              <w:rPr>
                <w:rFonts w:eastAsia="Calibri" w:cs="Calibri"/>
                <w:szCs w:val="24"/>
              </w:rPr>
              <w:t>Lookup by Date and/or User</w:t>
            </w:r>
          </w:p>
          <w:p w14:paraId="392B6D36" w14:textId="1DE7B2F6" w:rsidR="32E441B0" w:rsidRPr="004007D6" w:rsidRDefault="32E441B0" w:rsidP="00EE0721">
            <w:pPr>
              <w:pStyle w:val="ListParagraph"/>
              <w:numPr>
                <w:ilvl w:val="0"/>
                <w:numId w:val="15"/>
              </w:numPr>
              <w:spacing w:line="276" w:lineRule="auto"/>
              <w:jc w:val="both"/>
              <w:rPr>
                <w:rFonts w:eastAsia="Calibri" w:cs="Calibri"/>
                <w:szCs w:val="24"/>
              </w:rPr>
            </w:pPr>
            <w:r w:rsidRPr="004007D6">
              <w:rPr>
                <w:rFonts w:eastAsia="Calibri" w:cs="Calibri"/>
                <w:szCs w:val="24"/>
              </w:rPr>
              <w:t>Log Inquiries</w:t>
            </w:r>
          </w:p>
          <w:p w14:paraId="37D05868" w14:textId="77777777" w:rsidR="00F62CF6" w:rsidRDefault="00F62CF6" w:rsidP="00F62CF6">
            <w:pPr>
              <w:spacing w:line="276" w:lineRule="auto"/>
              <w:jc w:val="both"/>
              <w:rPr>
                <w:rFonts w:eastAsia="Calibri" w:cs="Calibri"/>
                <w:szCs w:val="24"/>
              </w:rPr>
            </w:pPr>
          </w:p>
          <w:p w14:paraId="272753E1" w14:textId="3B9E0270" w:rsidR="32E441B0" w:rsidRPr="004007D6" w:rsidRDefault="32E441B0" w:rsidP="004007D6">
            <w:pPr>
              <w:spacing w:line="276" w:lineRule="auto"/>
              <w:jc w:val="both"/>
              <w:rPr>
                <w:rFonts w:eastAsia="Calibri" w:cs="Calibri"/>
                <w:szCs w:val="24"/>
                <w:u w:val="single"/>
              </w:rPr>
            </w:pPr>
            <w:r w:rsidRPr="004007D6">
              <w:rPr>
                <w:rFonts w:eastAsia="Calibri" w:cs="Calibri"/>
                <w:szCs w:val="24"/>
                <w:u w:val="single"/>
              </w:rPr>
              <w:t>Inventory (Controlled Stock)</w:t>
            </w:r>
          </w:p>
          <w:p w14:paraId="628EBDA5" w14:textId="26FC4447" w:rsidR="32E441B0" w:rsidRPr="004007D6" w:rsidRDefault="32E441B0" w:rsidP="00EE0721">
            <w:pPr>
              <w:pStyle w:val="ListParagraph"/>
              <w:numPr>
                <w:ilvl w:val="0"/>
                <w:numId w:val="16"/>
              </w:numPr>
              <w:spacing w:line="276" w:lineRule="auto"/>
              <w:jc w:val="both"/>
              <w:rPr>
                <w:rFonts w:eastAsia="Calibri" w:cs="Calibri"/>
                <w:szCs w:val="24"/>
              </w:rPr>
            </w:pPr>
            <w:r w:rsidRPr="004007D6">
              <w:rPr>
                <w:rFonts w:eastAsia="Calibri" w:cs="Calibri"/>
                <w:szCs w:val="24"/>
              </w:rPr>
              <w:t>Class Maintenance</w:t>
            </w:r>
          </w:p>
          <w:p w14:paraId="6E70C5EB" w14:textId="700ED332" w:rsidR="32E441B0" w:rsidRPr="004007D6" w:rsidRDefault="32E441B0" w:rsidP="00EE0721">
            <w:pPr>
              <w:pStyle w:val="ListParagraph"/>
              <w:numPr>
                <w:ilvl w:val="0"/>
                <w:numId w:val="16"/>
              </w:numPr>
              <w:spacing w:line="276" w:lineRule="auto"/>
              <w:jc w:val="both"/>
              <w:rPr>
                <w:rFonts w:eastAsia="Calibri" w:cs="Calibri"/>
                <w:szCs w:val="24"/>
              </w:rPr>
            </w:pPr>
            <w:r w:rsidRPr="004007D6">
              <w:rPr>
                <w:rFonts w:eastAsia="Calibri" w:cs="Calibri"/>
                <w:szCs w:val="24"/>
              </w:rPr>
              <w:t xml:space="preserve">Plate Inventory </w:t>
            </w:r>
          </w:p>
          <w:p w14:paraId="75CB4D02" w14:textId="4CDA5937" w:rsidR="00F62CF6" w:rsidRPr="004007D6" w:rsidRDefault="32E441B0" w:rsidP="00EE0721">
            <w:pPr>
              <w:pStyle w:val="ListParagraph"/>
              <w:numPr>
                <w:ilvl w:val="1"/>
                <w:numId w:val="16"/>
              </w:numPr>
              <w:spacing w:line="276" w:lineRule="auto"/>
              <w:jc w:val="both"/>
              <w:rPr>
                <w:rFonts w:eastAsia="Calibri" w:cs="Calibri"/>
                <w:szCs w:val="24"/>
              </w:rPr>
            </w:pPr>
            <w:r w:rsidRPr="004007D6">
              <w:rPr>
                <w:rFonts w:eastAsia="Calibri" w:cs="Calibri"/>
                <w:szCs w:val="24"/>
              </w:rPr>
              <w:t>JS Codes for New Class</w:t>
            </w:r>
          </w:p>
          <w:p w14:paraId="59BE1D78" w14:textId="517E4397" w:rsidR="00F62CF6" w:rsidRPr="004007D6" w:rsidRDefault="32E441B0" w:rsidP="00EE0721">
            <w:pPr>
              <w:pStyle w:val="ListParagraph"/>
              <w:numPr>
                <w:ilvl w:val="1"/>
                <w:numId w:val="16"/>
              </w:numPr>
              <w:spacing w:line="276" w:lineRule="auto"/>
              <w:jc w:val="both"/>
              <w:rPr>
                <w:rFonts w:eastAsia="Calibri" w:cs="Calibri"/>
                <w:szCs w:val="24"/>
              </w:rPr>
            </w:pPr>
            <w:r w:rsidRPr="004007D6">
              <w:rPr>
                <w:rFonts w:eastAsia="Calibri" w:cs="Calibri"/>
                <w:szCs w:val="24"/>
              </w:rPr>
              <w:t>Plate Number Sequencing Program</w:t>
            </w:r>
          </w:p>
          <w:p w14:paraId="2B184AAC" w14:textId="3EBCC92F" w:rsidR="32E441B0" w:rsidRPr="004007D6" w:rsidRDefault="32E441B0" w:rsidP="00EE0721">
            <w:pPr>
              <w:pStyle w:val="ListParagraph"/>
              <w:numPr>
                <w:ilvl w:val="2"/>
                <w:numId w:val="16"/>
              </w:numPr>
              <w:spacing w:line="276" w:lineRule="auto"/>
              <w:jc w:val="both"/>
              <w:rPr>
                <w:rFonts w:eastAsia="Calibri" w:cs="Calibri"/>
                <w:szCs w:val="24"/>
              </w:rPr>
            </w:pPr>
            <w:r w:rsidRPr="004007D6">
              <w:rPr>
                <w:rFonts w:eastAsia="Calibri" w:cs="Calibri"/>
                <w:szCs w:val="24"/>
              </w:rPr>
              <w:t>Alpha-numeric structure of a plate class/issue year</w:t>
            </w:r>
          </w:p>
          <w:p w14:paraId="4B57A5E0" w14:textId="75D0C34A" w:rsidR="00F62CF6" w:rsidRPr="004007D6" w:rsidRDefault="32E441B0" w:rsidP="00EE0721">
            <w:pPr>
              <w:pStyle w:val="ListParagraph"/>
              <w:numPr>
                <w:ilvl w:val="1"/>
                <w:numId w:val="16"/>
              </w:numPr>
              <w:spacing w:line="276" w:lineRule="auto"/>
              <w:jc w:val="both"/>
              <w:rPr>
                <w:rFonts w:eastAsia="Calibri" w:cs="Calibri"/>
                <w:szCs w:val="24"/>
              </w:rPr>
            </w:pPr>
            <w:r w:rsidRPr="004007D6">
              <w:rPr>
                <w:rFonts w:eastAsia="Calibri" w:cs="Calibri"/>
                <w:szCs w:val="24"/>
              </w:rPr>
              <w:t>Ordering Program to automate communication with TRICOR</w:t>
            </w:r>
          </w:p>
          <w:p w14:paraId="053F0CD6" w14:textId="779AEC9C" w:rsidR="00F62CF6" w:rsidRPr="004007D6" w:rsidRDefault="32E441B0" w:rsidP="00EE0721">
            <w:pPr>
              <w:pStyle w:val="ListParagraph"/>
              <w:numPr>
                <w:ilvl w:val="1"/>
                <w:numId w:val="16"/>
              </w:numPr>
              <w:spacing w:line="276" w:lineRule="auto"/>
              <w:jc w:val="both"/>
              <w:rPr>
                <w:rFonts w:eastAsia="Calibri" w:cs="Calibri"/>
                <w:szCs w:val="24"/>
              </w:rPr>
            </w:pPr>
            <w:r w:rsidRPr="004007D6">
              <w:rPr>
                <w:rFonts w:eastAsia="Calibri" w:cs="Calibri"/>
                <w:szCs w:val="24"/>
              </w:rPr>
              <w:t>Tag Tracking: Pending, Complete, Shipped</w:t>
            </w:r>
          </w:p>
          <w:p w14:paraId="2CED5F17" w14:textId="78823C8E" w:rsidR="00F62CF6" w:rsidRPr="004007D6" w:rsidRDefault="32E441B0" w:rsidP="00EE0721">
            <w:pPr>
              <w:pStyle w:val="ListParagraph"/>
              <w:numPr>
                <w:ilvl w:val="1"/>
                <w:numId w:val="16"/>
              </w:numPr>
              <w:spacing w:line="276" w:lineRule="auto"/>
              <w:jc w:val="both"/>
              <w:rPr>
                <w:rFonts w:eastAsia="Calibri" w:cs="Calibri"/>
                <w:szCs w:val="24"/>
              </w:rPr>
            </w:pPr>
            <w:r w:rsidRPr="004007D6">
              <w:rPr>
                <w:rFonts w:eastAsia="Calibri" w:cs="Calibri"/>
                <w:szCs w:val="24"/>
              </w:rPr>
              <w:t>Entering/Inserting Inventory into VTRS System once received/shipped</w:t>
            </w:r>
          </w:p>
          <w:p w14:paraId="21C5366E" w14:textId="543AC552" w:rsidR="32E441B0" w:rsidRPr="003E6BBE" w:rsidRDefault="32E441B0" w:rsidP="004007D6">
            <w:pPr>
              <w:pStyle w:val="ListParagraph"/>
              <w:numPr>
                <w:ilvl w:val="0"/>
                <w:numId w:val="10"/>
              </w:numPr>
              <w:spacing w:line="276" w:lineRule="auto"/>
              <w:jc w:val="both"/>
              <w:rPr>
                <w:rFonts w:eastAsia="Calibri" w:cs="Calibri"/>
                <w:szCs w:val="24"/>
              </w:rPr>
            </w:pPr>
            <w:r w:rsidRPr="003E6BBE">
              <w:rPr>
                <w:rFonts w:eastAsia="Calibri" w:cs="Calibri"/>
                <w:szCs w:val="24"/>
              </w:rPr>
              <w:t>Title Inventory</w:t>
            </w:r>
          </w:p>
          <w:p w14:paraId="7179E8E7" w14:textId="48DF2476" w:rsidR="32E441B0" w:rsidRPr="003E6BBE" w:rsidRDefault="32E441B0" w:rsidP="004007D6">
            <w:pPr>
              <w:pStyle w:val="ListParagraph"/>
              <w:numPr>
                <w:ilvl w:val="0"/>
                <w:numId w:val="10"/>
              </w:numPr>
              <w:spacing w:line="276" w:lineRule="auto"/>
              <w:jc w:val="both"/>
              <w:rPr>
                <w:rFonts w:eastAsia="Calibri" w:cs="Calibri"/>
                <w:szCs w:val="24"/>
              </w:rPr>
            </w:pPr>
            <w:r w:rsidRPr="003E6BBE">
              <w:rPr>
                <w:rFonts w:eastAsia="Calibri" w:cs="Calibri"/>
                <w:szCs w:val="24"/>
              </w:rPr>
              <w:t>Tabs Inventory</w:t>
            </w:r>
          </w:p>
          <w:p w14:paraId="1ED3B465" w14:textId="10228991" w:rsidR="32E441B0" w:rsidRPr="003E6BBE" w:rsidRDefault="32E441B0" w:rsidP="004007D6">
            <w:pPr>
              <w:pStyle w:val="ListParagraph"/>
              <w:numPr>
                <w:ilvl w:val="0"/>
                <w:numId w:val="10"/>
              </w:numPr>
              <w:spacing w:line="276" w:lineRule="auto"/>
              <w:jc w:val="both"/>
              <w:rPr>
                <w:rFonts w:eastAsia="Calibri" w:cs="Calibri"/>
                <w:szCs w:val="24"/>
              </w:rPr>
            </w:pPr>
            <w:r w:rsidRPr="003E6BBE">
              <w:rPr>
                <w:rFonts w:eastAsia="Calibri" w:cs="Calibri"/>
                <w:szCs w:val="24"/>
              </w:rPr>
              <w:t>Specialty Plates</w:t>
            </w:r>
          </w:p>
          <w:p w14:paraId="330AA525" w14:textId="27281DD6" w:rsidR="32E441B0" w:rsidRPr="003E6BBE" w:rsidRDefault="32E441B0" w:rsidP="004007D6">
            <w:pPr>
              <w:pStyle w:val="ListParagraph"/>
              <w:numPr>
                <w:ilvl w:val="0"/>
                <w:numId w:val="10"/>
              </w:numPr>
              <w:spacing w:line="276" w:lineRule="auto"/>
              <w:jc w:val="both"/>
              <w:rPr>
                <w:rFonts w:eastAsia="Calibri" w:cs="Calibri"/>
                <w:szCs w:val="24"/>
              </w:rPr>
            </w:pPr>
            <w:r w:rsidRPr="003E6BBE">
              <w:rPr>
                <w:rFonts w:eastAsia="Calibri" w:cs="Calibri"/>
                <w:szCs w:val="24"/>
              </w:rPr>
              <w:t>Placards</w:t>
            </w:r>
          </w:p>
          <w:p w14:paraId="2B5EF56E" w14:textId="20E33CCA" w:rsidR="32E441B0" w:rsidRPr="003E6BBE" w:rsidRDefault="32E441B0" w:rsidP="004007D6">
            <w:pPr>
              <w:pStyle w:val="ListParagraph"/>
              <w:numPr>
                <w:ilvl w:val="0"/>
                <w:numId w:val="10"/>
              </w:numPr>
              <w:spacing w:line="276" w:lineRule="auto"/>
              <w:jc w:val="both"/>
              <w:rPr>
                <w:rFonts w:eastAsia="Calibri" w:cs="Calibri"/>
                <w:szCs w:val="24"/>
              </w:rPr>
            </w:pPr>
            <w:r w:rsidRPr="003E6BBE">
              <w:rPr>
                <w:rFonts w:eastAsia="Calibri" w:cs="Calibri"/>
                <w:szCs w:val="24"/>
              </w:rPr>
              <w:t>Forms</w:t>
            </w:r>
          </w:p>
          <w:p w14:paraId="3F6949F1" w14:textId="136E0334" w:rsidR="32E441B0" w:rsidRPr="003E6BBE" w:rsidRDefault="32E441B0" w:rsidP="004007D6">
            <w:pPr>
              <w:pStyle w:val="ListParagraph"/>
              <w:numPr>
                <w:ilvl w:val="0"/>
                <w:numId w:val="10"/>
              </w:numPr>
              <w:spacing w:line="276" w:lineRule="auto"/>
              <w:jc w:val="both"/>
              <w:rPr>
                <w:rFonts w:eastAsia="Calibri" w:cs="Calibri"/>
                <w:szCs w:val="24"/>
              </w:rPr>
            </w:pPr>
            <w:r w:rsidRPr="003E6BBE">
              <w:rPr>
                <w:rFonts w:eastAsia="Calibri" w:cs="Calibri"/>
                <w:szCs w:val="24"/>
              </w:rPr>
              <w:t>Dealer Drive-Out Tags</w:t>
            </w:r>
          </w:p>
          <w:p w14:paraId="114A060C" w14:textId="389C6E4B" w:rsidR="32E441B0" w:rsidRPr="003E6BBE" w:rsidRDefault="32E441B0" w:rsidP="004007D6">
            <w:pPr>
              <w:pStyle w:val="ListParagraph"/>
              <w:numPr>
                <w:ilvl w:val="0"/>
                <w:numId w:val="10"/>
              </w:numPr>
              <w:spacing w:line="276" w:lineRule="auto"/>
              <w:jc w:val="both"/>
              <w:rPr>
                <w:rFonts w:eastAsia="Calibri" w:cs="Calibri"/>
                <w:szCs w:val="24"/>
              </w:rPr>
            </w:pPr>
            <w:r w:rsidRPr="003E6BBE">
              <w:rPr>
                <w:rFonts w:eastAsia="Calibri" w:cs="Calibri"/>
                <w:szCs w:val="24"/>
              </w:rPr>
              <w:t>Reports on all current inventory and ad-hoc reporting</w:t>
            </w:r>
          </w:p>
          <w:p w14:paraId="33A48786" w14:textId="77777777" w:rsidR="00F62CF6" w:rsidRDefault="00F62CF6" w:rsidP="00F62CF6">
            <w:pPr>
              <w:spacing w:line="276" w:lineRule="auto"/>
              <w:jc w:val="both"/>
              <w:rPr>
                <w:rFonts w:eastAsia="Calibri" w:cs="Calibri"/>
                <w:szCs w:val="24"/>
              </w:rPr>
            </w:pPr>
          </w:p>
          <w:p w14:paraId="5288E19A" w14:textId="5DE84B7B" w:rsidR="32E441B0" w:rsidRPr="004007D6" w:rsidRDefault="32E441B0" w:rsidP="004007D6">
            <w:pPr>
              <w:spacing w:line="276" w:lineRule="auto"/>
              <w:jc w:val="both"/>
              <w:rPr>
                <w:rFonts w:eastAsia="Calibri" w:cs="Calibri"/>
                <w:szCs w:val="24"/>
                <w:u w:val="single"/>
              </w:rPr>
            </w:pPr>
            <w:r w:rsidRPr="004007D6">
              <w:rPr>
                <w:rFonts w:eastAsia="Calibri" w:cs="Calibri"/>
                <w:szCs w:val="24"/>
                <w:u w:val="single"/>
              </w:rPr>
              <w:t>Lien Work</w:t>
            </w:r>
          </w:p>
          <w:p w14:paraId="1862E01C" w14:textId="312DC977" w:rsidR="0018164D" w:rsidRPr="004007D6" w:rsidRDefault="32E441B0" w:rsidP="00EE0721">
            <w:pPr>
              <w:pStyle w:val="ListParagraph"/>
              <w:numPr>
                <w:ilvl w:val="0"/>
                <w:numId w:val="17"/>
              </w:numPr>
              <w:spacing w:line="276" w:lineRule="auto"/>
              <w:jc w:val="both"/>
              <w:rPr>
                <w:rFonts w:eastAsia="Calibri" w:cs="Calibri"/>
                <w:szCs w:val="24"/>
              </w:rPr>
            </w:pPr>
            <w:r w:rsidRPr="004007D6">
              <w:rPr>
                <w:rFonts w:eastAsia="Calibri" w:cs="Calibri"/>
                <w:szCs w:val="24"/>
              </w:rPr>
              <w:t>Noting of Lien</w:t>
            </w:r>
          </w:p>
          <w:p w14:paraId="43EC19EE" w14:textId="746662B9" w:rsidR="0018164D" w:rsidRPr="004007D6" w:rsidRDefault="32E441B0" w:rsidP="00EE0721">
            <w:pPr>
              <w:pStyle w:val="ListParagraph"/>
              <w:numPr>
                <w:ilvl w:val="0"/>
                <w:numId w:val="17"/>
              </w:numPr>
              <w:spacing w:line="276" w:lineRule="auto"/>
              <w:jc w:val="both"/>
              <w:rPr>
                <w:rFonts w:eastAsia="Calibri" w:cs="Calibri"/>
                <w:szCs w:val="24"/>
              </w:rPr>
            </w:pPr>
            <w:r w:rsidRPr="004007D6">
              <w:rPr>
                <w:rFonts w:eastAsia="Calibri" w:cs="Calibri"/>
                <w:szCs w:val="24"/>
              </w:rPr>
              <w:t>Discharge of Lien</w:t>
            </w:r>
          </w:p>
          <w:p w14:paraId="78D9C325" w14:textId="5F628EFA" w:rsidR="32E441B0" w:rsidRPr="004007D6" w:rsidRDefault="32E441B0" w:rsidP="00EE0721">
            <w:pPr>
              <w:pStyle w:val="ListParagraph"/>
              <w:numPr>
                <w:ilvl w:val="0"/>
                <w:numId w:val="17"/>
              </w:numPr>
              <w:spacing w:line="276" w:lineRule="auto"/>
              <w:jc w:val="both"/>
              <w:rPr>
                <w:rFonts w:eastAsia="Calibri" w:cs="Calibri"/>
                <w:szCs w:val="24"/>
              </w:rPr>
            </w:pPr>
            <w:r w:rsidRPr="004007D6">
              <w:rPr>
                <w:rFonts w:eastAsia="Calibri" w:cs="Calibri"/>
                <w:szCs w:val="24"/>
              </w:rPr>
              <w:t xml:space="preserve">Printing Titles </w:t>
            </w:r>
          </w:p>
          <w:p w14:paraId="7C0DD9DB" w14:textId="77777777" w:rsidR="00F62CF6" w:rsidRDefault="00F62CF6" w:rsidP="00F62CF6">
            <w:pPr>
              <w:spacing w:line="276" w:lineRule="auto"/>
              <w:jc w:val="both"/>
              <w:rPr>
                <w:rFonts w:eastAsia="Calibri" w:cs="Calibri"/>
                <w:szCs w:val="24"/>
              </w:rPr>
            </w:pPr>
          </w:p>
          <w:p w14:paraId="2E859974" w14:textId="2531A183" w:rsidR="32E441B0" w:rsidRPr="004007D6" w:rsidRDefault="32E441B0" w:rsidP="004007D6">
            <w:pPr>
              <w:spacing w:line="276" w:lineRule="auto"/>
              <w:jc w:val="both"/>
              <w:rPr>
                <w:rFonts w:eastAsia="Calibri" w:cs="Calibri"/>
                <w:szCs w:val="24"/>
                <w:u w:val="single"/>
              </w:rPr>
            </w:pPr>
            <w:r w:rsidRPr="004007D6">
              <w:rPr>
                <w:rFonts w:eastAsia="Calibri" w:cs="Calibri"/>
                <w:szCs w:val="24"/>
                <w:u w:val="single"/>
              </w:rPr>
              <w:t>Other Mail Room Work</w:t>
            </w:r>
          </w:p>
          <w:p w14:paraId="48E8492E" w14:textId="402B58E1" w:rsidR="32E441B0" w:rsidRPr="004007D6" w:rsidRDefault="32E441B0" w:rsidP="00EE0721">
            <w:pPr>
              <w:pStyle w:val="ListParagraph"/>
              <w:numPr>
                <w:ilvl w:val="0"/>
                <w:numId w:val="18"/>
              </w:numPr>
              <w:spacing w:line="276" w:lineRule="auto"/>
              <w:jc w:val="both"/>
              <w:rPr>
                <w:rFonts w:eastAsia="Calibri" w:cs="Calibri"/>
                <w:szCs w:val="24"/>
              </w:rPr>
            </w:pPr>
            <w:r w:rsidRPr="004007D6">
              <w:rPr>
                <w:rFonts w:eastAsia="Calibri" w:cs="Calibri"/>
                <w:szCs w:val="24"/>
              </w:rPr>
              <w:t>Renewal/RO Error Processing</w:t>
            </w:r>
          </w:p>
          <w:p w14:paraId="299E4CDA" w14:textId="63CCE77B" w:rsidR="32E441B0" w:rsidRPr="003E6BBE" w:rsidRDefault="32E441B0" w:rsidP="004007D6">
            <w:pPr>
              <w:pStyle w:val="ListParagraph"/>
              <w:numPr>
                <w:ilvl w:val="0"/>
                <w:numId w:val="10"/>
              </w:numPr>
              <w:spacing w:line="276" w:lineRule="auto"/>
              <w:jc w:val="both"/>
              <w:rPr>
                <w:rFonts w:eastAsia="Calibri" w:cs="Calibri"/>
                <w:szCs w:val="24"/>
              </w:rPr>
            </w:pPr>
            <w:r w:rsidRPr="003E6BBE">
              <w:rPr>
                <w:rFonts w:eastAsia="Calibri" w:cs="Calibri"/>
                <w:szCs w:val="24"/>
              </w:rPr>
              <w:t>Rejection Letters</w:t>
            </w:r>
          </w:p>
          <w:p w14:paraId="2CCACCA6" w14:textId="663B714C" w:rsidR="32E441B0" w:rsidRPr="003E6BBE" w:rsidRDefault="32E441B0" w:rsidP="004007D6">
            <w:pPr>
              <w:pStyle w:val="ListParagraph"/>
              <w:numPr>
                <w:ilvl w:val="0"/>
                <w:numId w:val="10"/>
              </w:numPr>
              <w:spacing w:line="276" w:lineRule="auto"/>
              <w:jc w:val="both"/>
              <w:rPr>
                <w:rFonts w:eastAsia="Calibri" w:cs="Calibri"/>
                <w:szCs w:val="24"/>
              </w:rPr>
            </w:pPr>
            <w:r w:rsidRPr="003E6BBE">
              <w:rPr>
                <w:rFonts w:eastAsia="Calibri" w:cs="Calibri"/>
                <w:szCs w:val="24"/>
              </w:rPr>
              <w:t>Image Retrieval</w:t>
            </w:r>
          </w:p>
          <w:p w14:paraId="0847D929" w14:textId="2AEC841F" w:rsidR="32E441B0" w:rsidRDefault="32E441B0" w:rsidP="004007D6">
            <w:pPr>
              <w:pStyle w:val="ListParagraph"/>
              <w:numPr>
                <w:ilvl w:val="0"/>
                <w:numId w:val="10"/>
              </w:numPr>
              <w:spacing w:line="276" w:lineRule="auto"/>
              <w:jc w:val="both"/>
              <w:rPr>
                <w:rFonts w:eastAsia="Calibri" w:cs="Calibri"/>
                <w:szCs w:val="24"/>
              </w:rPr>
            </w:pPr>
            <w:r w:rsidRPr="003E6BBE">
              <w:rPr>
                <w:rFonts w:eastAsia="Calibri" w:cs="Calibri"/>
                <w:szCs w:val="24"/>
              </w:rPr>
              <w:t>County Inventory Requests</w:t>
            </w:r>
          </w:p>
          <w:p w14:paraId="4E956DB5" w14:textId="77777777" w:rsidR="0018164D" w:rsidRPr="003E6BBE" w:rsidRDefault="0018164D" w:rsidP="004007D6">
            <w:pPr>
              <w:pStyle w:val="ListParagraph"/>
              <w:spacing w:line="276" w:lineRule="auto"/>
              <w:ind w:left="1440"/>
              <w:jc w:val="both"/>
              <w:rPr>
                <w:rFonts w:eastAsia="Calibri" w:cs="Calibri"/>
                <w:szCs w:val="24"/>
              </w:rPr>
            </w:pPr>
          </w:p>
          <w:p w14:paraId="662BCE17" w14:textId="14659B1B" w:rsidR="32E441B0" w:rsidRPr="004007D6" w:rsidRDefault="32E441B0" w:rsidP="004007D6">
            <w:pPr>
              <w:spacing w:line="276" w:lineRule="auto"/>
              <w:jc w:val="both"/>
              <w:rPr>
                <w:rFonts w:eastAsia="Calibri" w:cs="Calibri"/>
                <w:szCs w:val="24"/>
                <w:u w:val="single"/>
              </w:rPr>
            </w:pPr>
            <w:r w:rsidRPr="004007D6">
              <w:rPr>
                <w:rFonts w:eastAsia="Calibri" w:cs="Calibri"/>
                <w:szCs w:val="24"/>
                <w:u w:val="single"/>
              </w:rPr>
              <w:t>Personalized Plates</w:t>
            </w:r>
          </w:p>
          <w:p w14:paraId="29934BBC" w14:textId="4917F51A" w:rsidR="32E441B0" w:rsidRPr="003E6BBE" w:rsidRDefault="32E441B0" w:rsidP="004007D6">
            <w:pPr>
              <w:pStyle w:val="ListParagraph"/>
              <w:numPr>
                <w:ilvl w:val="0"/>
                <w:numId w:val="10"/>
              </w:numPr>
              <w:spacing w:line="276" w:lineRule="auto"/>
              <w:jc w:val="both"/>
              <w:rPr>
                <w:rFonts w:eastAsia="Calibri" w:cs="Calibri"/>
                <w:szCs w:val="24"/>
              </w:rPr>
            </w:pPr>
            <w:r w:rsidRPr="003E6BBE">
              <w:rPr>
                <w:rFonts w:eastAsia="Calibri" w:cs="Calibri"/>
                <w:szCs w:val="24"/>
              </w:rPr>
              <w:t>Website for Online Application Processing</w:t>
            </w:r>
          </w:p>
          <w:p w14:paraId="709F29CE" w14:textId="6AE8BD77" w:rsidR="32E441B0" w:rsidRPr="003E6BBE" w:rsidRDefault="32E441B0" w:rsidP="004007D6">
            <w:pPr>
              <w:pStyle w:val="ListParagraph"/>
              <w:numPr>
                <w:ilvl w:val="0"/>
                <w:numId w:val="10"/>
              </w:numPr>
              <w:spacing w:line="276" w:lineRule="auto"/>
              <w:jc w:val="both"/>
              <w:rPr>
                <w:rFonts w:eastAsia="Calibri" w:cs="Calibri"/>
                <w:szCs w:val="24"/>
              </w:rPr>
            </w:pPr>
            <w:r w:rsidRPr="003E6BBE">
              <w:rPr>
                <w:rFonts w:eastAsia="Calibri" w:cs="Calibri"/>
                <w:szCs w:val="24"/>
              </w:rPr>
              <w:t xml:space="preserve">Check Availability </w:t>
            </w:r>
          </w:p>
          <w:p w14:paraId="3F965F3F" w14:textId="0EEE925A" w:rsidR="32E441B0" w:rsidRPr="003E6BBE" w:rsidRDefault="32E441B0" w:rsidP="004007D6">
            <w:pPr>
              <w:pStyle w:val="ListParagraph"/>
              <w:numPr>
                <w:ilvl w:val="0"/>
                <w:numId w:val="10"/>
              </w:numPr>
              <w:spacing w:line="276" w:lineRule="auto"/>
              <w:jc w:val="both"/>
              <w:rPr>
                <w:rFonts w:eastAsia="Calibri" w:cs="Calibri"/>
                <w:szCs w:val="24"/>
              </w:rPr>
            </w:pPr>
            <w:r w:rsidRPr="003E6BBE">
              <w:rPr>
                <w:rFonts w:eastAsia="Calibri" w:cs="Calibri"/>
                <w:szCs w:val="24"/>
              </w:rPr>
              <w:t>Check for Appropriateness</w:t>
            </w:r>
          </w:p>
          <w:p w14:paraId="6BE21B93" w14:textId="58A42B0C" w:rsidR="32E441B0" w:rsidRPr="003E6BBE" w:rsidRDefault="32E441B0" w:rsidP="00EE0721">
            <w:pPr>
              <w:pStyle w:val="ListParagraph"/>
              <w:numPr>
                <w:ilvl w:val="1"/>
                <w:numId w:val="19"/>
              </w:numPr>
              <w:spacing w:line="276" w:lineRule="auto"/>
              <w:jc w:val="both"/>
              <w:rPr>
                <w:rFonts w:eastAsia="Calibri" w:cs="Calibri"/>
                <w:szCs w:val="24"/>
              </w:rPr>
            </w:pPr>
            <w:r w:rsidRPr="003E6BBE">
              <w:rPr>
                <w:rFonts w:eastAsia="Calibri" w:cs="Calibri"/>
                <w:szCs w:val="24"/>
              </w:rPr>
              <w:t>Urban Dictionary and Webster’s</w:t>
            </w:r>
          </w:p>
          <w:p w14:paraId="261C4340" w14:textId="4A4FC6B1" w:rsidR="32E441B0" w:rsidRPr="003E6BBE" w:rsidRDefault="32E441B0" w:rsidP="004007D6">
            <w:pPr>
              <w:pStyle w:val="ListParagraph"/>
              <w:numPr>
                <w:ilvl w:val="1"/>
                <w:numId w:val="10"/>
              </w:numPr>
              <w:spacing w:line="276" w:lineRule="auto"/>
              <w:jc w:val="both"/>
              <w:rPr>
                <w:rFonts w:eastAsia="Calibri" w:cs="Calibri"/>
                <w:szCs w:val="24"/>
              </w:rPr>
            </w:pPr>
            <w:r w:rsidRPr="003E6BBE">
              <w:rPr>
                <w:rFonts w:eastAsia="Calibri" w:cs="Calibri"/>
                <w:szCs w:val="24"/>
              </w:rPr>
              <w:t>Query Local Database</w:t>
            </w:r>
          </w:p>
          <w:p w14:paraId="3FB1164A" w14:textId="113CEE56" w:rsidR="32E441B0" w:rsidRPr="003E6BBE" w:rsidRDefault="32E441B0" w:rsidP="004007D6">
            <w:pPr>
              <w:pStyle w:val="ListParagraph"/>
              <w:numPr>
                <w:ilvl w:val="0"/>
                <w:numId w:val="10"/>
              </w:numPr>
              <w:spacing w:line="276" w:lineRule="auto"/>
              <w:jc w:val="both"/>
              <w:rPr>
                <w:rFonts w:eastAsia="Calibri" w:cs="Calibri"/>
                <w:szCs w:val="24"/>
              </w:rPr>
            </w:pPr>
            <w:r w:rsidRPr="003E6BBE">
              <w:rPr>
                <w:rFonts w:eastAsia="Calibri" w:cs="Calibri"/>
                <w:szCs w:val="24"/>
              </w:rPr>
              <w:t>Acceptance/Rejections</w:t>
            </w:r>
          </w:p>
          <w:p w14:paraId="6D670F63" w14:textId="62AB7E14" w:rsidR="32E441B0" w:rsidRPr="003E6BBE" w:rsidRDefault="32E441B0" w:rsidP="004007D6">
            <w:pPr>
              <w:pStyle w:val="ListParagraph"/>
              <w:numPr>
                <w:ilvl w:val="0"/>
                <w:numId w:val="10"/>
              </w:numPr>
              <w:spacing w:line="276" w:lineRule="auto"/>
              <w:jc w:val="both"/>
              <w:rPr>
                <w:rFonts w:eastAsia="Calibri" w:cs="Calibri"/>
                <w:szCs w:val="24"/>
              </w:rPr>
            </w:pPr>
            <w:r w:rsidRPr="003E6BBE">
              <w:rPr>
                <w:rFonts w:eastAsia="Calibri" w:cs="Calibri"/>
                <w:szCs w:val="24"/>
              </w:rPr>
              <w:t>Ordering</w:t>
            </w:r>
          </w:p>
          <w:p w14:paraId="57E4F09A" w14:textId="77777777" w:rsidR="0018164D" w:rsidRDefault="0018164D" w:rsidP="0018164D">
            <w:pPr>
              <w:spacing w:line="276" w:lineRule="auto"/>
              <w:jc w:val="both"/>
              <w:rPr>
                <w:rFonts w:eastAsia="Calibri" w:cs="Calibri"/>
                <w:szCs w:val="24"/>
              </w:rPr>
            </w:pPr>
          </w:p>
          <w:p w14:paraId="5489C93F" w14:textId="03A479E5" w:rsidR="32E441B0" w:rsidRPr="004007D6" w:rsidRDefault="32E441B0" w:rsidP="004007D6">
            <w:pPr>
              <w:spacing w:line="276" w:lineRule="auto"/>
              <w:jc w:val="both"/>
              <w:rPr>
                <w:rFonts w:eastAsia="Calibri" w:cs="Calibri"/>
                <w:szCs w:val="24"/>
                <w:u w:val="single"/>
              </w:rPr>
            </w:pPr>
            <w:r w:rsidRPr="004007D6">
              <w:rPr>
                <w:rFonts w:eastAsia="Calibri" w:cs="Calibri"/>
                <w:szCs w:val="24"/>
                <w:u w:val="single"/>
              </w:rPr>
              <w:t>Rejections/Incomplete Transaction Work</w:t>
            </w:r>
          </w:p>
          <w:p w14:paraId="08CC3E37" w14:textId="653F422D" w:rsidR="32E441B0" w:rsidRPr="003E6BBE" w:rsidRDefault="32E441B0" w:rsidP="00EE0721">
            <w:pPr>
              <w:pStyle w:val="ListParagraph"/>
              <w:numPr>
                <w:ilvl w:val="0"/>
                <w:numId w:val="20"/>
              </w:numPr>
              <w:spacing w:line="276" w:lineRule="auto"/>
              <w:jc w:val="both"/>
              <w:rPr>
                <w:rFonts w:eastAsia="Calibri" w:cs="Calibri"/>
                <w:szCs w:val="24"/>
              </w:rPr>
            </w:pPr>
            <w:r w:rsidRPr="003E6BBE">
              <w:rPr>
                <w:rFonts w:eastAsia="Calibri" w:cs="Calibri"/>
                <w:szCs w:val="24"/>
              </w:rPr>
              <w:t>Allow to Suspend/Save an Incomplete Transaction</w:t>
            </w:r>
          </w:p>
          <w:p w14:paraId="1943B92C" w14:textId="49B286A7" w:rsidR="32E441B0" w:rsidRPr="003E6BBE" w:rsidRDefault="32E441B0" w:rsidP="00EE0721">
            <w:pPr>
              <w:pStyle w:val="ListParagraph"/>
              <w:numPr>
                <w:ilvl w:val="0"/>
                <w:numId w:val="20"/>
              </w:numPr>
              <w:spacing w:line="276" w:lineRule="auto"/>
              <w:jc w:val="both"/>
              <w:rPr>
                <w:rFonts w:eastAsia="Calibri" w:cs="Calibri"/>
                <w:szCs w:val="24"/>
              </w:rPr>
            </w:pPr>
            <w:r w:rsidRPr="003E6BBE">
              <w:rPr>
                <w:rFonts w:eastAsia="Calibri" w:cs="Calibri"/>
                <w:szCs w:val="24"/>
              </w:rPr>
              <w:t>Generate Proper Correspondence (Rejection Letter)</w:t>
            </w:r>
          </w:p>
          <w:p w14:paraId="7D15731C" w14:textId="02D5FFB2" w:rsidR="32E441B0" w:rsidRPr="003E6BBE" w:rsidRDefault="32E441B0" w:rsidP="00EE0721">
            <w:pPr>
              <w:pStyle w:val="ListParagraph"/>
              <w:numPr>
                <w:ilvl w:val="0"/>
                <w:numId w:val="20"/>
              </w:numPr>
              <w:spacing w:line="276" w:lineRule="auto"/>
              <w:jc w:val="both"/>
              <w:rPr>
                <w:rFonts w:eastAsia="Calibri" w:cs="Calibri"/>
                <w:szCs w:val="24"/>
              </w:rPr>
            </w:pPr>
            <w:r w:rsidRPr="003E6BBE">
              <w:rPr>
                <w:rFonts w:eastAsia="Calibri" w:cs="Calibri"/>
                <w:szCs w:val="24"/>
              </w:rPr>
              <w:t>Retrieve a Saved Incomplete Record</w:t>
            </w:r>
          </w:p>
          <w:p w14:paraId="3153A2EB" w14:textId="77777777" w:rsidR="0018164D" w:rsidRDefault="0018164D" w:rsidP="0018164D">
            <w:pPr>
              <w:spacing w:line="276" w:lineRule="auto"/>
              <w:jc w:val="both"/>
              <w:rPr>
                <w:rFonts w:eastAsia="Calibri" w:cs="Calibri"/>
                <w:szCs w:val="24"/>
              </w:rPr>
            </w:pPr>
          </w:p>
          <w:p w14:paraId="4D0A6BFF" w14:textId="75A0B52E" w:rsidR="32E441B0" w:rsidRPr="004007D6" w:rsidRDefault="32E441B0" w:rsidP="004007D6">
            <w:pPr>
              <w:spacing w:line="276" w:lineRule="auto"/>
              <w:jc w:val="both"/>
              <w:rPr>
                <w:rFonts w:eastAsia="Calibri" w:cs="Calibri"/>
                <w:szCs w:val="24"/>
                <w:u w:val="single"/>
              </w:rPr>
            </w:pPr>
            <w:r w:rsidRPr="004007D6">
              <w:rPr>
                <w:rFonts w:eastAsia="Calibri" w:cs="Calibri"/>
                <w:szCs w:val="24"/>
                <w:u w:val="single"/>
              </w:rPr>
              <w:t>Registrations</w:t>
            </w:r>
          </w:p>
          <w:p w14:paraId="60B297FF" w14:textId="3B56F316" w:rsidR="32E441B0" w:rsidRPr="003E6BBE" w:rsidRDefault="32E441B0" w:rsidP="00EE0721">
            <w:pPr>
              <w:pStyle w:val="ListParagraph"/>
              <w:numPr>
                <w:ilvl w:val="0"/>
                <w:numId w:val="19"/>
              </w:numPr>
              <w:spacing w:line="276" w:lineRule="auto"/>
              <w:jc w:val="both"/>
              <w:rPr>
                <w:rFonts w:eastAsia="Calibri" w:cs="Calibri"/>
                <w:szCs w:val="24"/>
              </w:rPr>
            </w:pPr>
            <w:r w:rsidRPr="003E6BBE">
              <w:rPr>
                <w:rFonts w:eastAsia="Calibri" w:cs="Calibri"/>
                <w:szCs w:val="24"/>
              </w:rPr>
              <w:t xml:space="preserve">New real-time vehicle titling and registration.  Currently Tennessee has over 6,500,000 active registrations.  VTRS handles the all the titling and registrations in real-time via web services APIs.  </w:t>
            </w:r>
          </w:p>
          <w:p w14:paraId="3CEBB168" w14:textId="5961BBE4" w:rsidR="32E441B0" w:rsidRPr="003E6BBE" w:rsidRDefault="32E441B0" w:rsidP="00EE0721">
            <w:pPr>
              <w:pStyle w:val="ListParagraph"/>
              <w:numPr>
                <w:ilvl w:val="0"/>
                <w:numId w:val="19"/>
              </w:numPr>
              <w:spacing w:line="276" w:lineRule="auto"/>
              <w:jc w:val="both"/>
              <w:rPr>
                <w:rFonts w:eastAsia="Calibri" w:cs="Calibri"/>
                <w:szCs w:val="24"/>
              </w:rPr>
            </w:pPr>
            <w:r w:rsidRPr="003E6BBE">
              <w:rPr>
                <w:rFonts w:eastAsia="Calibri" w:cs="Calibri"/>
                <w:szCs w:val="24"/>
              </w:rPr>
              <w:t xml:space="preserve">Renewals in-house, online, and self-service KIOSK </w:t>
            </w:r>
          </w:p>
          <w:p w14:paraId="56DFCD94" w14:textId="05FC981E" w:rsidR="32E441B0" w:rsidRPr="003E6BBE" w:rsidRDefault="32E441B0" w:rsidP="004007D6">
            <w:pPr>
              <w:pStyle w:val="ListParagraph"/>
              <w:numPr>
                <w:ilvl w:val="1"/>
                <w:numId w:val="10"/>
              </w:numPr>
              <w:spacing w:line="276" w:lineRule="auto"/>
              <w:jc w:val="both"/>
              <w:rPr>
                <w:rFonts w:eastAsia="Calibri" w:cs="Calibri"/>
                <w:szCs w:val="24"/>
              </w:rPr>
            </w:pPr>
            <w:r w:rsidRPr="003E6BBE">
              <w:rPr>
                <w:rFonts w:eastAsia="Calibri" w:cs="Calibri"/>
                <w:szCs w:val="24"/>
              </w:rPr>
              <w:t>Yearly (Staggered or Non-Staggered)</w:t>
            </w:r>
          </w:p>
          <w:p w14:paraId="652128F9" w14:textId="4B68A3F5" w:rsidR="32E441B0" w:rsidRPr="003E6BBE" w:rsidRDefault="32E441B0" w:rsidP="00EE0721">
            <w:pPr>
              <w:pStyle w:val="ListParagraph"/>
              <w:numPr>
                <w:ilvl w:val="0"/>
                <w:numId w:val="19"/>
              </w:numPr>
              <w:spacing w:line="276" w:lineRule="auto"/>
              <w:jc w:val="both"/>
              <w:rPr>
                <w:rFonts w:eastAsia="Calibri" w:cs="Calibri"/>
                <w:szCs w:val="24"/>
              </w:rPr>
            </w:pPr>
            <w:r w:rsidRPr="003E6BBE">
              <w:rPr>
                <w:rFonts w:eastAsia="Calibri" w:cs="Calibri"/>
                <w:szCs w:val="24"/>
              </w:rPr>
              <w:t>Permanent</w:t>
            </w:r>
          </w:p>
          <w:p w14:paraId="72CC4BB8" w14:textId="0B7CD70C" w:rsidR="32E441B0" w:rsidRPr="003E6BBE" w:rsidRDefault="32E441B0" w:rsidP="00EE0721">
            <w:pPr>
              <w:pStyle w:val="ListParagraph"/>
              <w:numPr>
                <w:ilvl w:val="0"/>
                <w:numId w:val="19"/>
              </w:numPr>
              <w:spacing w:line="276" w:lineRule="auto"/>
              <w:jc w:val="both"/>
              <w:rPr>
                <w:rFonts w:eastAsia="Calibri" w:cs="Calibri"/>
                <w:szCs w:val="24"/>
              </w:rPr>
            </w:pPr>
            <w:r w:rsidRPr="003E6BBE">
              <w:rPr>
                <w:rFonts w:eastAsia="Calibri" w:cs="Calibri"/>
                <w:szCs w:val="24"/>
              </w:rPr>
              <w:t>Types: Motor Vehicle, All-Terrain, Snowmobiles, Utility Trailers, Low-speed, Recreational, Custom-Built, Scooter/Mopeds, Motorcycles, Boats</w:t>
            </w:r>
          </w:p>
          <w:p w14:paraId="1CA4F34B" w14:textId="77777777" w:rsidR="0018164D" w:rsidRDefault="0018164D" w:rsidP="0018164D">
            <w:pPr>
              <w:spacing w:line="276" w:lineRule="auto"/>
              <w:jc w:val="both"/>
              <w:rPr>
                <w:rFonts w:eastAsia="Calibri" w:cs="Calibri"/>
                <w:szCs w:val="24"/>
              </w:rPr>
            </w:pPr>
          </w:p>
          <w:p w14:paraId="55FA70E7" w14:textId="41D828E0" w:rsidR="32E441B0" w:rsidRPr="004007D6" w:rsidRDefault="32E441B0" w:rsidP="004007D6">
            <w:pPr>
              <w:spacing w:line="276" w:lineRule="auto"/>
              <w:jc w:val="both"/>
              <w:rPr>
                <w:rFonts w:eastAsia="Calibri" w:cs="Calibri"/>
                <w:szCs w:val="24"/>
                <w:u w:val="single"/>
              </w:rPr>
            </w:pPr>
            <w:r w:rsidRPr="004007D6">
              <w:rPr>
                <w:rFonts w:eastAsia="Calibri" w:cs="Calibri"/>
                <w:szCs w:val="24"/>
                <w:u w:val="single"/>
              </w:rPr>
              <w:t>Refunds</w:t>
            </w:r>
          </w:p>
          <w:p w14:paraId="488EFFAF" w14:textId="5F0798FA" w:rsidR="32E441B0" w:rsidRPr="003E6BBE" w:rsidRDefault="32E441B0" w:rsidP="00EE0721">
            <w:pPr>
              <w:pStyle w:val="ListParagraph"/>
              <w:numPr>
                <w:ilvl w:val="0"/>
                <w:numId w:val="19"/>
              </w:numPr>
              <w:spacing w:line="276" w:lineRule="auto"/>
              <w:jc w:val="both"/>
              <w:rPr>
                <w:rFonts w:eastAsia="Calibri" w:cs="Calibri"/>
                <w:szCs w:val="24"/>
              </w:rPr>
            </w:pPr>
            <w:r w:rsidRPr="003E6BBE">
              <w:rPr>
                <w:rFonts w:eastAsia="Calibri" w:cs="Calibri"/>
                <w:szCs w:val="24"/>
              </w:rPr>
              <w:t>Integrated Refund Workflow</w:t>
            </w:r>
          </w:p>
          <w:p w14:paraId="21DEC245" w14:textId="62C97E6E" w:rsidR="32E441B0" w:rsidRPr="003E6BBE" w:rsidRDefault="32E441B0" w:rsidP="00EE0721">
            <w:pPr>
              <w:pStyle w:val="ListParagraph"/>
              <w:numPr>
                <w:ilvl w:val="0"/>
                <w:numId w:val="19"/>
              </w:numPr>
              <w:spacing w:line="276" w:lineRule="auto"/>
              <w:jc w:val="both"/>
              <w:rPr>
                <w:rFonts w:eastAsia="Calibri" w:cs="Calibri"/>
                <w:szCs w:val="24"/>
              </w:rPr>
            </w:pPr>
            <w:r w:rsidRPr="003E6BBE">
              <w:rPr>
                <w:rFonts w:eastAsia="Calibri" w:cs="Calibri"/>
                <w:szCs w:val="24"/>
              </w:rPr>
              <w:t>Provide Reports</w:t>
            </w:r>
          </w:p>
          <w:p w14:paraId="259A3884" w14:textId="77777777" w:rsidR="0018164D" w:rsidRDefault="0018164D" w:rsidP="0018164D">
            <w:pPr>
              <w:spacing w:line="276" w:lineRule="auto"/>
              <w:jc w:val="both"/>
              <w:rPr>
                <w:rFonts w:eastAsia="Calibri" w:cs="Calibri"/>
                <w:szCs w:val="24"/>
              </w:rPr>
            </w:pPr>
          </w:p>
          <w:p w14:paraId="2760787B" w14:textId="7C495DA3" w:rsidR="32E441B0" w:rsidRPr="004007D6" w:rsidRDefault="32E441B0" w:rsidP="004007D6">
            <w:pPr>
              <w:spacing w:line="276" w:lineRule="auto"/>
              <w:jc w:val="both"/>
              <w:rPr>
                <w:rFonts w:eastAsia="Calibri" w:cs="Calibri"/>
                <w:szCs w:val="24"/>
                <w:u w:val="single"/>
              </w:rPr>
            </w:pPr>
            <w:r w:rsidRPr="004007D6">
              <w:rPr>
                <w:rFonts w:eastAsia="Calibri" w:cs="Calibri"/>
                <w:szCs w:val="24"/>
                <w:u w:val="single"/>
              </w:rPr>
              <w:t>Reporting Services</w:t>
            </w:r>
          </w:p>
          <w:p w14:paraId="4316743B" w14:textId="21109097" w:rsidR="32E441B0" w:rsidRPr="003E6BBE" w:rsidRDefault="32E441B0" w:rsidP="00EE0721">
            <w:pPr>
              <w:pStyle w:val="ListParagraph"/>
              <w:numPr>
                <w:ilvl w:val="0"/>
                <w:numId w:val="19"/>
              </w:numPr>
              <w:spacing w:line="276" w:lineRule="auto"/>
              <w:jc w:val="both"/>
              <w:rPr>
                <w:rFonts w:eastAsia="Calibri" w:cs="Calibri"/>
                <w:szCs w:val="24"/>
              </w:rPr>
            </w:pPr>
            <w:r w:rsidRPr="003E6BBE">
              <w:rPr>
                <w:rFonts w:eastAsia="Calibri" w:cs="Calibri"/>
                <w:szCs w:val="24"/>
              </w:rPr>
              <w:t>System Access Reports</w:t>
            </w:r>
          </w:p>
          <w:p w14:paraId="160E402A" w14:textId="5F4ACFB5" w:rsidR="32E441B0" w:rsidRPr="003E6BBE" w:rsidRDefault="32E441B0" w:rsidP="00EE0721">
            <w:pPr>
              <w:pStyle w:val="ListParagraph"/>
              <w:numPr>
                <w:ilvl w:val="0"/>
                <w:numId w:val="19"/>
              </w:numPr>
              <w:spacing w:line="276" w:lineRule="auto"/>
              <w:jc w:val="both"/>
              <w:rPr>
                <w:rFonts w:eastAsia="Calibri" w:cs="Calibri"/>
                <w:szCs w:val="24"/>
              </w:rPr>
            </w:pPr>
            <w:r w:rsidRPr="003E6BBE">
              <w:rPr>
                <w:rFonts w:eastAsia="Calibri" w:cs="Calibri"/>
                <w:szCs w:val="24"/>
              </w:rPr>
              <w:t>Audit Reports</w:t>
            </w:r>
          </w:p>
          <w:p w14:paraId="4CF05B3B" w14:textId="29F16C1E" w:rsidR="32E441B0" w:rsidRPr="003E6BBE" w:rsidRDefault="32E441B0" w:rsidP="00EE0721">
            <w:pPr>
              <w:pStyle w:val="ListParagraph"/>
              <w:numPr>
                <w:ilvl w:val="0"/>
                <w:numId w:val="19"/>
              </w:numPr>
              <w:spacing w:line="276" w:lineRule="auto"/>
              <w:jc w:val="both"/>
              <w:rPr>
                <w:rFonts w:eastAsia="Calibri" w:cs="Calibri"/>
                <w:szCs w:val="24"/>
              </w:rPr>
            </w:pPr>
            <w:r w:rsidRPr="003E6BBE">
              <w:rPr>
                <w:rFonts w:eastAsia="Calibri" w:cs="Calibri"/>
                <w:szCs w:val="24"/>
              </w:rPr>
              <w:t>Financial Reports/Fund Reconciliation</w:t>
            </w:r>
          </w:p>
          <w:p w14:paraId="0831EFEC" w14:textId="6F007A84" w:rsidR="32E441B0" w:rsidRPr="003E6BBE" w:rsidRDefault="32E441B0" w:rsidP="004007D6">
            <w:pPr>
              <w:pStyle w:val="ListParagraph"/>
              <w:numPr>
                <w:ilvl w:val="1"/>
                <w:numId w:val="10"/>
              </w:numPr>
              <w:spacing w:line="276" w:lineRule="auto"/>
              <w:jc w:val="both"/>
              <w:rPr>
                <w:rFonts w:eastAsia="Calibri" w:cs="Calibri"/>
                <w:szCs w:val="24"/>
              </w:rPr>
            </w:pPr>
            <w:r w:rsidRPr="003E6BBE">
              <w:rPr>
                <w:rFonts w:eastAsia="Calibri" w:cs="Calibri"/>
                <w:szCs w:val="24"/>
              </w:rPr>
              <w:t xml:space="preserve">Balance Sheet/Report </w:t>
            </w:r>
          </w:p>
          <w:p w14:paraId="3ED30BDD" w14:textId="15CB46C8" w:rsidR="32E441B0" w:rsidRPr="003E6BBE" w:rsidRDefault="32E441B0" w:rsidP="004007D6">
            <w:pPr>
              <w:pStyle w:val="ListParagraph"/>
              <w:numPr>
                <w:ilvl w:val="1"/>
                <w:numId w:val="10"/>
              </w:numPr>
              <w:spacing w:line="276" w:lineRule="auto"/>
              <w:jc w:val="both"/>
              <w:rPr>
                <w:rFonts w:eastAsia="Calibri" w:cs="Calibri"/>
                <w:szCs w:val="24"/>
              </w:rPr>
            </w:pPr>
            <w:r w:rsidRPr="003E6BBE">
              <w:rPr>
                <w:rFonts w:eastAsia="Calibri" w:cs="Calibri"/>
                <w:szCs w:val="24"/>
              </w:rPr>
              <w:t xml:space="preserve">Income </w:t>
            </w:r>
          </w:p>
          <w:p w14:paraId="476531DA" w14:textId="750CA0BC" w:rsidR="32E441B0" w:rsidRPr="003E6BBE" w:rsidRDefault="32E441B0" w:rsidP="004007D6">
            <w:pPr>
              <w:pStyle w:val="ListParagraph"/>
              <w:numPr>
                <w:ilvl w:val="1"/>
                <w:numId w:val="10"/>
              </w:numPr>
              <w:spacing w:line="276" w:lineRule="auto"/>
              <w:jc w:val="both"/>
              <w:rPr>
                <w:rFonts w:eastAsia="Calibri" w:cs="Calibri"/>
                <w:szCs w:val="24"/>
              </w:rPr>
            </w:pPr>
            <w:r w:rsidRPr="003E6BBE">
              <w:rPr>
                <w:rFonts w:eastAsia="Calibri" w:cs="Calibri"/>
                <w:szCs w:val="24"/>
              </w:rPr>
              <w:t xml:space="preserve">Cash Flows </w:t>
            </w:r>
          </w:p>
          <w:p w14:paraId="5A74DB94" w14:textId="6D316F8A" w:rsidR="32E441B0" w:rsidRPr="003E6BBE" w:rsidRDefault="32E441B0" w:rsidP="00EE0721">
            <w:pPr>
              <w:pStyle w:val="ListParagraph"/>
              <w:numPr>
                <w:ilvl w:val="0"/>
                <w:numId w:val="19"/>
              </w:numPr>
              <w:spacing w:line="276" w:lineRule="auto"/>
              <w:jc w:val="both"/>
              <w:rPr>
                <w:rFonts w:eastAsia="Calibri" w:cs="Calibri"/>
                <w:szCs w:val="24"/>
              </w:rPr>
            </w:pPr>
            <w:r w:rsidRPr="003E6BBE">
              <w:rPr>
                <w:rFonts w:eastAsia="Calibri" w:cs="Calibri"/>
                <w:szCs w:val="24"/>
              </w:rPr>
              <w:t>Robust Inventory Reports</w:t>
            </w:r>
          </w:p>
          <w:p w14:paraId="054E64CB" w14:textId="5B138D65" w:rsidR="32E441B0" w:rsidRPr="003E6BBE" w:rsidRDefault="32E441B0" w:rsidP="00EE0721">
            <w:pPr>
              <w:pStyle w:val="ListParagraph"/>
              <w:numPr>
                <w:ilvl w:val="0"/>
                <w:numId w:val="19"/>
              </w:numPr>
              <w:spacing w:line="276" w:lineRule="auto"/>
              <w:jc w:val="both"/>
              <w:rPr>
                <w:rFonts w:eastAsia="Calibri" w:cs="Calibri"/>
                <w:szCs w:val="24"/>
              </w:rPr>
            </w:pPr>
            <w:r w:rsidRPr="003E6BBE">
              <w:rPr>
                <w:rFonts w:eastAsia="Calibri" w:cs="Calibri"/>
                <w:szCs w:val="24"/>
              </w:rPr>
              <w:t>Inquiry Reports</w:t>
            </w:r>
          </w:p>
          <w:p w14:paraId="155C129B" w14:textId="0A4CEA0D" w:rsidR="32E441B0" w:rsidRPr="003E6BBE" w:rsidRDefault="32E441B0" w:rsidP="00EE0721">
            <w:pPr>
              <w:pStyle w:val="ListParagraph"/>
              <w:numPr>
                <w:ilvl w:val="0"/>
                <w:numId w:val="19"/>
              </w:numPr>
              <w:spacing w:line="276" w:lineRule="auto"/>
              <w:jc w:val="both"/>
              <w:rPr>
                <w:rFonts w:eastAsia="Calibri" w:cs="Calibri"/>
                <w:szCs w:val="24"/>
              </w:rPr>
            </w:pPr>
            <w:r w:rsidRPr="003E6BBE">
              <w:rPr>
                <w:rFonts w:eastAsia="Calibri" w:cs="Calibri"/>
                <w:szCs w:val="24"/>
              </w:rPr>
              <w:t>User Reports</w:t>
            </w:r>
          </w:p>
          <w:p w14:paraId="3071BB1E" w14:textId="0ABB7193" w:rsidR="32E441B0" w:rsidRPr="003E6BBE" w:rsidRDefault="32E441B0" w:rsidP="00EE0721">
            <w:pPr>
              <w:pStyle w:val="ListParagraph"/>
              <w:numPr>
                <w:ilvl w:val="0"/>
                <w:numId w:val="19"/>
              </w:numPr>
              <w:spacing w:line="276" w:lineRule="auto"/>
              <w:jc w:val="both"/>
              <w:rPr>
                <w:rFonts w:eastAsia="Calibri" w:cs="Calibri"/>
                <w:szCs w:val="24"/>
              </w:rPr>
            </w:pPr>
            <w:r w:rsidRPr="003E6BBE">
              <w:rPr>
                <w:rFonts w:eastAsia="Calibri" w:cs="Calibri"/>
                <w:szCs w:val="24"/>
              </w:rPr>
              <w:t>Miscellaneous Reports</w:t>
            </w:r>
          </w:p>
          <w:p w14:paraId="28145741" w14:textId="77777777" w:rsidR="00712655" w:rsidRDefault="00712655" w:rsidP="00712655">
            <w:pPr>
              <w:spacing w:line="276" w:lineRule="auto"/>
              <w:jc w:val="both"/>
              <w:rPr>
                <w:rFonts w:eastAsia="Calibri" w:cs="Calibri"/>
                <w:szCs w:val="24"/>
              </w:rPr>
            </w:pPr>
          </w:p>
          <w:p w14:paraId="2CD1550B" w14:textId="0EECA8CC" w:rsidR="32E441B0" w:rsidRPr="004007D6" w:rsidRDefault="32E441B0" w:rsidP="004007D6">
            <w:pPr>
              <w:spacing w:line="276" w:lineRule="auto"/>
              <w:jc w:val="both"/>
              <w:rPr>
                <w:rFonts w:eastAsia="Calibri" w:cs="Calibri"/>
                <w:szCs w:val="24"/>
                <w:u w:val="single"/>
              </w:rPr>
            </w:pPr>
            <w:r w:rsidRPr="004007D6">
              <w:rPr>
                <w:rFonts w:eastAsia="Calibri" w:cs="Calibri"/>
                <w:szCs w:val="24"/>
                <w:u w:val="single"/>
              </w:rPr>
              <w:t>Title Work</w:t>
            </w:r>
          </w:p>
          <w:p w14:paraId="17F3F070" w14:textId="01CBC259" w:rsidR="32E441B0" w:rsidRPr="003E6BBE" w:rsidRDefault="32E441B0" w:rsidP="00EE0721">
            <w:pPr>
              <w:pStyle w:val="ListParagraph"/>
              <w:numPr>
                <w:ilvl w:val="0"/>
                <w:numId w:val="19"/>
              </w:numPr>
              <w:spacing w:line="276" w:lineRule="auto"/>
              <w:jc w:val="both"/>
              <w:rPr>
                <w:rFonts w:eastAsia="Calibri" w:cs="Calibri"/>
                <w:szCs w:val="24"/>
              </w:rPr>
            </w:pPr>
            <w:r w:rsidRPr="003E6BBE">
              <w:rPr>
                <w:rFonts w:eastAsia="Calibri" w:cs="Calibri"/>
                <w:szCs w:val="24"/>
              </w:rPr>
              <w:t>De-title (Mobile Homes)</w:t>
            </w:r>
          </w:p>
          <w:p w14:paraId="1F435BF4" w14:textId="261A4949" w:rsidR="32E441B0" w:rsidRPr="003E6BBE" w:rsidRDefault="32E441B0" w:rsidP="00EE0721">
            <w:pPr>
              <w:pStyle w:val="ListParagraph"/>
              <w:numPr>
                <w:ilvl w:val="0"/>
                <w:numId w:val="19"/>
              </w:numPr>
              <w:spacing w:line="276" w:lineRule="auto"/>
              <w:jc w:val="both"/>
              <w:rPr>
                <w:rFonts w:eastAsia="Calibri" w:cs="Calibri"/>
                <w:szCs w:val="24"/>
              </w:rPr>
            </w:pPr>
            <w:r w:rsidRPr="003E6BBE">
              <w:rPr>
                <w:rFonts w:eastAsia="Calibri" w:cs="Calibri"/>
                <w:szCs w:val="24"/>
              </w:rPr>
              <w:t>Duplicate Title</w:t>
            </w:r>
          </w:p>
          <w:p w14:paraId="0C1D50E2" w14:textId="52036F84" w:rsidR="32E441B0" w:rsidRPr="003E6BBE" w:rsidRDefault="32E441B0" w:rsidP="00EE0721">
            <w:pPr>
              <w:pStyle w:val="ListParagraph"/>
              <w:numPr>
                <w:ilvl w:val="0"/>
                <w:numId w:val="19"/>
              </w:numPr>
              <w:spacing w:line="276" w:lineRule="auto"/>
              <w:jc w:val="both"/>
              <w:rPr>
                <w:rFonts w:eastAsia="Calibri" w:cs="Calibri"/>
                <w:szCs w:val="24"/>
              </w:rPr>
            </w:pPr>
            <w:r w:rsidRPr="003E6BBE">
              <w:rPr>
                <w:rFonts w:eastAsia="Calibri" w:cs="Calibri"/>
                <w:szCs w:val="24"/>
              </w:rPr>
              <w:t>Name Change</w:t>
            </w:r>
          </w:p>
          <w:p w14:paraId="1F25E8DB" w14:textId="3EC4EAB8" w:rsidR="32E441B0" w:rsidRPr="003E6BBE" w:rsidRDefault="32E441B0" w:rsidP="00EE0721">
            <w:pPr>
              <w:pStyle w:val="ListParagraph"/>
              <w:numPr>
                <w:ilvl w:val="0"/>
                <w:numId w:val="19"/>
              </w:numPr>
              <w:spacing w:line="276" w:lineRule="auto"/>
              <w:jc w:val="both"/>
              <w:rPr>
                <w:rFonts w:eastAsia="Calibri" w:cs="Calibri"/>
                <w:szCs w:val="24"/>
              </w:rPr>
            </w:pPr>
            <w:r w:rsidRPr="003E6BBE">
              <w:rPr>
                <w:rFonts w:eastAsia="Calibri" w:cs="Calibri"/>
                <w:szCs w:val="24"/>
              </w:rPr>
              <w:t>Rebuilt Title</w:t>
            </w:r>
          </w:p>
          <w:p w14:paraId="5A6EDF92" w14:textId="4C4D28B9" w:rsidR="32E441B0" w:rsidRPr="003E6BBE" w:rsidRDefault="32E441B0" w:rsidP="00EE0721">
            <w:pPr>
              <w:pStyle w:val="ListParagraph"/>
              <w:numPr>
                <w:ilvl w:val="0"/>
                <w:numId w:val="19"/>
              </w:numPr>
              <w:spacing w:line="276" w:lineRule="auto"/>
              <w:jc w:val="both"/>
              <w:rPr>
                <w:rFonts w:eastAsia="Calibri" w:cs="Calibri"/>
                <w:szCs w:val="24"/>
              </w:rPr>
            </w:pPr>
            <w:r w:rsidRPr="003E6BBE">
              <w:rPr>
                <w:rFonts w:eastAsia="Calibri" w:cs="Calibri"/>
                <w:szCs w:val="24"/>
              </w:rPr>
              <w:t>Salvage Title</w:t>
            </w:r>
          </w:p>
          <w:p w14:paraId="2984B981" w14:textId="0FF12503" w:rsidR="32E441B0" w:rsidRPr="003E6BBE" w:rsidRDefault="32E441B0" w:rsidP="00EE0721">
            <w:pPr>
              <w:pStyle w:val="ListParagraph"/>
              <w:numPr>
                <w:ilvl w:val="0"/>
                <w:numId w:val="19"/>
              </w:numPr>
              <w:spacing w:line="276" w:lineRule="auto"/>
              <w:jc w:val="both"/>
              <w:rPr>
                <w:rFonts w:eastAsia="Calibri" w:cs="Calibri"/>
                <w:szCs w:val="24"/>
              </w:rPr>
            </w:pPr>
            <w:r w:rsidRPr="003E6BBE">
              <w:rPr>
                <w:rFonts w:eastAsia="Calibri" w:cs="Calibri"/>
                <w:szCs w:val="24"/>
              </w:rPr>
              <w:t>Title for Existing Vehicle</w:t>
            </w:r>
          </w:p>
          <w:p w14:paraId="6817742F" w14:textId="466703AA" w:rsidR="32E441B0" w:rsidRPr="003E6BBE" w:rsidRDefault="32E441B0" w:rsidP="00EE0721">
            <w:pPr>
              <w:pStyle w:val="ListParagraph"/>
              <w:numPr>
                <w:ilvl w:val="0"/>
                <w:numId w:val="19"/>
              </w:numPr>
              <w:spacing w:line="276" w:lineRule="auto"/>
              <w:jc w:val="both"/>
              <w:rPr>
                <w:rFonts w:eastAsia="Calibri" w:cs="Calibri"/>
                <w:szCs w:val="24"/>
              </w:rPr>
            </w:pPr>
            <w:r w:rsidRPr="003E6BBE">
              <w:rPr>
                <w:rFonts w:eastAsia="Calibri" w:cs="Calibri"/>
                <w:szCs w:val="24"/>
              </w:rPr>
              <w:t>Title for New Vehicle</w:t>
            </w:r>
          </w:p>
          <w:p w14:paraId="1001E58A" w14:textId="4554363E" w:rsidR="32E441B0" w:rsidRPr="003E6BBE" w:rsidRDefault="32E441B0" w:rsidP="00EE0721">
            <w:pPr>
              <w:pStyle w:val="ListParagraph"/>
              <w:numPr>
                <w:ilvl w:val="0"/>
                <w:numId w:val="19"/>
              </w:numPr>
              <w:spacing w:line="276" w:lineRule="auto"/>
              <w:jc w:val="both"/>
              <w:rPr>
                <w:rFonts w:eastAsia="Calibri" w:cs="Calibri"/>
                <w:szCs w:val="24"/>
              </w:rPr>
            </w:pPr>
            <w:r w:rsidRPr="003E6BBE">
              <w:rPr>
                <w:rFonts w:eastAsia="Calibri" w:cs="Calibri"/>
                <w:szCs w:val="24"/>
              </w:rPr>
              <w:t>Title Transfers</w:t>
            </w:r>
          </w:p>
          <w:p w14:paraId="656A6F50" w14:textId="18F171CF" w:rsidR="32E441B0" w:rsidRPr="003E6BBE" w:rsidRDefault="32E441B0" w:rsidP="00EE0721">
            <w:pPr>
              <w:pStyle w:val="ListParagraph"/>
              <w:numPr>
                <w:ilvl w:val="0"/>
                <w:numId w:val="19"/>
              </w:numPr>
              <w:spacing w:line="276" w:lineRule="auto"/>
              <w:jc w:val="both"/>
              <w:rPr>
                <w:rFonts w:eastAsia="Calibri" w:cs="Calibri"/>
                <w:szCs w:val="24"/>
              </w:rPr>
            </w:pPr>
            <w:r w:rsidRPr="003E6BBE">
              <w:rPr>
                <w:rFonts w:eastAsia="Calibri" w:cs="Calibri"/>
                <w:szCs w:val="24"/>
              </w:rPr>
              <w:t>Title Surrender</w:t>
            </w:r>
          </w:p>
          <w:p w14:paraId="0CB89E49" w14:textId="7711D483" w:rsidR="32E441B0" w:rsidRPr="003E6BBE" w:rsidRDefault="32E441B0" w:rsidP="00EE0721">
            <w:pPr>
              <w:pStyle w:val="ListParagraph"/>
              <w:numPr>
                <w:ilvl w:val="0"/>
                <w:numId w:val="19"/>
              </w:numPr>
              <w:spacing w:line="276" w:lineRule="auto"/>
              <w:jc w:val="both"/>
              <w:rPr>
                <w:rFonts w:eastAsia="Calibri" w:cs="Calibri"/>
                <w:szCs w:val="24"/>
              </w:rPr>
            </w:pPr>
            <w:r w:rsidRPr="003E6BBE">
              <w:rPr>
                <w:rFonts w:eastAsia="Calibri" w:cs="Calibri"/>
                <w:szCs w:val="24"/>
              </w:rPr>
              <w:t>Trailer Title</w:t>
            </w:r>
          </w:p>
          <w:p w14:paraId="3D685EC0" w14:textId="77777777" w:rsidR="00712655" w:rsidRDefault="00712655" w:rsidP="00712655">
            <w:pPr>
              <w:spacing w:line="276" w:lineRule="auto"/>
              <w:jc w:val="both"/>
              <w:rPr>
                <w:rFonts w:eastAsia="Calibri" w:cs="Calibri"/>
                <w:szCs w:val="24"/>
              </w:rPr>
            </w:pPr>
          </w:p>
          <w:p w14:paraId="3931268B" w14:textId="22E81B34" w:rsidR="32E441B0" w:rsidRPr="004007D6" w:rsidRDefault="32E441B0" w:rsidP="004007D6">
            <w:pPr>
              <w:spacing w:line="276" w:lineRule="auto"/>
              <w:jc w:val="both"/>
              <w:rPr>
                <w:rFonts w:eastAsia="Calibri" w:cs="Calibri"/>
                <w:szCs w:val="24"/>
                <w:u w:val="single"/>
              </w:rPr>
            </w:pPr>
            <w:r w:rsidRPr="004007D6">
              <w:rPr>
                <w:rFonts w:eastAsia="Calibri" w:cs="Calibri"/>
                <w:szCs w:val="24"/>
                <w:u w:val="single"/>
              </w:rPr>
              <w:t>Scanning / Imaging</w:t>
            </w:r>
          </w:p>
          <w:p w14:paraId="08653767" w14:textId="48067E2E" w:rsidR="32E441B0" w:rsidRPr="003E6BBE" w:rsidRDefault="32E441B0" w:rsidP="00EE0721">
            <w:pPr>
              <w:pStyle w:val="ListParagraph"/>
              <w:numPr>
                <w:ilvl w:val="0"/>
                <w:numId w:val="19"/>
              </w:numPr>
              <w:spacing w:line="276" w:lineRule="auto"/>
              <w:jc w:val="both"/>
              <w:rPr>
                <w:rFonts w:eastAsia="Calibri" w:cs="Calibri"/>
                <w:szCs w:val="24"/>
              </w:rPr>
            </w:pPr>
            <w:r w:rsidRPr="003E6BBE">
              <w:rPr>
                <w:rFonts w:eastAsia="Calibri" w:cs="Calibri"/>
                <w:szCs w:val="24"/>
              </w:rPr>
              <w:t xml:space="preserve">Centralized imaging system.  When transactions are performed at various counties throughout the State of Tennessee all the supporting documents are scanned and transmitted to </w:t>
            </w:r>
            <w:r w:rsidR="00EA3F3D">
              <w:rPr>
                <w:rFonts w:eastAsia="Calibri" w:cs="Calibri"/>
                <w:szCs w:val="24"/>
              </w:rPr>
              <w:t>a BIS</w:t>
            </w:r>
            <w:r w:rsidRPr="003E6BBE">
              <w:rPr>
                <w:rFonts w:eastAsia="Calibri" w:cs="Calibri"/>
                <w:szCs w:val="24"/>
              </w:rPr>
              <w:t xml:space="preserve"> centralized location.  The images are searchable by all counties and the State offices.  </w:t>
            </w:r>
          </w:p>
          <w:p w14:paraId="4EA5FFD2" w14:textId="77777777" w:rsidR="005B0DD3" w:rsidRDefault="005B0DD3" w:rsidP="005B0DD3">
            <w:pPr>
              <w:spacing w:line="276" w:lineRule="auto"/>
              <w:jc w:val="both"/>
              <w:rPr>
                <w:rFonts w:eastAsia="Calibri" w:cs="Calibri"/>
                <w:szCs w:val="24"/>
              </w:rPr>
            </w:pPr>
          </w:p>
          <w:p w14:paraId="1675A8AA" w14:textId="245AE8E9" w:rsidR="32E441B0" w:rsidRPr="004007D6" w:rsidRDefault="32E441B0" w:rsidP="004007D6">
            <w:pPr>
              <w:spacing w:line="276" w:lineRule="auto"/>
              <w:jc w:val="both"/>
              <w:rPr>
                <w:rFonts w:eastAsia="Calibri" w:cs="Calibri"/>
                <w:szCs w:val="24"/>
                <w:u w:val="single"/>
              </w:rPr>
            </w:pPr>
            <w:r w:rsidRPr="004007D6">
              <w:rPr>
                <w:rFonts w:eastAsia="Calibri" w:cs="Calibri"/>
                <w:szCs w:val="24"/>
                <w:u w:val="single"/>
              </w:rPr>
              <w:t>Specialized Applications</w:t>
            </w:r>
          </w:p>
          <w:p w14:paraId="1B58BFEB" w14:textId="427F9881" w:rsidR="32E441B0" w:rsidRPr="003E6BBE" w:rsidRDefault="32E441B0" w:rsidP="004007D6">
            <w:pPr>
              <w:pStyle w:val="ListParagraph"/>
              <w:numPr>
                <w:ilvl w:val="0"/>
                <w:numId w:val="9"/>
              </w:numPr>
              <w:spacing w:line="276" w:lineRule="auto"/>
              <w:jc w:val="both"/>
              <w:rPr>
                <w:rFonts w:eastAsia="Calibri" w:cs="Calibri"/>
                <w:szCs w:val="24"/>
              </w:rPr>
            </w:pPr>
            <w:r w:rsidRPr="003E6BBE">
              <w:rPr>
                <w:rFonts w:eastAsia="Calibri" w:cs="Calibri"/>
                <w:szCs w:val="24"/>
              </w:rPr>
              <w:t>Government Vehicles</w:t>
            </w:r>
          </w:p>
          <w:p w14:paraId="629811D1" w14:textId="2D35240A" w:rsidR="32E441B0" w:rsidRPr="003E6BBE" w:rsidRDefault="32E441B0" w:rsidP="004007D6">
            <w:pPr>
              <w:pStyle w:val="ListParagraph"/>
              <w:numPr>
                <w:ilvl w:val="1"/>
                <w:numId w:val="9"/>
              </w:numPr>
              <w:spacing w:line="276" w:lineRule="auto"/>
              <w:jc w:val="both"/>
              <w:rPr>
                <w:rFonts w:eastAsia="Calibri" w:cs="Calibri"/>
                <w:szCs w:val="24"/>
              </w:rPr>
            </w:pPr>
            <w:r w:rsidRPr="003E6BBE">
              <w:rPr>
                <w:rFonts w:eastAsia="Calibri" w:cs="Calibri"/>
                <w:szCs w:val="24"/>
              </w:rPr>
              <w:t>Registrations and Plates</w:t>
            </w:r>
          </w:p>
          <w:p w14:paraId="2A00816C" w14:textId="5C99167E" w:rsidR="32E441B0" w:rsidRPr="003E6BBE" w:rsidRDefault="32E441B0" w:rsidP="004007D6">
            <w:pPr>
              <w:pStyle w:val="ListParagraph"/>
              <w:numPr>
                <w:ilvl w:val="0"/>
                <w:numId w:val="9"/>
              </w:numPr>
              <w:spacing w:line="276" w:lineRule="auto"/>
              <w:jc w:val="both"/>
              <w:rPr>
                <w:rFonts w:eastAsia="Calibri" w:cs="Calibri"/>
                <w:szCs w:val="24"/>
              </w:rPr>
            </w:pPr>
            <w:r w:rsidRPr="003E6BBE">
              <w:rPr>
                <w:rFonts w:eastAsia="Calibri" w:cs="Calibri"/>
                <w:szCs w:val="24"/>
              </w:rPr>
              <w:t>Undercover Vehicles</w:t>
            </w:r>
          </w:p>
          <w:p w14:paraId="46B95B83" w14:textId="7AF481E3" w:rsidR="32E441B0" w:rsidRPr="003E6BBE" w:rsidRDefault="32E441B0" w:rsidP="00EE0721">
            <w:pPr>
              <w:pStyle w:val="ListParagraph"/>
              <w:numPr>
                <w:ilvl w:val="1"/>
                <w:numId w:val="21"/>
              </w:numPr>
              <w:spacing w:line="276" w:lineRule="auto"/>
              <w:jc w:val="both"/>
              <w:rPr>
                <w:rFonts w:eastAsia="Calibri" w:cs="Calibri"/>
                <w:szCs w:val="24"/>
              </w:rPr>
            </w:pPr>
            <w:r w:rsidRPr="003E6BBE">
              <w:rPr>
                <w:rFonts w:eastAsia="Calibri" w:cs="Calibri"/>
                <w:szCs w:val="24"/>
              </w:rPr>
              <w:t>Registrations and Plates</w:t>
            </w:r>
          </w:p>
          <w:p w14:paraId="5AE41AB7" w14:textId="46E3BD96" w:rsidR="32E441B0" w:rsidRPr="003E6BBE" w:rsidRDefault="32E441B0" w:rsidP="00EE0721">
            <w:pPr>
              <w:pStyle w:val="ListParagraph"/>
              <w:numPr>
                <w:ilvl w:val="1"/>
                <w:numId w:val="21"/>
              </w:numPr>
              <w:spacing w:line="276" w:lineRule="auto"/>
              <w:jc w:val="both"/>
              <w:rPr>
                <w:rFonts w:eastAsia="Calibri" w:cs="Calibri"/>
                <w:szCs w:val="24"/>
              </w:rPr>
            </w:pPr>
            <w:r w:rsidRPr="003E6BBE">
              <w:rPr>
                <w:rFonts w:eastAsia="Calibri" w:cs="Calibri"/>
                <w:szCs w:val="24"/>
              </w:rPr>
              <w:t>Handle with Paramount Security</w:t>
            </w:r>
          </w:p>
          <w:p w14:paraId="4A67039A" w14:textId="1079BB74" w:rsidR="32E441B0" w:rsidRPr="003E6BBE" w:rsidRDefault="32E441B0" w:rsidP="00EE0721">
            <w:pPr>
              <w:pStyle w:val="ListParagraph"/>
              <w:numPr>
                <w:ilvl w:val="1"/>
                <w:numId w:val="21"/>
              </w:numPr>
              <w:spacing w:line="276" w:lineRule="auto"/>
              <w:jc w:val="both"/>
              <w:rPr>
                <w:rFonts w:eastAsia="Calibri" w:cs="Calibri"/>
                <w:szCs w:val="24"/>
              </w:rPr>
            </w:pPr>
            <w:r w:rsidRPr="003E6BBE">
              <w:rPr>
                <w:rFonts w:eastAsia="Calibri" w:cs="Calibri"/>
                <w:szCs w:val="24"/>
              </w:rPr>
              <w:t>Log all Inquiries/Interactions</w:t>
            </w:r>
          </w:p>
          <w:p w14:paraId="0B809CA0" w14:textId="6FAAE260" w:rsidR="32E441B0" w:rsidRPr="003E6BBE" w:rsidRDefault="32E441B0" w:rsidP="00EE0721">
            <w:pPr>
              <w:pStyle w:val="ListParagraph"/>
              <w:numPr>
                <w:ilvl w:val="1"/>
                <w:numId w:val="21"/>
              </w:numPr>
              <w:spacing w:line="276" w:lineRule="auto"/>
              <w:jc w:val="both"/>
              <w:rPr>
                <w:rFonts w:eastAsia="Calibri" w:cs="Calibri"/>
                <w:szCs w:val="24"/>
              </w:rPr>
            </w:pPr>
            <w:r w:rsidRPr="003E6BBE">
              <w:rPr>
                <w:rFonts w:eastAsia="Calibri" w:cs="Calibri"/>
                <w:szCs w:val="24"/>
              </w:rPr>
              <w:t>Monitor</w:t>
            </w:r>
          </w:p>
          <w:p w14:paraId="5AA2D0A0" w14:textId="1D9DFC93" w:rsidR="32E441B0" w:rsidRPr="003E6BBE" w:rsidRDefault="32E441B0" w:rsidP="00EE0721">
            <w:pPr>
              <w:pStyle w:val="ListParagraph"/>
              <w:numPr>
                <w:ilvl w:val="1"/>
                <w:numId w:val="21"/>
              </w:numPr>
              <w:spacing w:line="276" w:lineRule="auto"/>
              <w:jc w:val="both"/>
              <w:rPr>
                <w:rFonts w:eastAsia="Calibri" w:cs="Calibri"/>
                <w:szCs w:val="24"/>
              </w:rPr>
            </w:pPr>
            <w:r w:rsidRPr="003E6BBE">
              <w:rPr>
                <w:rFonts w:eastAsia="Calibri" w:cs="Calibri"/>
                <w:szCs w:val="24"/>
              </w:rPr>
              <w:t>Send Alerts</w:t>
            </w:r>
          </w:p>
          <w:p w14:paraId="7A0A663F" w14:textId="77777777" w:rsidR="002210C1" w:rsidRPr="003E6BBE" w:rsidRDefault="002210C1" w:rsidP="003E6BBE">
            <w:pPr>
              <w:spacing w:line="276" w:lineRule="auto"/>
              <w:jc w:val="both"/>
              <w:rPr>
                <w:rFonts w:cs="Calibri"/>
                <w:szCs w:val="24"/>
              </w:rPr>
            </w:pPr>
          </w:p>
          <w:p w14:paraId="505A41F2" w14:textId="38B8115F" w:rsidR="00F42CFF" w:rsidRPr="00480672" w:rsidRDefault="002D674B" w:rsidP="004007D6">
            <w:pPr>
              <w:spacing w:line="276" w:lineRule="auto"/>
              <w:jc w:val="both"/>
              <w:rPr>
                <w:rFonts w:ascii="Garamond" w:hAnsi="Garamond"/>
                <w:szCs w:val="24"/>
              </w:rPr>
            </w:pPr>
            <w:r w:rsidRPr="003E6BBE">
              <w:rPr>
                <w:rFonts w:cs="Calibri"/>
                <w:szCs w:val="24"/>
              </w:rPr>
              <w:t xml:space="preserve">IHG and </w:t>
            </w:r>
            <w:r w:rsidR="005A3C12">
              <w:rPr>
                <w:rFonts w:cs="Calibri"/>
                <w:szCs w:val="24"/>
              </w:rPr>
              <w:t xml:space="preserve">its </w:t>
            </w:r>
            <w:r w:rsidRPr="003E6BBE">
              <w:rPr>
                <w:rFonts w:cs="Calibri"/>
                <w:szCs w:val="24"/>
              </w:rPr>
              <w:t>team</w:t>
            </w:r>
            <w:r w:rsidR="005A3C12">
              <w:rPr>
                <w:rFonts w:cs="Calibri"/>
                <w:szCs w:val="24"/>
              </w:rPr>
              <w:t xml:space="preserve"> of subcontractors</w:t>
            </w:r>
            <w:r w:rsidRPr="003E6BBE">
              <w:rPr>
                <w:rFonts w:cs="Calibri"/>
                <w:szCs w:val="24"/>
              </w:rPr>
              <w:t xml:space="preserve"> fully meet the requirements of this RFP, but as </w:t>
            </w:r>
            <w:r w:rsidR="007F6333">
              <w:rPr>
                <w:rFonts w:cs="Calibri"/>
                <w:szCs w:val="24"/>
              </w:rPr>
              <w:t xml:space="preserve">detailed </w:t>
            </w:r>
            <w:r w:rsidRPr="003E6BBE">
              <w:rPr>
                <w:rFonts w:cs="Calibri"/>
                <w:szCs w:val="24"/>
              </w:rPr>
              <w:t>above</w:t>
            </w:r>
            <w:r w:rsidR="00611668" w:rsidRPr="003E6BBE">
              <w:rPr>
                <w:rFonts w:cs="Calibri"/>
                <w:szCs w:val="24"/>
              </w:rPr>
              <w:t xml:space="preserve">, there are some exciting opportunities </w:t>
            </w:r>
            <w:r w:rsidR="006609A5">
              <w:rPr>
                <w:rFonts w:cs="Calibri"/>
                <w:szCs w:val="24"/>
              </w:rPr>
              <w:t>available</w:t>
            </w:r>
            <w:r w:rsidR="00611668" w:rsidRPr="003E6BBE">
              <w:rPr>
                <w:rFonts w:cs="Calibri"/>
                <w:szCs w:val="24"/>
              </w:rPr>
              <w:t xml:space="preserve"> to further assist Indiana in </w:t>
            </w:r>
            <w:r w:rsidR="000E298F" w:rsidRPr="003E6BBE">
              <w:rPr>
                <w:rFonts w:cs="Calibri"/>
                <w:szCs w:val="24"/>
              </w:rPr>
              <w:t xml:space="preserve">service delivery beyond the scope and requirements of this RFP.  </w:t>
            </w:r>
            <w:r w:rsidRPr="003E6BBE">
              <w:rPr>
                <w:rFonts w:cs="Calibri"/>
                <w:szCs w:val="24"/>
              </w:rPr>
              <w:t xml:space="preserve"> </w:t>
            </w:r>
          </w:p>
        </w:tc>
      </w:tr>
    </w:tbl>
    <w:p w14:paraId="7FC17D6B" w14:textId="3D9D41A5" w:rsidR="00FD5220" w:rsidRDefault="00FD5220" w:rsidP="00FD5220">
      <w:pPr>
        <w:widowControl/>
        <w:tabs>
          <w:tab w:val="left" w:pos="360"/>
        </w:tabs>
        <w:jc w:val="both"/>
        <w:rPr>
          <w:rFonts w:ascii="Garamond" w:hAnsi="Garamond"/>
          <w:b/>
          <w:szCs w:val="24"/>
        </w:rPr>
      </w:pPr>
    </w:p>
    <w:p w14:paraId="54EC3B32" w14:textId="05A7C85B" w:rsidR="00EA54F9" w:rsidRDefault="00EA54F9" w:rsidP="00FD5220">
      <w:pPr>
        <w:widowControl/>
        <w:tabs>
          <w:tab w:val="left" w:pos="360"/>
        </w:tabs>
        <w:jc w:val="both"/>
        <w:rPr>
          <w:rFonts w:ascii="Garamond" w:hAnsi="Garamond"/>
          <w:b/>
          <w:szCs w:val="24"/>
        </w:rPr>
      </w:pPr>
    </w:p>
    <w:p w14:paraId="10BE00B6" w14:textId="642DFBB0" w:rsidR="00EA54F9" w:rsidRDefault="00EA54F9" w:rsidP="00FD5220">
      <w:pPr>
        <w:widowControl/>
        <w:tabs>
          <w:tab w:val="left" w:pos="360"/>
        </w:tabs>
        <w:jc w:val="both"/>
        <w:rPr>
          <w:rFonts w:ascii="Garamond" w:hAnsi="Garamond"/>
          <w:b/>
          <w:szCs w:val="24"/>
        </w:rPr>
      </w:pPr>
    </w:p>
    <w:p w14:paraId="531D8A45" w14:textId="2F4E5228" w:rsidR="00EA54F9" w:rsidRDefault="00EA54F9" w:rsidP="00FD5220">
      <w:pPr>
        <w:widowControl/>
        <w:tabs>
          <w:tab w:val="left" w:pos="360"/>
        </w:tabs>
        <w:jc w:val="both"/>
        <w:rPr>
          <w:rFonts w:ascii="Garamond" w:hAnsi="Garamond"/>
          <w:b/>
          <w:szCs w:val="24"/>
        </w:rPr>
      </w:pPr>
    </w:p>
    <w:p w14:paraId="6AB2A13E" w14:textId="61E0CA1F" w:rsidR="00EA54F9" w:rsidRDefault="00EA54F9" w:rsidP="00FD5220">
      <w:pPr>
        <w:widowControl/>
        <w:tabs>
          <w:tab w:val="left" w:pos="360"/>
        </w:tabs>
        <w:jc w:val="both"/>
        <w:rPr>
          <w:rFonts w:ascii="Garamond" w:hAnsi="Garamond"/>
          <w:b/>
          <w:szCs w:val="24"/>
        </w:rPr>
      </w:pPr>
    </w:p>
    <w:p w14:paraId="07B6F81C" w14:textId="1158EC6B" w:rsidR="00EA54F9" w:rsidRDefault="00EA54F9" w:rsidP="00FD5220">
      <w:pPr>
        <w:widowControl/>
        <w:tabs>
          <w:tab w:val="left" w:pos="360"/>
        </w:tabs>
        <w:jc w:val="both"/>
        <w:rPr>
          <w:rFonts w:ascii="Garamond" w:hAnsi="Garamond"/>
          <w:b/>
          <w:szCs w:val="24"/>
        </w:rPr>
      </w:pPr>
    </w:p>
    <w:p w14:paraId="1B7278B9" w14:textId="118E1F5C" w:rsidR="00EA54F9" w:rsidRDefault="00EA54F9" w:rsidP="00FD5220">
      <w:pPr>
        <w:widowControl/>
        <w:tabs>
          <w:tab w:val="left" w:pos="360"/>
        </w:tabs>
        <w:jc w:val="both"/>
        <w:rPr>
          <w:rFonts w:ascii="Garamond" w:hAnsi="Garamond"/>
          <w:b/>
          <w:szCs w:val="24"/>
        </w:rPr>
      </w:pPr>
    </w:p>
    <w:p w14:paraId="1455D136" w14:textId="77777777" w:rsidR="00EA54F9" w:rsidRPr="00480672" w:rsidRDefault="00EA54F9" w:rsidP="00FD5220">
      <w:pPr>
        <w:widowControl/>
        <w:tabs>
          <w:tab w:val="left" w:pos="360"/>
        </w:tabs>
        <w:jc w:val="both"/>
        <w:rPr>
          <w:rFonts w:ascii="Garamond" w:hAnsi="Garamond"/>
          <w:b/>
          <w:szCs w:val="24"/>
        </w:rPr>
      </w:pPr>
    </w:p>
    <w:p w14:paraId="3CF567E2" w14:textId="77777777" w:rsidR="00FD5220" w:rsidRPr="00480672" w:rsidRDefault="00FD5220" w:rsidP="008413B2">
      <w:pPr>
        <w:widowControl/>
        <w:numPr>
          <w:ilvl w:val="2"/>
          <w:numId w:val="3"/>
        </w:numPr>
        <w:tabs>
          <w:tab w:val="left" w:pos="360"/>
        </w:tabs>
        <w:jc w:val="both"/>
        <w:rPr>
          <w:rFonts w:ascii="Garamond" w:hAnsi="Garamond"/>
          <w:b/>
          <w:szCs w:val="24"/>
        </w:rPr>
      </w:pPr>
      <w:r w:rsidRPr="00480672">
        <w:rPr>
          <w:rFonts w:ascii="Garamond" w:hAnsi="Garamond"/>
          <w:b/>
          <w:szCs w:val="24"/>
        </w:rPr>
        <w:t xml:space="preserve">Indiana Preferences - </w:t>
      </w:r>
      <w:r w:rsidRPr="00480672">
        <w:rPr>
          <w:rFonts w:ascii="Garamond" w:hAnsi="Garamond"/>
          <w:szCs w:val="24"/>
        </w:rPr>
        <w:t xml:space="preserve">Pursuant to IC 5-22-15-7, Respondent may claim only one (1) preference.  For the purposes of this RFP, this limitation to claiming one (1) preference applies to Respondent’s ability to claim eligibility for Buy Indiana points.  </w:t>
      </w:r>
      <w:r w:rsidRPr="00480672">
        <w:rPr>
          <w:rFonts w:ascii="Garamond" w:hAnsi="Garamond"/>
          <w:b/>
          <w:szCs w:val="24"/>
        </w:rPr>
        <w:t>Respondent must clearly indicate which preference(s) they intend to claim. Additionally, the Respondent’s Buy Indiana status must be finalized when the RFP response is submitted to the State.</w:t>
      </w:r>
    </w:p>
    <w:p w14:paraId="2D9F263D" w14:textId="77777777" w:rsidR="00FD5220" w:rsidRPr="00480672" w:rsidRDefault="00FD5220" w:rsidP="00FD5220">
      <w:pPr>
        <w:widowControl/>
        <w:ind w:left="1440"/>
        <w:jc w:val="both"/>
        <w:rPr>
          <w:rFonts w:ascii="Garamond" w:hAnsi="Garamond"/>
          <w:szCs w:val="24"/>
        </w:rPr>
      </w:pPr>
    </w:p>
    <w:p w14:paraId="4D8AC388" w14:textId="77777777" w:rsidR="00FD5220" w:rsidRPr="00480672" w:rsidRDefault="00FD5220" w:rsidP="00FD5220">
      <w:pPr>
        <w:widowControl/>
        <w:ind w:left="720"/>
        <w:jc w:val="both"/>
        <w:rPr>
          <w:rFonts w:ascii="Garamond" w:hAnsi="Garamond" w:cs="Calibri"/>
          <w:b/>
          <w:szCs w:val="24"/>
          <w:u w:val="single"/>
        </w:rPr>
      </w:pPr>
      <w:r w:rsidRPr="00480672">
        <w:rPr>
          <w:rFonts w:ascii="Garamond" w:hAnsi="Garamond" w:cs="Calibri"/>
          <w:b/>
          <w:szCs w:val="24"/>
        </w:rPr>
        <w:t xml:space="preserve">Additionally, </w:t>
      </w:r>
      <w:r w:rsidRPr="00480672">
        <w:rPr>
          <w:rFonts w:ascii="Garamond" w:hAnsi="Garamond" w:cs="Calibri"/>
          <w:b/>
          <w:szCs w:val="24"/>
          <w:u w:val="single"/>
        </w:rPr>
        <w:t xml:space="preserve">Respondents that wish to claim the Buy Indiana preference (for any criteria listed below) must have an email confirmation of their Buy Indiana status provided by </w:t>
      </w:r>
      <w:hyperlink r:id="rId12" w:history="1">
        <w:r w:rsidRPr="00480672">
          <w:rPr>
            <w:rStyle w:val="Hyperlink"/>
            <w:rFonts w:ascii="Garamond" w:hAnsi="Garamond" w:cs="Calibri"/>
            <w:b/>
            <w:szCs w:val="24"/>
          </w:rPr>
          <w:t>buyindianainvest@idoa.in.gov</w:t>
        </w:r>
      </w:hyperlink>
      <w:r w:rsidRPr="00480672">
        <w:rPr>
          <w:rFonts w:ascii="Garamond" w:hAnsi="Garamond" w:cs="Calibri"/>
          <w:b/>
          <w:szCs w:val="24"/>
          <w:u w:val="single"/>
        </w:rPr>
        <w:t xml:space="preserve"> included in the proposal response.  The email confirmation must have been provided from within one year prior to the proposal due date.</w:t>
      </w:r>
    </w:p>
    <w:p w14:paraId="5F7C1C49" w14:textId="77777777" w:rsidR="00FD5220" w:rsidRPr="00480672" w:rsidRDefault="00FD5220" w:rsidP="00FD5220">
      <w:pPr>
        <w:widowControl/>
        <w:ind w:left="1440"/>
        <w:jc w:val="both"/>
        <w:rPr>
          <w:rFonts w:ascii="Garamond" w:hAnsi="Garamond"/>
          <w:szCs w:val="24"/>
        </w:rPr>
      </w:pPr>
    </w:p>
    <w:p w14:paraId="3755FB3B" w14:textId="77777777" w:rsidR="00FD5220" w:rsidRPr="00480672" w:rsidRDefault="00FD5220" w:rsidP="00FD5220">
      <w:pPr>
        <w:widowControl/>
        <w:ind w:firstLine="720"/>
        <w:jc w:val="both"/>
        <w:rPr>
          <w:rFonts w:ascii="Garamond" w:hAnsi="Garamond"/>
          <w:szCs w:val="24"/>
          <w:u w:val="single"/>
        </w:rPr>
      </w:pPr>
      <w:r w:rsidRPr="00480672">
        <w:rPr>
          <w:rFonts w:ascii="Garamond" w:hAnsi="Garamond"/>
          <w:szCs w:val="24"/>
          <w:u w:val="single"/>
        </w:rPr>
        <w:t>Buy Indiana</w:t>
      </w:r>
    </w:p>
    <w:p w14:paraId="7893D0AF" w14:textId="1D509B08" w:rsidR="00FD5220" w:rsidRDefault="00FD5220" w:rsidP="00FD5220">
      <w:pPr>
        <w:widowControl/>
        <w:tabs>
          <w:tab w:val="left" w:pos="360"/>
        </w:tabs>
        <w:ind w:left="720"/>
        <w:jc w:val="both"/>
        <w:rPr>
          <w:rFonts w:ascii="Garamond" w:hAnsi="Garamond"/>
          <w:szCs w:val="24"/>
        </w:rPr>
      </w:pPr>
      <w:r w:rsidRPr="00480672">
        <w:rPr>
          <w:rFonts w:ascii="Garamond" w:hAnsi="Garamond"/>
          <w:szCs w:val="24"/>
        </w:rPr>
        <w:t>Refer to Section 2.7 for additional information.</w:t>
      </w:r>
    </w:p>
    <w:tbl>
      <w:tblPr>
        <w:tblStyle w:val="TableGrid"/>
        <w:tblW w:w="0" w:type="auto"/>
        <w:tblInd w:w="-5" w:type="dxa"/>
        <w:shd w:val="clear" w:color="auto" w:fill="FFFF99"/>
        <w:tblLook w:val="04A0" w:firstRow="1" w:lastRow="0" w:firstColumn="1" w:lastColumn="0" w:noHBand="0" w:noVBand="1"/>
      </w:tblPr>
      <w:tblGrid>
        <w:gridCol w:w="8635"/>
      </w:tblGrid>
      <w:tr w:rsidR="00F17C76" w14:paraId="38B1BACF" w14:textId="77777777" w:rsidTr="00124A50">
        <w:tc>
          <w:tcPr>
            <w:tcW w:w="8635" w:type="dxa"/>
            <w:shd w:val="clear" w:color="auto" w:fill="FFFF99"/>
          </w:tcPr>
          <w:p w14:paraId="28BCF4A2" w14:textId="5AF8789F" w:rsidR="00087C7C" w:rsidRPr="008F1CB6" w:rsidRDefault="00292FB3" w:rsidP="004007D6">
            <w:pPr>
              <w:spacing w:line="276" w:lineRule="auto"/>
              <w:jc w:val="both"/>
              <w:rPr>
                <w:szCs w:val="24"/>
                <w:lang w:val="en-CA"/>
              </w:rPr>
            </w:pPr>
            <w:r w:rsidRPr="008F1CB6">
              <w:rPr>
                <w:szCs w:val="24"/>
                <w:lang w:val="en-CA"/>
              </w:rPr>
              <w:t xml:space="preserve">The Irwin Hodson Group </w:t>
            </w:r>
            <w:r w:rsidR="000D6686" w:rsidRPr="008F1CB6">
              <w:rPr>
                <w:szCs w:val="24"/>
                <w:lang w:val="en-CA"/>
              </w:rPr>
              <w:t>Indiana LLC</w:t>
            </w:r>
            <w:r w:rsidR="00B61AEF" w:rsidRPr="008F1CB6">
              <w:rPr>
                <w:szCs w:val="24"/>
                <w:lang w:val="en-CA"/>
              </w:rPr>
              <w:t xml:space="preserve"> clai</w:t>
            </w:r>
            <w:r w:rsidR="004B68BC" w:rsidRPr="008F1CB6">
              <w:rPr>
                <w:szCs w:val="24"/>
                <w:lang w:val="en-CA"/>
              </w:rPr>
              <w:t xml:space="preserve">ms the </w:t>
            </w:r>
            <w:r w:rsidR="00A518C8" w:rsidRPr="008F1CB6">
              <w:rPr>
                <w:szCs w:val="24"/>
                <w:lang w:val="en-CA"/>
              </w:rPr>
              <w:t>B</w:t>
            </w:r>
            <w:r w:rsidR="004B68BC" w:rsidRPr="008F1CB6">
              <w:rPr>
                <w:szCs w:val="24"/>
                <w:lang w:val="en-CA"/>
              </w:rPr>
              <w:t>uy Ind</w:t>
            </w:r>
            <w:r w:rsidR="00087C7C" w:rsidRPr="008F1CB6">
              <w:rPr>
                <w:szCs w:val="24"/>
                <w:lang w:val="en-CA"/>
              </w:rPr>
              <w:t xml:space="preserve">iana </w:t>
            </w:r>
            <w:r w:rsidR="007548A3" w:rsidRPr="008F1CB6">
              <w:rPr>
                <w:szCs w:val="24"/>
                <w:lang w:val="en-CA"/>
              </w:rPr>
              <w:t>prefer</w:t>
            </w:r>
            <w:r w:rsidR="0058024F" w:rsidRPr="008F1CB6">
              <w:rPr>
                <w:szCs w:val="24"/>
                <w:lang w:val="en-CA"/>
              </w:rPr>
              <w:t>ence</w:t>
            </w:r>
            <w:r w:rsidR="00626B95" w:rsidRPr="008F1CB6">
              <w:rPr>
                <w:szCs w:val="24"/>
                <w:lang w:val="en-CA"/>
              </w:rPr>
              <w:t xml:space="preserve"> pursuant to IC 5-22-15-7,</w:t>
            </w:r>
            <w:r w:rsidR="00087C7C" w:rsidRPr="008F1CB6">
              <w:rPr>
                <w:szCs w:val="24"/>
                <w:lang w:val="en-CA"/>
              </w:rPr>
              <w:t xml:space="preserve"> under</w:t>
            </w:r>
            <w:r w:rsidR="0058024F" w:rsidRPr="008F1CB6">
              <w:rPr>
                <w:szCs w:val="24"/>
                <w:lang w:val="en-CA"/>
              </w:rPr>
              <w:t xml:space="preserve"> the following criter</w:t>
            </w:r>
            <w:r w:rsidR="008404E8" w:rsidRPr="008F1CB6">
              <w:rPr>
                <w:szCs w:val="24"/>
                <w:lang w:val="en-CA"/>
              </w:rPr>
              <w:t>ion</w:t>
            </w:r>
            <w:r w:rsidR="00087C7C" w:rsidRPr="008F1CB6">
              <w:rPr>
                <w:szCs w:val="24"/>
                <w:lang w:val="en-CA"/>
              </w:rPr>
              <w:t xml:space="preserve">: </w:t>
            </w:r>
          </w:p>
          <w:p w14:paraId="61AB6392" w14:textId="77777777" w:rsidR="009B14D5" w:rsidRDefault="009B14D5" w:rsidP="004007D6">
            <w:pPr>
              <w:spacing w:line="276" w:lineRule="auto"/>
              <w:jc w:val="both"/>
              <w:rPr>
                <w:szCs w:val="24"/>
                <w:lang w:val="en-CA"/>
              </w:rPr>
            </w:pPr>
          </w:p>
          <w:p w14:paraId="3D53CF4F" w14:textId="767E2DAE" w:rsidR="0015200E" w:rsidRPr="008F1CB6" w:rsidRDefault="00AE5B3B" w:rsidP="004007D6">
            <w:pPr>
              <w:spacing w:line="276" w:lineRule="auto"/>
              <w:jc w:val="both"/>
              <w:rPr>
                <w:snapToGrid/>
                <w:szCs w:val="24"/>
              </w:rPr>
            </w:pPr>
            <w:r w:rsidRPr="008F1CB6">
              <w:rPr>
                <w:szCs w:val="24"/>
                <w:lang w:val="en-CA"/>
              </w:rPr>
              <w:t xml:space="preserve">Preference </w:t>
            </w:r>
            <w:r w:rsidR="0015200E" w:rsidRPr="008F1CB6">
              <w:rPr>
                <w:szCs w:val="24"/>
                <w:lang w:val="en-CA"/>
              </w:rPr>
              <w:t>1</w:t>
            </w:r>
            <w:r w:rsidR="00292FB3" w:rsidRPr="008F1CB6">
              <w:rPr>
                <w:szCs w:val="24"/>
                <w:lang w:val="en-CA"/>
              </w:rPr>
              <w:t xml:space="preserve">: </w:t>
            </w:r>
            <w:r w:rsidR="0015200E" w:rsidRPr="008F1CB6">
              <w:rPr>
                <w:szCs w:val="24"/>
              </w:rPr>
              <w:t>A business whose principal place of business is located in Indiana.</w:t>
            </w:r>
          </w:p>
          <w:p w14:paraId="0B54BA54" w14:textId="77777777" w:rsidR="0015200E" w:rsidRPr="008F1CB6" w:rsidRDefault="0015200E" w:rsidP="004007D6">
            <w:pPr>
              <w:widowControl/>
              <w:tabs>
                <w:tab w:val="left" w:pos="360"/>
              </w:tabs>
              <w:spacing w:line="276" w:lineRule="auto"/>
              <w:jc w:val="both"/>
              <w:rPr>
                <w:szCs w:val="24"/>
              </w:rPr>
            </w:pPr>
          </w:p>
          <w:p w14:paraId="06FE12AE" w14:textId="755F0969" w:rsidR="00773C78" w:rsidRPr="008F1CB6" w:rsidDel="00137289" w:rsidRDefault="004D0978" w:rsidP="004007D6">
            <w:pPr>
              <w:widowControl/>
              <w:tabs>
                <w:tab w:val="left" w:pos="360"/>
              </w:tabs>
              <w:spacing w:line="276" w:lineRule="auto"/>
              <w:jc w:val="both"/>
              <w:rPr>
                <w:del w:id="13" w:author="Lauren Dolan" w:date="2020-06-11T09:59:00Z"/>
                <w:szCs w:val="24"/>
              </w:rPr>
            </w:pPr>
            <w:r w:rsidRPr="008F1CB6">
              <w:rPr>
                <w:szCs w:val="24"/>
              </w:rPr>
              <w:t xml:space="preserve">The email </w:t>
            </w:r>
            <w:r w:rsidR="0015452F" w:rsidRPr="008F1CB6">
              <w:rPr>
                <w:szCs w:val="24"/>
              </w:rPr>
              <w:t>confirm</w:t>
            </w:r>
            <w:r w:rsidRPr="008F1CB6">
              <w:rPr>
                <w:szCs w:val="24"/>
              </w:rPr>
              <w:t>ation of I</w:t>
            </w:r>
            <w:r w:rsidR="001B551F" w:rsidRPr="008F1CB6">
              <w:rPr>
                <w:szCs w:val="24"/>
              </w:rPr>
              <w:t xml:space="preserve">rwin Hodson Group </w:t>
            </w:r>
            <w:r w:rsidR="00190891" w:rsidRPr="008F1CB6">
              <w:rPr>
                <w:szCs w:val="24"/>
              </w:rPr>
              <w:t>Indiana</w:t>
            </w:r>
            <w:r w:rsidR="00904629" w:rsidRPr="008F1CB6">
              <w:rPr>
                <w:szCs w:val="24"/>
              </w:rPr>
              <w:t>’</w:t>
            </w:r>
            <w:r w:rsidR="00190891" w:rsidRPr="008F1CB6">
              <w:rPr>
                <w:szCs w:val="24"/>
              </w:rPr>
              <w:t>s</w:t>
            </w:r>
            <w:r w:rsidR="00D42187" w:rsidRPr="008F1CB6">
              <w:rPr>
                <w:szCs w:val="24"/>
              </w:rPr>
              <w:t xml:space="preserve"> Buy Indiana </w:t>
            </w:r>
            <w:r w:rsidR="00137289">
              <w:rPr>
                <w:szCs w:val="24"/>
              </w:rPr>
              <w:t>s</w:t>
            </w:r>
            <w:r w:rsidR="00D42187" w:rsidRPr="008F1CB6">
              <w:rPr>
                <w:szCs w:val="24"/>
              </w:rPr>
              <w:t xml:space="preserve">tatus is included </w:t>
            </w:r>
            <w:r w:rsidR="00636F10">
              <w:rPr>
                <w:szCs w:val="24"/>
              </w:rPr>
              <w:t xml:space="preserve">on page </w:t>
            </w:r>
            <w:r w:rsidR="00314BAD">
              <w:rPr>
                <w:szCs w:val="24"/>
              </w:rPr>
              <w:t>3</w:t>
            </w:r>
            <w:r w:rsidR="00EA54F9">
              <w:rPr>
                <w:szCs w:val="24"/>
              </w:rPr>
              <w:t>6</w:t>
            </w:r>
            <w:r w:rsidR="00636F10">
              <w:rPr>
                <w:szCs w:val="24"/>
              </w:rPr>
              <w:t xml:space="preserve"> of Appendix 1</w:t>
            </w:r>
            <w:r w:rsidR="009E3E7E" w:rsidRPr="008F1CB6">
              <w:rPr>
                <w:szCs w:val="24"/>
              </w:rPr>
              <w:t xml:space="preserve">, and </w:t>
            </w:r>
            <w:r w:rsidR="00037AED" w:rsidRPr="008F1CB6">
              <w:rPr>
                <w:szCs w:val="24"/>
              </w:rPr>
              <w:t>IHG’s completed</w:t>
            </w:r>
            <w:r w:rsidR="00A03A82" w:rsidRPr="008F1CB6">
              <w:rPr>
                <w:rFonts w:cs="Calibri"/>
                <w:szCs w:val="24"/>
              </w:rPr>
              <w:t xml:space="preserve"> Indiana Economic Impact </w:t>
            </w:r>
            <w:r w:rsidR="00636F10">
              <w:rPr>
                <w:rFonts w:cs="Calibri"/>
                <w:szCs w:val="24"/>
              </w:rPr>
              <w:t>F</w:t>
            </w:r>
            <w:r w:rsidR="00A03A82" w:rsidRPr="008F1CB6">
              <w:rPr>
                <w:rFonts w:cs="Calibri"/>
                <w:szCs w:val="24"/>
              </w:rPr>
              <w:t xml:space="preserve">orm (Attachment C) </w:t>
            </w:r>
            <w:r w:rsidR="006C419C">
              <w:rPr>
                <w:rFonts w:cs="Calibri"/>
                <w:szCs w:val="24"/>
              </w:rPr>
              <w:t xml:space="preserve">has been </w:t>
            </w:r>
            <w:r w:rsidR="00636F10">
              <w:rPr>
                <w:rFonts w:cs="Calibri"/>
                <w:szCs w:val="24"/>
              </w:rPr>
              <w:t>submitted</w:t>
            </w:r>
            <w:r w:rsidR="00A03A82" w:rsidRPr="008F1CB6">
              <w:rPr>
                <w:rFonts w:cs="Calibri"/>
                <w:szCs w:val="24"/>
              </w:rPr>
              <w:t xml:space="preserve"> </w:t>
            </w:r>
            <w:r w:rsidR="00590A74">
              <w:rPr>
                <w:rFonts w:cs="Calibri"/>
                <w:szCs w:val="24"/>
              </w:rPr>
              <w:t>as a separate attachment as required</w:t>
            </w:r>
            <w:r w:rsidR="0014108B" w:rsidRPr="008F1CB6">
              <w:rPr>
                <w:rFonts w:cs="Calibri"/>
                <w:szCs w:val="24"/>
              </w:rPr>
              <w:t>.</w:t>
            </w:r>
          </w:p>
          <w:p w14:paraId="73164714" w14:textId="5681950C" w:rsidR="00773C78" w:rsidRDefault="00773C78" w:rsidP="00314BAD">
            <w:pPr>
              <w:widowControl/>
              <w:tabs>
                <w:tab w:val="left" w:pos="360"/>
              </w:tabs>
              <w:spacing w:line="276" w:lineRule="auto"/>
              <w:jc w:val="both"/>
              <w:rPr>
                <w:rFonts w:ascii="Garamond" w:hAnsi="Garamond"/>
                <w:szCs w:val="24"/>
              </w:rPr>
            </w:pPr>
          </w:p>
        </w:tc>
      </w:tr>
    </w:tbl>
    <w:p w14:paraId="385837A1" w14:textId="2B5AFE65" w:rsidR="00951B93" w:rsidRDefault="00951B93" w:rsidP="00FD5220">
      <w:pPr>
        <w:widowControl/>
        <w:tabs>
          <w:tab w:val="left" w:pos="360"/>
        </w:tabs>
        <w:ind w:left="720"/>
        <w:jc w:val="both"/>
        <w:rPr>
          <w:rFonts w:ascii="Garamond" w:hAnsi="Garamond"/>
          <w:szCs w:val="24"/>
        </w:rPr>
      </w:pPr>
    </w:p>
    <w:p w14:paraId="5CDE398A" w14:textId="54523C99" w:rsidR="00951B93" w:rsidRDefault="00951B93" w:rsidP="00FD5220">
      <w:pPr>
        <w:widowControl/>
        <w:tabs>
          <w:tab w:val="left" w:pos="360"/>
        </w:tabs>
        <w:ind w:left="720"/>
        <w:jc w:val="both"/>
        <w:rPr>
          <w:rFonts w:ascii="Garamond" w:hAnsi="Garamond"/>
          <w:szCs w:val="24"/>
        </w:rPr>
      </w:pPr>
    </w:p>
    <w:p w14:paraId="71EB8EC6" w14:textId="77777777" w:rsidR="00951B93" w:rsidRPr="00480672" w:rsidRDefault="00951B93" w:rsidP="00FD5220">
      <w:pPr>
        <w:widowControl/>
        <w:tabs>
          <w:tab w:val="left" w:pos="360"/>
        </w:tabs>
        <w:ind w:left="720"/>
        <w:jc w:val="both"/>
        <w:rPr>
          <w:rFonts w:ascii="Garamond" w:hAnsi="Garamond"/>
          <w:b/>
          <w:szCs w:val="24"/>
        </w:rPr>
      </w:pPr>
    </w:p>
    <w:p w14:paraId="59B9CA00" w14:textId="77777777" w:rsidR="00FD5220" w:rsidRPr="00480672" w:rsidRDefault="00FD5220" w:rsidP="00FD5220">
      <w:pPr>
        <w:widowControl/>
        <w:tabs>
          <w:tab w:val="left" w:pos="360"/>
        </w:tabs>
        <w:jc w:val="both"/>
        <w:rPr>
          <w:rFonts w:ascii="Garamond" w:hAnsi="Garamond"/>
          <w:b/>
          <w:szCs w:val="24"/>
        </w:rPr>
      </w:pPr>
    </w:p>
    <w:p w14:paraId="2BFDE289" w14:textId="5F350D47" w:rsidR="005A0FC8" w:rsidRPr="00785B6A" w:rsidRDefault="00785B6A" w:rsidP="008413B2">
      <w:pPr>
        <w:widowControl/>
        <w:numPr>
          <w:ilvl w:val="2"/>
          <w:numId w:val="3"/>
        </w:numPr>
        <w:tabs>
          <w:tab w:val="left" w:pos="360"/>
        </w:tabs>
        <w:jc w:val="both"/>
        <w:rPr>
          <w:rFonts w:ascii="Garamond" w:hAnsi="Garamond"/>
          <w:szCs w:val="24"/>
        </w:rPr>
      </w:pPr>
      <w:r w:rsidRPr="00785B6A">
        <w:rPr>
          <w:rFonts w:ascii="Garamond" w:hAnsi="Garamond"/>
          <w:b/>
          <w:szCs w:val="24"/>
        </w:rPr>
        <w:t>RESERVED</w:t>
      </w:r>
    </w:p>
    <w:p w14:paraId="71405DB1" w14:textId="77777777" w:rsidR="00F655C2" w:rsidRPr="00480672" w:rsidRDefault="00F655C2" w:rsidP="00AF696A">
      <w:pPr>
        <w:widowControl/>
        <w:jc w:val="both"/>
        <w:rPr>
          <w:rFonts w:ascii="Garamond" w:hAnsi="Garamond"/>
          <w:szCs w:val="24"/>
        </w:rPr>
      </w:pPr>
    </w:p>
    <w:sectPr w:rsidR="00F655C2" w:rsidRPr="0048067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DC4528" w14:textId="77777777" w:rsidR="00FC2370" w:rsidRDefault="00FC2370" w:rsidP="0027575D">
      <w:r>
        <w:separator/>
      </w:r>
    </w:p>
  </w:endnote>
  <w:endnote w:type="continuationSeparator" w:id="0">
    <w:p w14:paraId="0E708178" w14:textId="77777777" w:rsidR="00FC2370" w:rsidRDefault="00FC2370" w:rsidP="0027575D">
      <w:r>
        <w:continuationSeparator/>
      </w:r>
    </w:p>
  </w:endnote>
  <w:endnote w:type="continuationNotice" w:id="1">
    <w:p w14:paraId="2950EE3C" w14:textId="77777777" w:rsidR="00FC2370" w:rsidRDefault="00FC23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Yu Mincho">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738912" w14:textId="77777777" w:rsidR="00FC2370" w:rsidRDefault="00FC2370" w:rsidP="0027575D">
      <w:r>
        <w:separator/>
      </w:r>
    </w:p>
  </w:footnote>
  <w:footnote w:type="continuationSeparator" w:id="0">
    <w:p w14:paraId="02A0A2AB" w14:textId="77777777" w:rsidR="00FC2370" w:rsidRDefault="00FC2370" w:rsidP="0027575D">
      <w:r>
        <w:continuationSeparator/>
      </w:r>
    </w:p>
  </w:footnote>
  <w:footnote w:type="continuationNotice" w:id="1">
    <w:p w14:paraId="2E65D4E5" w14:textId="77777777" w:rsidR="00FC2370" w:rsidRDefault="00FC237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6E340B"/>
    <w:multiLevelType w:val="multilevel"/>
    <w:tmpl w:val="7A2C5FB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8A1CAD"/>
    <w:multiLevelType w:val="hybridMultilevel"/>
    <w:tmpl w:val="5B623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C5BE7"/>
    <w:multiLevelType w:val="hybridMultilevel"/>
    <w:tmpl w:val="D6BC7F96"/>
    <w:lvl w:ilvl="0" w:tplc="F6E077A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63263EFE">
      <w:start w:val="1"/>
      <w:numFmt w:val="bullet"/>
      <w:lvlText w:val=""/>
      <w:lvlJc w:val="left"/>
      <w:pPr>
        <w:ind w:left="2160" w:hanging="360"/>
      </w:pPr>
      <w:rPr>
        <w:rFonts w:ascii="Symbol" w:hAnsi="Symbol" w:hint="default"/>
      </w:rPr>
    </w:lvl>
    <w:lvl w:ilvl="3" w:tplc="F77CD2FC">
      <w:start w:val="1"/>
      <w:numFmt w:val="bullet"/>
      <w:lvlText w:val=""/>
      <w:lvlJc w:val="left"/>
      <w:pPr>
        <w:ind w:left="2880" w:hanging="360"/>
      </w:pPr>
      <w:rPr>
        <w:rFonts w:ascii="Symbol" w:hAnsi="Symbol" w:hint="default"/>
      </w:rPr>
    </w:lvl>
    <w:lvl w:ilvl="4" w:tplc="AA9CB94C">
      <w:start w:val="1"/>
      <w:numFmt w:val="bullet"/>
      <w:lvlText w:val="o"/>
      <w:lvlJc w:val="left"/>
      <w:pPr>
        <w:ind w:left="3600" w:hanging="360"/>
      </w:pPr>
      <w:rPr>
        <w:rFonts w:ascii="Courier New" w:hAnsi="Courier New" w:hint="default"/>
      </w:rPr>
    </w:lvl>
    <w:lvl w:ilvl="5" w:tplc="458ED322">
      <w:start w:val="1"/>
      <w:numFmt w:val="bullet"/>
      <w:lvlText w:val=""/>
      <w:lvlJc w:val="left"/>
      <w:pPr>
        <w:ind w:left="4320" w:hanging="360"/>
      </w:pPr>
      <w:rPr>
        <w:rFonts w:ascii="Wingdings" w:hAnsi="Wingdings" w:hint="default"/>
      </w:rPr>
    </w:lvl>
    <w:lvl w:ilvl="6" w:tplc="40D0E2AE">
      <w:start w:val="1"/>
      <w:numFmt w:val="bullet"/>
      <w:lvlText w:val=""/>
      <w:lvlJc w:val="left"/>
      <w:pPr>
        <w:ind w:left="5040" w:hanging="360"/>
      </w:pPr>
      <w:rPr>
        <w:rFonts w:ascii="Symbol" w:hAnsi="Symbol" w:hint="default"/>
      </w:rPr>
    </w:lvl>
    <w:lvl w:ilvl="7" w:tplc="E5AECC8E">
      <w:start w:val="1"/>
      <w:numFmt w:val="bullet"/>
      <w:lvlText w:val="o"/>
      <w:lvlJc w:val="left"/>
      <w:pPr>
        <w:ind w:left="5760" w:hanging="360"/>
      </w:pPr>
      <w:rPr>
        <w:rFonts w:ascii="Courier New" w:hAnsi="Courier New" w:hint="default"/>
      </w:rPr>
    </w:lvl>
    <w:lvl w:ilvl="8" w:tplc="FFA62DC4">
      <w:start w:val="1"/>
      <w:numFmt w:val="bullet"/>
      <w:lvlText w:val=""/>
      <w:lvlJc w:val="left"/>
      <w:pPr>
        <w:ind w:left="6480" w:hanging="360"/>
      </w:pPr>
      <w:rPr>
        <w:rFonts w:ascii="Wingdings" w:hAnsi="Wingdings" w:hint="default"/>
      </w:rPr>
    </w:lvl>
  </w:abstractNum>
  <w:abstractNum w:abstractNumId="3" w15:restartNumberingAfterBreak="0">
    <w:nsid w:val="121A30C8"/>
    <w:multiLevelType w:val="hybridMultilevel"/>
    <w:tmpl w:val="5FD02942"/>
    <w:lvl w:ilvl="0" w:tplc="F6E077A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63263EFE">
      <w:start w:val="1"/>
      <w:numFmt w:val="bullet"/>
      <w:lvlText w:val=""/>
      <w:lvlJc w:val="left"/>
      <w:pPr>
        <w:ind w:left="2160" w:hanging="360"/>
      </w:pPr>
      <w:rPr>
        <w:rFonts w:ascii="Symbol" w:hAnsi="Symbol" w:hint="default"/>
      </w:rPr>
    </w:lvl>
    <w:lvl w:ilvl="3" w:tplc="F77CD2FC">
      <w:start w:val="1"/>
      <w:numFmt w:val="bullet"/>
      <w:lvlText w:val=""/>
      <w:lvlJc w:val="left"/>
      <w:pPr>
        <w:ind w:left="2880" w:hanging="360"/>
      </w:pPr>
      <w:rPr>
        <w:rFonts w:ascii="Symbol" w:hAnsi="Symbol" w:hint="default"/>
      </w:rPr>
    </w:lvl>
    <w:lvl w:ilvl="4" w:tplc="AA9CB94C">
      <w:start w:val="1"/>
      <w:numFmt w:val="bullet"/>
      <w:lvlText w:val="o"/>
      <w:lvlJc w:val="left"/>
      <w:pPr>
        <w:ind w:left="3600" w:hanging="360"/>
      </w:pPr>
      <w:rPr>
        <w:rFonts w:ascii="Courier New" w:hAnsi="Courier New" w:hint="default"/>
      </w:rPr>
    </w:lvl>
    <w:lvl w:ilvl="5" w:tplc="458ED322">
      <w:start w:val="1"/>
      <w:numFmt w:val="bullet"/>
      <w:lvlText w:val=""/>
      <w:lvlJc w:val="left"/>
      <w:pPr>
        <w:ind w:left="4320" w:hanging="360"/>
      </w:pPr>
      <w:rPr>
        <w:rFonts w:ascii="Wingdings" w:hAnsi="Wingdings" w:hint="default"/>
      </w:rPr>
    </w:lvl>
    <w:lvl w:ilvl="6" w:tplc="40D0E2AE">
      <w:start w:val="1"/>
      <w:numFmt w:val="bullet"/>
      <w:lvlText w:val=""/>
      <w:lvlJc w:val="left"/>
      <w:pPr>
        <w:ind w:left="5040" w:hanging="360"/>
      </w:pPr>
      <w:rPr>
        <w:rFonts w:ascii="Symbol" w:hAnsi="Symbol" w:hint="default"/>
      </w:rPr>
    </w:lvl>
    <w:lvl w:ilvl="7" w:tplc="E5AECC8E">
      <w:start w:val="1"/>
      <w:numFmt w:val="bullet"/>
      <w:lvlText w:val="o"/>
      <w:lvlJc w:val="left"/>
      <w:pPr>
        <w:ind w:left="5760" w:hanging="360"/>
      </w:pPr>
      <w:rPr>
        <w:rFonts w:ascii="Courier New" w:hAnsi="Courier New" w:hint="default"/>
      </w:rPr>
    </w:lvl>
    <w:lvl w:ilvl="8" w:tplc="FFA62DC4">
      <w:start w:val="1"/>
      <w:numFmt w:val="bullet"/>
      <w:lvlText w:val=""/>
      <w:lvlJc w:val="left"/>
      <w:pPr>
        <w:ind w:left="6480" w:hanging="360"/>
      </w:pPr>
      <w:rPr>
        <w:rFonts w:ascii="Wingdings" w:hAnsi="Wingdings" w:hint="default"/>
      </w:rPr>
    </w:lvl>
  </w:abstractNum>
  <w:abstractNum w:abstractNumId="4" w15:restartNumberingAfterBreak="0">
    <w:nsid w:val="13A71FE8"/>
    <w:multiLevelType w:val="hybridMultilevel"/>
    <w:tmpl w:val="46405B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C75182"/>
    <w:multiLevelType w:val="hybridMultilevel"/>
    <w:tmpl w:val="6E8C80BE"/>
    <w:lvl w:ilvl="0" w:tplc="A1C6908E">
      <w:start w:val="1"/>
      <w:numFmt w:val="bullet"/>
      <w:lvlText w:val=""/>
      <w:lvlJc w:val="left"/>
      <w:pPr>
        <w:ind w:left="720" w:hanging="360"/>
      </w:pPr>
      <w:rPr>
        <w:rFonts w:ascii="Symbol" w:hAnsi="Symbol" w:hint="default"/>
      </w:rPr>
    </w:lvl>
    <w:lvl w:ilvl="1" w:tplc="1228E416">
      <w:start w:val="1"/>
      <w:numFmt w:val="bullet"/>
      <w:lvlText w:val="o"/>
      <w:lvlJc w:val="left"/>
      <w:pPr>
        <w:ind w:left="1440" w:hanging="360"/>
      </w:pPr>
      <w:rPr>
        <w:rFonts w:ascii="Courier New" w:hAnsi="Courier New" w:hint="default"/>
      </w:rPr>
    </w:lvl>
    <w:lvl w:ilvl="2" w:tplc="B7B2BD52">
      <w:start w:val="1"/>
      <w:numFmt w:val="bullet"/>
      <w:lvlText w:val=""/>
      <w:lvlJc w:val="left"/>
      <w:pPr>
        <w:ind w:left="2160" w:hanging="360"/>
      </w:pPr>
      <w:rPr>
        <w:rFonts w:ascii="Wingdings" w:hAnsi="Wingdings" w:hint="default"/>
      </w:rPr>
    </w:lvl>
    <w:lvl w:ilvl="3" w:tplc="9A542AF6">
      <w:start w:val="1"/>
      <w:numFmt w:val="bullet"/>
      <w:lvlText w:val=""/>
      <w:lvlJc w:val="left"/>
      <w:pPr>
        <w:ind w:left="2880" w:hanging="360"/>
      </w:pPr>
      <w:rPr>
        <w:rFonts w:ascii="Symbol" w:hAnsi="Symbol" w:hint="default"/>
      </w:rPr>
    </w:lvl>
    <w:lvl w:ilvl="4" w:tplc="70363036">
      <w:start w:val="1"/>
      <w:numFmt w:val="bullet"/>
      <w:lvlText w:val="o"/>
      <w:lvlJc w:val="left"/>
      <w:pPr>
        <w:ind w:left="3600" w:hanging="360"/>
      </w:pPr>
      <w:rPr>
        <w:rFonts w:ascii="Courier New" w:hAnsi="Courier New" w:hint="default"/>
      </w:rPr>
    </w:lvl>
    <w:lvl w:ilvl="5" w:tplc="F8C8C75C">
      <w:start w:val="1"/>
      <w:numFmt w:val="bullet"/>
      <w:lvlText w:val=""/>
      <w:lvlJc w:val="left"/>
      <w:pPr>
        <w:ind w:left="4320" w:hanging="360"/>
      </w:pPr>
      <w:rPr>
        <w:rFonts w:ascii="Wingdings" w:hAnsi="Wingdings" w:hint="default"/>
      </w:rPr>
    </w:lvl>
    <w:lvl w:ilvl="6" w:tplc="AFCEF2CA">
      <w:start w:val="1"/>
      <w:numFmt w:val="bullet"/>
      <w:lvlText w:val=""/>
      <w:lvlJc w:val="left"/>
      <w:pPr>
        <w:ind w:left="5040" w:hanging="360"/>
      </w:pPr>
      <w:rPr>
        <w:rFonts w:ascii="Symbol" w:hAnsi="Symbol" w:hint="default"/>
      </w:rPr>
    </w:lvl>
    <w:lvl w:ilvl="7" w:tplc="F560E5E8">
      <w:start w:val="1"/>
      <w:numFmt w:val="bullet"/>
      <w:lvlText w:val="o"/>
      <w:lvlJc w:val="left"/>
      <w:pPr>
        <w:ind w:left="5760" w:hanging="360"/>
      </w:pPr>
      <w:rPr>
        <w:rFonts w:ascii="Courier New" w:hAnsi="Courier New" w:hint="default"/>
      </w:rPr>
    </w:lvl>
    <w:lvl w:ilvl="8" w:tplc="79E24E26">
      <w:start w:val="1"/>
      <w:numFmt w:val="bullet"/>
      <w:lvlText w:val=""/>
      <w:lvlJc w:val="left"/>
      <w:pPr>
        <w:ind w:left="6480" w:hanging="360"/>
      </w:pPr>
      <w:rPr>
        <w:rFonts w:ascii="Wingdings" w:hAnsi="Wingdings" w:hint="default"/>
      </w:rPr>
    </w:lvl>
  </w:abstractNum>
  <w:abstractNum w:abstractNumId="6" w15:restartNumberingAfterBreak="0">
    <w:nsid w:val="1E2D55E6"/>
    <w:multiLevelType w:val="hybridMultilevel"/>
    <w:tmpl w:val="47FC1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C10740"/>
    <w:multiLevelType w:val="hybridMultilevel"/>
    <w:tmpl w:val="840AF3DC"/>
    <w:lvl w:ilvl="0" w:tplc="F6E077A0">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63263EFE">
      <w:start w:val="1"/>
      <w:numFmt w:val="bullet"/>
      <w:lvlText w:val=""/>
      <w:lvlJc w:val="left"/>
      <w:pPr>
        <w:ind w:left="2160" w:hanging="360"/>
      </w:pPr>
      <w:rPr>
        <w:rFonts w:ascii="Symbol" w:hAnsi="Symbol" w:hint="default"/>
      </w:rPr>
    </w:lvl>
    <w:lvl w:ilvl="3" w:tplc="F77CD2FC">
      <w:start w:val="1"/>
      <w:numFmt w:val="bullet"/>
      <w:lvlText w:val=""/>
      <w:lvlJc w:val="left"/>
      <w:pPr>
        <w:ind w:left="2880" w:hanging="360"/>
      </w:pPr>
      <w:rPr>
        <w:rFonts w:ascii="Symbol" w:hAnsi="Symbol" w:hint="default"/>
      </w:rPr>
    </w:lvl>
    <w:lvl w:ilvl="4" w:tplc="AA9CB94C">
      <w:start w:val="1"/>
      <w:numFmt w:val="bullet"/>
      <w:lvlText w:val="o"/>
      <w:lvlJc w:val="left"/>
      <w:pPr>
        <w:ind w:left="3600" w:hanging="360"/>
      </w:pPr>
      <w:rPr>
        <w:rFonts w:ascii="Courier New" w:hAnsi="Courier New" w:hint="default"/>
      </w:rPr>
    </w:lvl>
    <w:lvl w:ilvl="5" w:tplc="458ED322">
      <w:start w:val="1"/>
      <w:numFmt w:val="bullet"/>
      <w:lvlText w:val=""/>
      <w:lvlJc w:val="left"/>
      <w:pPr>
        <w:ind w:left="4320" w:hanging="360"/>
      </w:pPr>
      <w:rPr>
        <w:rFonts w:ascii="Wingdings" w:hAnsi="Wingdings" w:hint="default"/>
      </w:rPr>
    </w:lvl>
    <w:lvl w:ilvl="6" w:tplc="40D0E2AE">
      <w:start w:val="1"/>
      <w:numFmt w:val="bullet"/>
      <w:lvlText w:val=""/>
      <w:lvlJc w:val="left"/>
      <w:pPr>
        <w:ind w:left="5040" w:hanging="360"/>
      </w:pPr>
      <w:rPr>
        <w:rFonts w:ascii="Symbol" w:hAnsi="Symbol" w:hint="default"/>
      </w:rPr>
    </w:lvl>
    <w:lvl w:ilvl="7" w:tplc="E5AECC8E">
      <w:start w:val="1"/>
      <w:numFmt w:val="bullet"/>
      <w:lvlText w:val="o"/>
      <w:lvlJc w:val="left"/>
      <w:pPr>
        <w:ind w:left="5760" w:hanging="360"/>
      </w:pPr>
      <w:rPr>
        <w:rFonts w:ascii="Courier New" w:hAnsi="Courier New" w:hint="default"/>
      </w:rPr>
    </w:lvl>
    <w:lvl w:ilvl="8" w:tplc="FFA62DC4">
      <w:start w:val="1"/>
      <w:numFmt w:val="bullet"/>
      <w:lvlText w:val=""/>
      <w:lvlJc w:val="left"/>
      <w:pPr>
        <w:ind w:left="6480" w:hanging="360"/>
      </w:pPr>
      <w:rPr>
        <w:rFonts w:ascii="Wingdings" w:hAnsi="Wingdings" w:hint="default"/>
      </w:rPr>
    </w:lvl>
  </w:abstractNum>
  <w:abstractNum w:abstractNumId="8" w15:restartNumberingAfterBreak="0">
    <w:nsid w:val="32E53CBE"/>
    <w:multiLevelType w:val="hybridMultilevel"/>
    <w:tmpl w:val="6EA42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84004D"/>
    <w:multiLevelType w:val="hybridMultilevel"/>
    <w:tmpl w:val="6EBC8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4A106C"/>
    <w:multiLevelType w:val="multilevel"/>
    <w:tmpl w:val="5A8C23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97B5098"/>
    <w:multiLevelType w:val="hybridMultilevel"/>
    <w:tmpl w:val="217E50B2"/>
    <w:lvl w:ilvl="0" w:tplc="4F0CCFA4">
      <w:start w:val="1"/>
      <w:numFmt w:val="bullet"/>
      <w:lvlText w:val=""/>
      <w:lvlJc w:val="left"/>
      <w:pPr>
        <w:ind w:left="720" w:hanging="360"/>
      </w:pPr>
      <w:rPr>
        <w:rFonts w:ascii="Symbol" w:hAnsi="Symbol" w:hint="default"/>
      </w:rPr>
    </w:lvl>
    <w:lvl w:ilvl="1" w:tplc="4BAC93D8">
      <w:start w:val="1"/>
      <w:numFmt w:val="bullet"/>
      <w:lvlText w:val="o"/>
      <w:lvlJc w:val="left"/>
      <w:pPr>
        <w:ind w:left="1440" w:hanging="360"/>
      </w:pPr>
      <w:rPr>
        <w:rFonts w:ascii="Courier New" w:hAnsi="Courier New" w:hint="default"/>
      </w:rPr>
    </w:lvl>
    <w:lvl w:ilvl="2" w:tplc="62467C34">
      <w:start w:val="1"/>
      <w:numFmt w:val="bullet"/>
      <w:lvlText w:val=""/>
      <w:lvlJc w:val="left"/>
      <w:pPr>
        <w:ind w:left="2160" w:hanging="360"/>
      </w:pPr>
      <w:rPr>
        <w:rFonts w:ascii="Wingdings" w:hAnsi="Wingdings" w:hint="default"/>
      </w:rPr>
    </w:lvl>
    <w:lvl w:ilvl="3" w:tplc="3D347B18">
      <w:start w:val="1"/>
      <w:numFmt w:val="bullet"/>
      <w:lvlText w:val=""/>
      <w:lvlJc w:val="left"/>
      <w:pPr>
        <w:ind w:left="2880" w:hanging="360"/>
      </w:pPr>
      <w:rPr>
        <w:rFonts w:ascii="Symbol" w:hAnsi="Symbol" w:hint="default"/>
      </w:rPr>
    </w:lvl>
    <w:lvl w:ilvl="4" w:tplc="EADA2E4E">
      <w:start w:val="1"/>
      <w:numFmt w:val="bullet"/>
      <w:lvlText w:val="o"/>
      <w:lvlJc w:val="left"/>
      <w:pPr>
        <w:ind w:left="3600" w:hanging="360"/>
      </w:pPr>
      <w:rPr>
        <w:rFonts w:ascii="Courier New" w:hAnsi="Courier New" w:hint="default"/>
      </w:rPr>
    </w:lvl>
    <w:lvl w:ilvl="5" w:tplc="BDCAA770">
      <w:start w:val="1"/>
      <w:numFmt w:val="bullet"/>
      <w:lvlText w:val=""/>
      <w:lvlJc w:val="left"/>
      <w:pPr>
        <w:ind w:left="4320" w:hanging="360"/>
      </w:pPr>
      <w:rPr>
        <w:rFonts w:ascii="Wingdings" w:hAnsi="Wingdings" w:hint="default"/>
      </w:rPr>
    </w:lvl>
    <w:lvl w:ilvl="6" w:tplc="14A69024">
      <w:start w:val="1"/>
      <w:numFmt w:val="bullet"/>
      <w:lvlText w:val=""/>
      <w:lvlJc w:val="left"/>
      <w:pPr>
        <w:ind w:left="5040" w:hanging="360"/>
      </w:pPr>
      <w:rPr>
        <w:rFonts w:ascii="Symbol" w:hAnsi="Symbol" w:hint="default"/>
      </w:rPr>
    </w:lvl>
    <w:lvl w:ilvl="7" w:tplc="37228D38">
      <w:start w:val="1"/>
      <w:numFmt w:val="bullet"/>
      <w:lvlText w:val="o"/>
      <w:lvlJc w:val="left"/>
      <w:pPr>
        <w:ind w:left="5760" w:hanging="360"/>
      </w:pPr>
      <w:rPr>
        <w:rFonts w:ascii="Courier New" w:hAnsi="Courier New" w:hint="default"/>
      </w:rPr>
    </w:lvl>
    <w:lvl w:ilvl="8" w:tplc="43989BC8">
      <w:start w:val="1"/>
      <w:numFmt w:val="bullet"/>
      <w:lvlText w:val=""/>
      <w:lvlJc w:val="left"/>
      <w:pPr>
        <w:ind w:left="6480" w:hanging="360"/>
      </w:pPr>
      <w:rPr>
        <w:rFonts w:ascii="Wingdings" w:hAnsi="Wingdings" w:hint="default"/>
      </w:rPr>
    </w:lvl>
  </w:abstractNum>
  <w:abstractNum w:abstractNumId="12" w15:restartNumberingAfterBreak="0">
    <w:nsid w:val="451E52C3"/>
    <w:multiLevelType w:val="hybridMultilevel"/>
    <w:tmpl w:val="ABE04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3B5499"/>
    <w:multiLevelType w:val="hybridMultilevel"/>
    <w:tmpl w:val="91A83E5A"/>
    <w:lvl w:ilvl="0" w:tplc="B0D8BDD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F9BEAE86">
      <w:start w:val="1"/>
      <w:numFmt w:val="bullet"/>
      <w:lvlText w:val=""/>
      <w:lvlJc w:val="left"/>
      <w:pPr>
        <w:ind w:left="2880" w:hanging="360"/>
      </w:pPr>
      <w:rPr>
        <w:rFonts w:ascii="Symbol" w:hAnsi="Symbol" w:hint="default"/>
      </w:rPr>
    </w:lvl>
    <w:lvl w:ilvl="4" w:tplc="D83609F2">
      <w:start w:val="1"/>
      <w:numFmt w:val="bullet"/>
      <w:lvlText w:val="o"/>
      <w:lvlJc w:val="left"/>
      <w:pPr>
        <w:ind w:left="3600" w:hanging="360"/>
      </w:pPr>
      <w:rPr>
        <w:rFonts w:ascii="Courier New" w:hAnsi="Courier New" w:hint="default"/>
      </w:rPr>
    </w:lvl>
    <w:lvl w:ilvl="5" w:tplc="CF768B18">
      <w:start w:val="1"/>
      <w:numFmt w:val="bullet"/>
      <w:lvlText w:val=""/>
      <w:lvlJc w:val="left"/>
      <w:pPr>
        <w:ind w:left="4320" w:hanging="360"/>
      </w:pPr>
      <w:rPr>
        <w:rFonts w:ascii="Wingdings" w:hAnsi="Wingdings" w:hint="default"/>
      </w:rPr>
    </w:lvl>
    <w:lvl w:ilvl="6" w:tplc="B1C44016">
      <w:start w:val="1"/>
      <w:numFmt w:val="bullet"/>
      <w:lvlText w:val=""/>
      <w:lvlJc w:val="left"/>
      <w:pPr>
        <w:ind w:left="5040" w:hanging="360"/>
      </w:pPr>
      <w:rPr>
        <w:rFonts w:ascii="Symbol" w:hAnsi="Symbol" w:hint="default"/>
      </w:rPr>
    </w:lvl>
    <w:lvl w:ilvl="7" w:tplc="161A531A">
      <w:start w:val="1"/>
      <w:numFmt w:val="bullet"/>
      <w:lvlText w:val="o"/>
      <w:lvlJc w:val="left"/>
      <w:pPr>
        <w:ind w:left="5760" w:hanging="360"/>
      </w:pPr>
      <w:rPr>
        <w:rFonts w:ascii="Courier New" w:hAnsi="Courier New" w:hint="default"/>
      </w:rPr>
    </w:lvl>
    <w:lvl w:ilvl="8" w:tplc="77846A0E">
      <w:start w:val="1"/>
      <w:numFmt w:val="bullet"/>
      <w:lvlText w:val=""/>
      <w:lvlJc w:val="left"/>
      <w:pPr>
        <w:ind w:left="6480" w:hanging="360"/>
      </w:pPr>
      <w:rPr>
        <w:rFonts w:ascii="Wingdings" w:hAnsi="Wingdings" w:hint="default"/>
      </w:rPr>
    </w:lvl>
  </w:abstractNum>
  <w:abstractNum w:abstractNumId="14"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5834471"/>
    <w:multiLevelType w:val="hybridMultilevel"/>
    <w:tmpl w:val="53E87D0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56AA0A42"/>
    <w:multiLevelType w:val="hybridMultilevel"/>
    <w:tmpl w:val="54583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596669DF"/>
    <w:multiLevelType w:val="hybridMultilevel"/>
    <w:tmpl w:val="232489E8"/>
    <w:lvl w:ilvl="0" w:tplc="B0D8BDD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CD860DDC">
      <w:start w:val="1"/>
      <w:numFmt w:val="bullet"/>
      <w:lvlText w:val=""/>
      <w:lvlJc w:val="left"/>
      <w:pPr>
        <w:ind w:left="2160" w:hanging="360"/>
      </w:pPr>
      <w:rPr>
        <w:rFonts w:ascii="Symbol" w:hAnsi="Symbol" w:hint="default"/>
      </w:rPr>
    </w:lvl>
    <w:lvl w:ilvl="3" w:tplc="F9BEAE86">
      <w:start w:val="1"/>
      <w:numFmt w:val="bullet"/>
      <w:lvlText w:val=""/>
      <w:lvlJc w:val="left"/>
      <w:pPr>
        <w:ind w:left="2880" w:hanging="360"/>
      </w:pPr>
      <w:rPr>
        <w:rFonts w:ascii="Symbol" w:hAnsi="Symbol" w:hint="default"/>
      </w:rPr>
    </w:lvl>
    <w:lvl w:ilvl="4" w:tplc="D83609F2">
      <w:start w:val="1"/>
      <w:numFmt w:val="bullet"/>
      <w:lvlText w:val="o"/>
      <w:lvlJc w:val="left"/>
      <w:pPr>
        <w:ind w:left="3600" w:hanging="360"/>
      </w:pPr>
      <w:rPr>
        <w:rFonts w:ascii="Courier New" w:hAnsi="Courier New" w:hint="default"/>
      </w:rPr>
    </w:lvl>
    <w:lvl w:ilvl="5" w:tplc="CF768B18">
      <w:start w:val="1"/>
      <w:numFmt w:val="bullet"/>
      <w:lvlText w:val=""/>
      <w:lvlJc w:val="left"/>
      <w:pPr>
        <w:ind w:left="4320" w:hanging="360"/>
      </w:pPr>
      <w:rPr>
        <w:rFonts w:ascii="Wingdings" w:hAnsi="Wingdings" w:hint="default"/>
      </w:rPr>
    </w:lvl>
    <w:lvl w:ilvl="6" w:tplc="B1C44016">
      <w:start w:val="1"/>
      <w:numFmt w:val="bullet"/>
      <w:lvlText w:val=""/>
      <w:lvlJc w:val="left"/>
      <w:pPr>
        <w:ind w:left="5040" w:hanging="360"/>
      </w:pPr>
      <w:rPr>
        <w:rFonts w:ascii="Symbol" w:hAnsi="Symbol" w:hint="default"/>
      </w:rPr>
    </w:lvl>
    <w:lvl w:ilvl="7" w:tplc="161A531A">
      <w:start w:val="1"/>
      <w:numFmt w:val="bullet"/>
      <w:lvlText w:val="o"/>
      <w:lvlJc w:val="left"/>
      <w:pPr>
        <w:ind w:left="5760" w:hanging="360"/>
      </w:pPr>
      <w:rPr>
        <w:rFonts w:ascii="Courier New" w:hAnsi="Courier New" w:hint="default"/>
      </w:rPr>
    </w:lvl>
    <w:lvl w:ilvl="8" w:tplc="77846A0E">
      <w:start w:val="1"/>
      <w:numFmt w:val="bullet"/>
      <w:lvlText w:val=""/>
      <w:lvlJc w:val="left"/>
      <w:pPr>
        <w:ind w:left="6480" w:hanging="360"/>
      </w:pPr>
      <w:rPr>
        <w:rFonts w:ascii="Wingdings" w:hAnsi="Wingdings" w:hint="default"/>
      </w:rPr>
    </w:lvl>
  </w:abstractNum>
  <w:abstractNum w:abstractNumId="19"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63D361DA"/>
    <w:multiLevelType w:val="hybridMultilevel"/>
    <w:tmpl w:val="B62E9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32810FB"/>
    <w:multiLevelType w:val="hybridMultilevel"/>
    <w:tmpl w:val="FFFFFFFF"/>
    <w:lvl w:ilvl="0" w:tplc="3ACE49BA">
      <w:start w:val="1"/>
      <w:numFmt w:val="bullet"/>
      <w:lvlText w:val=""/>
      <w:lvlJc w:val="left"/>
      <w:pPr>
        <w:ind w:left="720" w:hanging="360"/>
      </w:pPr>
      <w:rPr>
        <w:rFonts w:ascii="Symbol" w:hAnsi="Symbol" w:hint="default"/>
      </w:rPr>
    </w:lvl>
    <w:lvl w:ilvl="1" w:tplc="CD6C3D62">
      <w:start w:val="1"/>
      <w:numFmt w:val="bullet"/>
      <w:lvlText w:val="o"/>
      <w:lvlJc w:val="left"/>
      <w:pPr>
        <w:ind w:left="1440" w:hanging="360"/>
      </w:pPr>
      <w:rPr>
        <w:rFonts w:ascii="Courier New" w:hAnsi="Courier New" w:hint="default"/>
      </w:rPr>
    </w:lvl>
    <w:lvl w:ilvl="2" w:tplc="67A0C3C4">
      <w:start w:val="1"/>
      <w:numFmt w:val="bullet"/>
      <w:lvlText w:val=""/>
      <w:lvlJc w:val="left"/>
      <w:pPr>
        <w:ind w:left="2160" w:hanging="360"/>
      </w:pPr>
      <w:rPr>
        <w:rFonts w:ascii="Wingdings" w:hAnsi="Wingdings" w:hint="default"/>
      </w:rPr>
    </w:lvl>
    <w:lvl w:ilvl="3" w:tplc="B30C52DC">
      <w:start w:val="1"/>
      <w:numFmt w:val="bullet"/>
      <w:lvlText w:val=""/>
      <w:lvlJc w:val="left"/>
      <w:pPr>
        <w:ind w:left="2880" w:hanging="360"/>
      </w:pPr>
      <w:rPr>
        <w:rFonts w:ascii="Symbol" w:hAnsi="Symbol" w:hint="default"/>
      </w:rPr>
    </w:lvl>
    <w:lvl w:ilvl="4" w:tplc="10E44076">
      <w:start w:val="1"/>
      <w:numFmt w:val="bullet"/>
      <w:lvlText w:val="o"/>
      <w:lvlJc w:val="left"/>
      <w:pPr>
        <w:ind w:left="3600" w:hanging="360"/>
      </w:pPr>
      <w:rPr>
        <w:rFonts w:ascii="Courier New" w:hAnsi="Courier New" w:hint="default"/>
      </w:rPr>
    </w:lvl>
    <w:lvl w:ilvl="5" w:tplc="4536BD5E">
      <w:start w:val="1"/>
      <w:numFmt w:val="bullet"/>
      <w:lvlText w:val=""/>
      <w:lvlJc w:val="left"/>
      <w:pPr>
        <w:ind w:left="4320" w:hanging="360"/>
      </w:pPr>
      <w:rPr>
        <w:rFonts w:ascii="Wingdings" w:hAnsi="Wingdings" w:hint="default"/>
      </w:rPr>
    </w:lvl>
    <w:lvl w:ilvl="6" w:tplc="45E01150">
      <w:start w:val="1"/>
      <w:numFmt w:val="bullet"/>
      <w:lvlText w:val=""/>
      <w:lvlJc w:val="left"/>
      <w:pPr>
        <w:ind w:left="5040" w:hanging="360"/>
      </w:pPr>
      <w:rPr>
        <w:rFonts w:ascii="Symbol" w:hAnsi="Symbol" w:hint="default"/>
      </w:rPr>
    </w:lvl>
    <w:lvl w:ilvl="7" w:tplc="8B525732">
      <w:start w:val="1"/>
      <w:numFmt w:val="bullet"/>
      <w:lvlText w:val="o"/>
      <w:lvlJc w:val="left"/>
      <w:pPr>
        <w:ind w:left="5760" w:hanging="360"/>
      </w:pPr>
      <w:rPr>
        <w:rFonts w:ascii="Courier New" w:hAnsi="Courier New" w:hint="default"/>
      </w:rPr>
    </w:lvl>
    <w:lvl w:ilvl="8" w:tplc="73F4C650">
      <w:start w:val="1"/>
      <w:numFmt w:val="bullet"/>
      <w:lvlText w:val=""/>
      <w:lvlJc w:val="left"/>
      <w:pPr>
        <w:ind w:left="6480" w:hanging="360"/>
      </w:pPr>
      <w:rPr>
        <w:rFonts w:ascii="Wingdings" w:hAnsi="Wingdings" w:hint="default"/>
      </w:rPr>
    </w:lvl>
  </w:abstractNum>
  <w:abstractNum w:abstractNumId="22" w15:restartNumberingAfterBreak="0">
    <w:nsid w:val="7A1D6CFB"/>
    <w:multiLevelType w:val="hybridMultilevel"/>
    <w:tmpl w:val="4978E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9"/>
  </w:num>
  <w:num w:numId="3">
    <w:abstractNumId w:val="17"/>
  </w:num>
  <w:num w:numId="4">
    <w:abstractNumId w:val="14"/>
  </w:num>
  <w:num w:numId="5">
    <w:abstractNumId w:val="15"/>
  </w:num>
  <w:num w:numId="6">
    <w:abstractNumId w:val="6"/>
  </w:num>
  <w:num w:numId="7">
    <w:abstractNumId w:val="21"/>
  </w:num>
  <w:num w:numId="8">
    <w:abstractNumId w:val="11"/>
  </w:num>
  <w:num w:numId="9">
    <w:abstractNumId w:val="18"/>
  </w:num>
  <w:num w:numId="10">
    <w:abstractNumId w:val="2"/>
  </w:num>
  <w:num w:numId="11">
    <w:abstractNumId w:val="20"/>
  </w:num>
  <w:num w:numId="12">
    <w:abstractNumId w:val="12"/>
  </w:num>
  <w:num w:numId="13">
    <w:abstractNumId w:val="8"/>
  </w:num>
  <w:num w:numId="14">
    <w:abstractNumId w:val="22"/>
  </w:num>
  <w:num w:numId="15">
    <w:abstractNumId w:val="16"/>
  </w:num>
  <w:num w:numId="16">
    <w:abstractNumId w:val="4"/>
  </w:num>
  <w:num w:numId="17">
    <w:abstractNumId w:val="1"/>
  </w:num>
  <w:num w:numId="18">
    <w:abstractNumId w:val="9"/>
  </w:num>
  <w:num w:numId="19">
    <w:abstractNumId w:val="3"/>
  </w:num>
  <w:num w:numId="20">
    <w:abstractNumId w:val="7"/>
  </w:num>
  <w:num w:numId="21">
    <w:abstractNumId w:val="13"/>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Duncan Adlem">
    <w15:presenceInfo w15:providerId="AD" w15:userId="S::duncan@waldale.com::d936fb02-fe99-45d6-be51-3d36bdc2d021"/>
  </w15:person>
  <w15:person w15:author="Katharine Barondeau">
    <w15:presenceInfo w15:providerId="AD" w15:userId="S::kbarondeau@wihgroup.com::526e3920-38b2-433d-88f3-d9d9451fd1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079A"/>
    <w:rsid w:val="00000858"/>
    <w:rsid w:val="000008D4"/>
    <w:rsid w:val="00000B63"/>
    <w:rsid w:val="00001D9C"/>
    <w:rsid w:val="00002603"/>
    <w:rsid w:val="0000263A"/>
    <w:rsid w:val="00002A60"/>
    <w:rsid w:val="00002E7F"/>
    <w:rsid w:val="000033E9"/>
    <w:rsid w:val="00003646"/>
    <w:rsid w:val="000036C5"/>
    <w:rsid w:val="00003B92"/>
    <w:rsid w:val="00003F21"/>
    <w:rsid w:val="0000447A"/>
    <w:rsid w:val="0000489E"/>
    <w:rsid w:val="00004C82"/>
    <w:rsid w:val="00006578"/>
    <w:rsid w:val="0000708C"/>
    <w:rsid w:val="00007C45"/>
    <w:rsid w:val="00007DF9"/>
    <w:rsid w:val="0001000A"/>
    <w:rsid w:val="000101F7"/>
    <w:rsid w:val="0001145E"/>
    <w:rsid w:val="0001169D"/>
    <w:rsid w:val="00012335"/>
    <w:rsid w:val="00012CBC"/>
    <w:rsid w:val="00012EFF"/>
    <w:rsid w:val="000133B1"/>
    <w:rsid w:val="000137F5"/>
    <w:rsid w:val="00013849"/>
    <w:rsid w:val="00013966"/>
    <w:rsid w:val="00013E20"/>
    <w:rsid w:val="00014E9D"/>
    <w:rsid w:val="00014F20"/>
    <w:rsid w:val="000153CE"/>
    <w:rsid w:val="00015546"/>
    <w:rsid w:val="000155CF"/>
    <w:rsid w:val="00016819"/>
    <w:rsid w:val="00016EFD"/>
    <w:rsid w:val="00020173"/>
    <w:rsid w:val="0002022D"/>
    <w:rsid w:val="000207A2"/>
    <w:rsid w:val="00021000"/>
    <w:rsid w:val="000212DD"/>
    <w:rsid w:val="00021E7E"/>
    <w:rsid w:val="00021FDC"/>
    <w:rsid w:val="00022B05"/>
    <w:rsid w:val="00023A80"/>
    <w:rsid w:val="00023DF1"/>
    <w:rsid w:val="00024CB8"/>
    <w:rsid w:val="00024F2B"/>
    <w:rsid w:val="000253C9"/>
    <w:rsid w:val="0002543F"/>
    <w:rsid w:val="00025762"/>
    <w:rsid w:val="00025E65"/>
    <w:rsid w:val="00025F44"/>
    <w:rsid w:val="00027876"/>
    <w:rsid w:val="0003057F"/>
    <w:rsid w:val="00030628"/>
    <w:rsid w:val="0003176E"/>
    <w:rsid w:val="000319E2"/>
    <w:rsid w:val="00032D77"/>
    <w:rsid w:val="0003334F"/>
    <w:rsid w:val="00033A87"/>
    <w:rsid w:val="00033F09"/>
    <w:rsid w:val="0003463B"/>
    <w:rsid w:val="0003480E"/>
    <w:rsid w:val="00034E0E"/>
    <w:rsid w:val="000355FE"/>
    <w:rsid w:val="0003788A"/>
    <w:rsid w:val="00037AED"/>
    <w:rsid w:val="00040A45"/>
    <w:rsid w:val="00040A7D"/>
    <w:rsid w:val="00040FB1"/>
    <w:rsid w:val="0004144C"/>
    <w:rsid w:val="00041501"/>
    <w:rsid w:val="0004159B"/>
    <w:rsid w:val="00041DE9"/>
    <w:rsid w:val="00042264"/>
    <w:rsid w:val="00042367"/>
    <w:rsid w:val="00042447"/>
    <w:rsid w:val="00043F4A"/>
    <w:rsid w:val="00045DAB"/>
    <w:rsid w:val="00046578"/>
    <w:rsid w:val="00046742"/>
    <w:rsid w:val="00046F39"/>
    <w:rsid w:val="00050CE7"/>
    <w:rsid w:val="000511A3"/>
    <w:rsid w:val="0005154B"/>
    <w:rsid w:val="000517E3"/>
    <w:rsid w:val="00052268"/>
    <w:rsid w:val="000524EB"/>
    <w:rsid w:val="0005336C"/>
    <w:rsid w:val="000537A8"/>
    <w:rsid w:val="00053CF2"/>
    <w:rsid w:val="00053DBD"/>
    <w:rsid w:val="00054115"/>
    <w:rsid w:val="0005462C"/>
    <w:rsid w:val="00054768"/>
    <w:rsid w:val="00054782"/>
    <w:rsid w:val="000547FA"/>
    <w:rsid w:val="00054B4E"/>
    <w:rsid w:val="0005524E"/>
    <w:rsid w:val="00056828"/>
    <w:rsid w:val="00056FE1"/>
    <w:rsid w:val="00057386"/>
    <w:rsid w:val="00057740"/>
    <w:rsid w:val="00057998"/>
    <w:rsid w:val="00057A08"/>
    <w:rsid w:val="00057AE0"/>
    <w:rsid w:val="00057EF9"/>
    <w:rsid w:val="00060036"/>
    <w:rsid w:val="000604C3"/>
    <w:rsid w:val="00060C8C"/>
    <w:rsid w:val="00061137"/>
    <w:rsid w:val="000616E3"/>
    <w:rsid w:val="0006173B"/>
    <w:rsid w:val="00061EBD"/>
    <w:rsid w:val="000620A1"/>
    <w:rsid w:val="00062CB0"/>
    <w:rsid w:val="00063C18"/>
    <w:rsid w:val="00063CF5"/>
    <w:rsid w:val="00064ABD"/>
    <w:rsid w:val="00064E91"/>
    <w:rsid w:val="00066084"/>
    <w:rsid w:val="0006656F"/>
    <w:rsid w:val="0006685B"/>
    <w:rsid w:val="00066992"/>
    <w:rsid w:val="00066A53"/>
    <w:rsid w:val="00066F28"/>
    <w:rsid w:val="00066FD4"/>
    <w:rsid w:val="0006768B"/>
    <w:rsid w:val="00070003"/>
    <w:rsid w:val="000707D6"/>
    <w:rsid w:val="00070A77"/>
    <w:rsid w:val="0007282A"/>
    <w:rsid w:val="00072EA0"/>
    <w:rsid w:val="00073819"/>
    <w:rsid w:val="00074020"/>
    <w:rsid w:val="000740D1"/>
    <w:rsid w:val="0007410A"/>
    <w:rsid w:val="00074B1B"/>
    <w:rsid w:val="000755A7"/>
    <w:rsid w:val="0007646A"/>
    <w:rsid w:val="00076B85"/>
    <w:rsid w:val="00076EF9"/>
    <w:rsid w:val="000774F3"/>
    <w:rsid w:val="00077AAA"/>
    <w:rsid w:val="00077C78"/>
    <w:rsid w:val="00080177"/>
    <w:rsid w:val="00080712"/>
    <w:rsid w:val="0008080D"/>
    <w:rsid w:val="00080B29"/>
    <w:rsid w:val="00080B5B"/>
    <w:rsid w:val="00081191"/>
    <w:rsid w:val="00081228"/>
    <w:rsid w:val="00082425"/>
    <w:rsid w:val="00083827"/>
    <w:rsid w:val="00083E08"/>
    <w:rsid w:val="00084514"/>
    <w:rsid w:val="0008462C"/>
    <w:rsid w:val="00084824"/>
    <w:rsid w:val="00084CCB"/>
    <w:rsid w:val="0008575B"/>
    <w:rsid w:val="00085A44"/>
    <w:rsid w:val="00085DE7"/>
    <w:rsid w:val="0008607D"/>
    <w:rsid w:val="00086461"/>
    <w:rsid w:val="0008659F"/>
    <w:rsid w:val="00087005"/>
    <w:rsid w:val="00087C7C"/>
    <w:rsid w:val="00087C8F"/>
    <w:rsid w:val="00087DBA"/>
    <w:rsid w:val="00090F25"/>
    <w:rsid w:val="0009140A"/>
    <w:rsid w:val="0009183E"/>
    <w:rsid w:val="00091BD7"/>
    <w:rsid w:val="00091E3D"/>
    <w:rsid w:val="00091F7B"/>
    <w:rsid w:val="000932FB"/>
    <w:rsid w:val="00093742"/>
    <w:rsid w:val="00094624"/>
    <w:rsid w:val="0009502C"/>
    <w:rsid w:val="000954FE"/>
    <w:rsid w:val="0009558B"/>
    <w:rsid w:val="00095855"/>
    <w:rsid w:val="000958E7"/>
    <w:rsid w:val="00095E30"/>
    <w:rsid w:val="000967BF"/>
    <w:rsid w:val="00096D83"/>
    <w:rsid w:val="00096F7E"/>
    <w:rsid w:val="00097953"/>
    <w:rsid w:val="00097D4A"/>
    <w:rsid w:val="000A07B2"/>
    <w:rsid w:val="000A0A0F"/>
    <w:rsid w:val="000A10EE"/>
    <w:rsid w:val="000A171F"/>
    <w:rsid w:val="000A1895"/>
    <w:rsid w:val="000A2346"/>
    <w:rsid w:val="000A267A"/>
    <w:rsid w:val="000A283F"/>
    <w:rsid w:val="000A2EBF"/>
    <w:rsid w:val="000A363D"/>
    <w:rsid w:val="000A3A09"/>
    <w:rsid w:val="000A453D"/>
    <w:rsid w:val="000A47FD"/>
    <w:rsid w:val="000A4D45"/>
    <w:rsid w:val="000A6547"/>
    <w:rsid w:val="000A68B5"/>
    <w:rsid w:val="000A6E34"/>
    <w:rsid w:val="000A714C"/>
    <w:rsid w:val="000A7275"/>
    <w:rsid w:val="000A75EF"/>
    <w:rsid w:val="000A7E85"/>
    <w:rsid w:val="000B0137"/>
    <w:rsid w:val="000B0CD4"/>
    <w:rsid w:val="000B13D0"/>
    <w:rsid w:val="000B1BB6"/>
    <w:rsid w:val="000B2E8C"/>
    <w:rsid w:val="000B38A9"/>
    <w:rsid w:val="000B3BAD"/>
    <w:rsid w:val="000B3C7E"/>
    <w:rsid w:val="000B4611"/>
    <w:rsid w:val="000B4AE5"/>
    <w:rsid w:val="000B4BE8"/>
    <w:rsid w:val="000B5C69"/>
    <w:rsid w:val="000B5F3F"/>
    <w:rsid w:val="000B658D"/>
    <w:rsid w:val="000B6BE5"/>
    <w:rsid w:val="000B6C1E"/>
    <w:rsid w:val="000B730B"/>
    <w:rsid w:val="000B7BF5"/>
    <w:rsid w:val="000C071D"/>
    <w:rsid w:val="000C094C"/>
    <w:rsid w:val="000C0B95"/>
    <w:rsid w:val="000C0C99"/>
    <w:rsid w:val="000C180F"/>
    <w:rsid w:val="000C18C6"/>
    <w:rsid w:val="000C1A4F"/>
    <w:rsid w:val="000C1E3A"/>
    <w:rsid w:val="000C4285"/>
    <w:rsid w:val="000C5525"/>
    <w:rsid w:val="000C58F4"/>
    <w:rsid w:val="000C5EDB"/>
    <w:rsid w:val="000C6C37"/>
    <w:rsid w:val="000C6DD8"/>
    <w:rsid w:val="000C763D"/>
    <w:rsid w:val="000C7879"/>
    <w:rsid w:val="000D0378"/>
    <w:rsid w:val="000D17BD"/>
    <w:rsid w:val="000D235F"/>
    <w:rsid w:val="000D3079"/>
    <w:rsid w:val="000D376F"/>
    <w:rsid w:val="000D44AE"/>
    <w:rsid w:val="000D4A12"/>
    <w:rsid w:val="000D4F75"/>
    <w:rsid w:val="000D52E3"/>
    <w:rsid w:val="000D547F"/>
    <w:rsid w:val="000D5E8D"/>
    <w:rsid w:val="000D6686"/>
    <w:rsid w:val="000D7CE7"/>
    <w:rsid w:val="000E0694"/>
    <w:rsid w:val="000E0B93"/>
    <w:rsid w:val="000E1EF8"/>
    <w:rsid w:val="000E298F"/>
    <w:rsid w:val="000E3C8F"/>
    <w:rsid w:val="000E40D7"/>
    <w:rsid w:val="000E4A0A"/>
    <w:rsid w:val="000E65BC"/>
    <w:rsid w:val="000E7081"/>
    <w:rsid w:val="000E7B04"/>
    <w:rsid w:val="000E7F78"/>
    <w:rsid w:val="000F038D"/>
    <w:rsid w:val="000F0700"/>
    <w:rsid w:val="000F0C49"/>
    <w:rsid w:val="000F1921"/>
    <w:rsid w:val="000F2E00"/>
    <w:rsid w:val="000F2EFD"/>
    <w:rsid w:val="000F3381"/>
    <w:rsid w:val="000F33E0"/>
    <w:rsid w:val="000F3E5A"/>
    <w:rsid w:val="000F3F63"/>
    <w:rsid w:val="000F4B06"/>
    <w:rsid w:val="000F4C3C"/>
    <w:rsid w:val="000F5A05"/>
    <w:rsid w:val="000F67D7"/>
    <w:rsid w:val="000F6E04"/>
    <w:rsid w:val="000F7364"/>
    <w:rsid w:val="000F73AC"/>
    <w:rsid w:val="000F7F4C"/>
    <w:rsid w:val="001004AF"/>
    <w:rsid w:val="00100EA2"/>
    <w:rsid w:val="001010C6"/>
    <w:rsid w:val="00102B55"/>
    <w:rsid w:val="00102BB3"/>
    <w:rsid w:val="001039AC"/>
    <w:rsid w:val="00103CA6"/>
    <w:rsid w:val="0010450F"/>
    <w:rsid w:val="00104A6B"/>
    <w:rsid w:val="00105377"/>
    <w:rsid w:val="00105957"/>
    <w:rsid w:val="00105F2D"/>
    <w:rsid w:val="00106803"/>
    <w:rsid w:val="00106CE4"/>
    <w:rsid w:val="00106E57"/>
    <w:rsid w:val="001107EE"/>
    <w:rsid w:val="00110827"/>
    <w:rsid w:val="001108C7"/>
    <w:rsid w:val="001112CA"/>
    <w:rsid w:val="001118EC"/>
    <w:rsid w:val="00111A1A"/>
    <w:rsid w:val="00111C1D"/>
    <w:rsid w:val="00111CAB"/>
    <w:rsid w:val="001122BD"/>
    <w:rsid w:val="00112866"/>
    <w:rsid w:val="00112AF6"/>
    <w:rsid w:val="00112E25"/>
    <w:rsid w:val="00113414"/>
    <w:rsid w:val="0011345F"/>
    <w:rsid w:val="00113695"/>
    <w:rsid w:val="00113B59"/>
    <w:rsid w:val="001145BB"/>
    <w:rsid w:val="00114E7C"/>
    <w:rsid w:val="00115860"/>
    <w:rsid w:val="00115D0B"/>
    <w:rsid w:val="001165E1"/>
    <w:rsid w:val="001168B7"/>
    <w:rsid w:val="001169FF"/>
    <w:rsid w:val="001172AB"/>
    <w:rsid w:val="00117414"/>
    <w:rsid w:val="00117B88"/>
    <w:rsid w:val="001200DD"/>
    <w:rsid w:val="00120159"/>
    <w:rsid w:val="00120351"/>
    <w:rsid w:val="00120FD4"/>
    <w:rsid w:val="00121057"/>
    <w:rsid w:val="00121DBB"/>
    <w:rsid w:val="00121DD6"/>
    <w:rsid w:val="00122932"/>
    <w:rsid w:val="00122A07"/>
    <w:rsid w:val="00122BE5"/>
    <w:rsid w:val="00123F50"/>
    <w:rsid w:val="00124A50"/>
    <w:rsid w:val="00124A73"/>
    <w:rsid w:val="00125193"/>
    <w:rsid w:val="001251A8"/>
    <w:rsid w:val="001251D7"/>
    <w:rsid w:val="00125759"/>
    <w:rsid w:val="001259E0"/>
    <w:rsid w:val="00125BC3"/>
    <w:rsid w:val="00126640"/>
    <w:rsid w:val="0012664B"/>
    <w:rsid w:val="00126F70"/>
    <w:rsid w:val="00127321"/>
    <w:rsid w:val="0012776E"/>
    <w:rsid w:val="00127BF7"/>
    <w:rsid w:val="0013035A"/>
    <w:rsid w:val="0013071E"/>
    <w:rsid w:val="00131A31"/>
    <w:rsid w:val="00132A09"/>
    <w:rsid w:val="00133684"/>
    <w:rsid w:val="001337AE"/>
    <w:rsid w:val="00133951"/>
    <w:rsid w:val="00133B9C"/>
    <w:rsid w:val="001343D1"/>
    <w:rsid w:val="001348CB"/>
    <w:rsid w:val="00135625"/>
    <w:rsid w:val="00135D65"/>
    <w:rsid w:val="00135EF0"/>
    <w:rsid w:val="001360B9"/>
    <w:rsid w:val="001367EF"/>
    <w:rsid w:val="00136F56"/>
    <w:rsid w:val="00137289"/>
    <w:rsid w:val="00137699"/>
    <w:rsid w:val="0014003B"/>
    <w:rsid w:val="00140309"/>
    <w:rsid w:val="0014108B"/>
    <w:rsid w:val="001412E0"/>
    <w:rsid w:val="00141B94"/>
    <w:rsid w:val="00141D01"/>
    <w:rsid w:val="00141E9E"/>
    <w:rsid w:val="00142CC5"/>
    <w:rsid w:val="00142F1E"/>
    <w:rsid w:val="001431AD"/>
    <w:rsid w:val="00143572"/>
    <w:rsid w:val="001439DB"/>
    <w:rsid w:val="00143BDA"/>
    <w:rsid w:val="00143F6E"/>
    <w:rsid w:val="001440D4"/>
    <w:rsid w:val="001444EC"/>
    <w:rsid w:val="001446AA"/>
    <w:rsid w:val="00146B7E"/>
    <w:rsid w:val="001472AA"/>
    <w:rsid w:val="00147A1E"/>
    <w:rsid w:val="00147E09"/>
    <w:rsid w:val="00150F44"/>
    <w:rsid w:val="001512BB"/>
    <w:rsid w:val="00151C49"/>
    <w:rsid w:val="0015200E"/>
    <w:rsid w:val="00153C62"/>
    <w:rsid w:val="0015452F"/>
    <w:rsid w:val="00154ED0"/>
    <w:rsid w:val="00155306"/>
    <w:rsid w:val="00155A46"/>
    <w:rsid w:val="0015618E"/>
    <w:rsid w:val="001563AA"/>
    <w:rsid w:val="00156496"/>
    <w:rsid w:val="001568BD"/>
    <w:rsid w:val="00156E76"/>
    <w:rsid w:val="00157B17"/>
    <w:rsid w:val="00157C59"/>
    <w:rsid w:val="00157D04"/>
    <w:rsid w:val="00160236"/>
    <w:rsid w:val="00161506"/>
    <w:rsid w:val="001618EC"/>
    <w:rsid w:val="0016226D"/>
    <w:rsid w:val="00162C05"/>
    <w:rsid w:val="0016590B"/>
    <w:rsid w:val="00165FEB"/>
    <w:rsid w:val="00167859"/>
    <w:rsid w:val="00170194"/>
    <w:rsid w:val="0017024E"/>
    <w:rsid w:val="00170421"/>
    <w:rsid w:val="00170730"/>
    <w:rsid w:val="00170A01"/>
    <w:rsid w:val="00170F71"/>
    <w:rsid w:val="001713BE"/>
    <w:rsid w:val="001719DB"/>
    <w:rsid w:val="00171B97"/>
    <w:rsid w:val="00171DAD"/>
    <w:rsid w:val="00172572"/>
    <w:rsid w:val="00172CA9"/>
    <w:rsid w:val="001730BD"/>
    <w:rsid w:val="00173926"/>
    <w:rsid w:val="00173B3A"/>
    <w:rsid w:val="00173F32"/>
    <w:rsid w:val="00173FCD"/>
    <w:rsid w:val="00174169"/>
    <w:rsid w:val="00174793"/>
    <w:rsid w:val="00174B4C"/>
    <w:rsid w:val="0017561A"/>
    <w:rsid w:val="00175A4F"/>
    <w:rsid w:val="00176528"/>
    <w:rsid w:val="00176B83"/>
    <w:rsid w:val="00177194"/>
    <w:rsid w:val="001775B6"/>
    <w:rsid w:val="001776D2"/>
    <w:rsid w:val="001779B3"/>
    <w:rsid w:val="00177E98"/>
    <w:rsid w:val="001803C3"/>
    <w:rsid w:val="00180412"/>
    <w:rsid w:val="0018164D"/>
    <w:rsid w:val="00181E02"/>
    <w:rsid w:val="00181FA7"/>
    <w:rsid w:val="00182E82"/>
    <w:rsid w:val="00183545"/>
    <w:rsid w:val="00183AAB"/>
    <w:rsid w:val="00183BCC"/>
    <w:rsid w:val="00183DBF"/>
    <w:rsid w:val="00184674"/>
    <w:rsid w:val="00184F2A"/>
    <w:rsid w:val="00185102"/>
    <w:rsid w:val="0018651D"/>
    <w:rsid w:val="0018690C"/>
    <w:rsid w:val="00186F63"/>
    <w:rsid w:val="00187679"/>
    <w:rsid w:val="00187C41"/>
    <w:rsid w:val="00187F7B"/>
    <w:rsid w:val="00190807"/>
    <w:rsid w:val="00190891"/>
    <w:rsid w:val="00191184"/>
    <w:rsid w:val="00191A26"/>
    <w:rsid w:val="00191E7D"/>
    <w:rsid w:val="001920F4"/>
    <w:rsid w:val="001922B1"/>
    <w:rsid w:val="001924E6"/>
    <w:rsid w:val="0019252E"/>
    <w:rsid w:val="0019283A"/>
    <w:rsid w:val="00192C8D"/>
    <w:rsid w:val="001936D0"/>
    <w:rsid w:val="00193B8F"/>
    <w:rsid w:val="00193C35"/>
    <w:rsid w:val="0019406F"/>
    <w:rsid w:val="001947C0"/>
    <w:rsid w:val="00194A27"/>
    <w:rsid w:val="00194D07"/>
    <w:rsid w:val="00196168"/>
    <w:rsid w:val="001965B9"/>
    <w:rsid w:val="001969FF"/>
    <w:rsid w:val="00197B86"/>
    <w:rsid w:val="001A0110"/>
    <w:rsid w:val="001A05B8"/>
    <w:rsid w:val="001A0C57"/>
    <w:rsid w:val="001A10A0"/>
    <w:rsid w:val="001A1704"/>
    <w:rsid w:val="001A1872"/>
    <w:rsid w:val="001A1A95"/>
    <w:rsid w:val="001A208E"/>
    <w:rsid w:val="001A2ACD"/>
    <w:rsid w:val="001A2D96"/>
    <w:rsid w:val="001A2E72"/>
    <w:rsid w:val="001A3B6F"/>
    <w:rsid w:val="001A3BDC"/>
    <w:rsid w:val="001A43BB"/>
    <w:rsid w:val="001A4B41"/>
    <w:rsid w:val="001A4B5E"/>
    <w:rsid w:val="001A57EA"/>
    <w:rsid w:val="001A68C3"/>
    <w:rsid w:val="001A725C"/>
    <w:rsid w:val="001A74E2"/>
    <w:rsid w:val="001A78E8"/>
    <w:rsid w:val="001A7E50"/>
    <w:rsid w:val="001A7FAC"/>
    <w:rsid w:val="001B0109"/>
    <w:rsid w:val="001B025B"/>
    <w:rsid w:val="001B0764"/>
    <w:rsid w:val="001B1C9A"/>
    <w:rsid w:val="001B3174"/>
    <w:rsid w:val="001B3992"/>
    <w:rsid w:val="001B3B3A"/>
    <w:rsid w:val="001B4215"/>
    <w:rsid w:val="001B4AC8"/>
    <w:rsid w:val="001B524A"/>
    <w:rsid w:val="001B551F"/>
    <w:rsid w:val="001B554E"/>
    <w:rsid w:val="001B7219"/>
    <w:rsid w:val="001B7DCD"/>
    <w:rsid w:val="001C137A"/>
    <w:rsid w:val="001C16E9"/>
    <w:rsid w:val="001C1762"/>
    <w:rsid w:val="001C1854"/>
    <w:rsid w:val="001C1B9E"/>
    <w:rsid w:val="001C219A"/>
    <w:rsid w:val="001C24D3"/>
    <w:rsid w:val="001C3162"/>
    <w:rsid w:val="001C35FD"/>
    <w:rsid w:val="001C3BBF"/>
    <w:rsid w:val="001C3D98"/>
    <w:rsid w:val="001C405E"/>
    <w:rsid w:val="001C438D"/>
    <w:rsid w:val="001C44D0"/>
    <w:rsid w:val="001C492A"/>
    <w:rsid w:val="001C4A5A"/>
    <w:rsid w:val="001C58B2"/>
    <w:rsid w:val="001C6AC1"/>
    <w:rsid w:val="001D079C"/>
    <w:rsid w:val="001D07AF"/>
    <w:rsid w:val="001D1487"/>
    <w:rsid w:val="001D1A78"/>
    <w:rsid w:val="001D24E9"/>
    <w:rsid w:val="001D2D46"/>
    <w:rsid w:val="001D3460"/>
    <w:rsid w:val="001D4536"/>
    <w:rsid w:val="001D4F8C"/>
    <w:rsid w:val="001D568D"/>
    <w:rsid w:val="001D56C2"/>
    <w:rsid w:val="001D638E"/>
    <w:rsid w:val="001D6F95"/>
    <w:rsid w:val="001D7962"/>
    <w:rsid w:val="001D7DC1"/>
    <w:rsid w:val="001E1F57"/>
    <w:rsid w:val="001E29F0"/>
    <w:rsid w:val="001E2A88"/>
    <w:rsid w:val="001E47CD"/>
    <w:rsid w:val="001E4DB8"/>
    <w:rsid w:val="001E53FD"/>
    <w:rsid w:val="001E560E"/>
    <w:rsid w:val="001E5702"/>
    <w:rsid w:val="001E5AAE"/>
    <w:rsid w:val="001E5EDC"/>
    <w:rsid w:val="001E5FF0"/>
    <w:rsid w:val="001E6161"/>
    <w:rsid w:val="001E63DB"/>
    <w:rsid w:val="001E69D4"/>
    <w:rsid w:val="001E72DA"/>
    <w:rsid w:val="001E7D87"/>
    <w:rsid w:val="001F0306"/>
    <w:rsid w:val="001F0BF4"/>
    <w:rsid w:val="001F0D6C"/>
    <w:rsid w:val="001F0EEC"/>
    <w:rsid w:val="001F0F81"/>
    <w:rsid w:val="001F0FA7"/>
    <w:rsid w:val="001F1F18"/>
    <w:rsid w:val="001F323C"/>
    <w:rsid w:val="001F35C3"/>
    <w:rsid w:val="001F4C17"/>
    <w:rsid w:val="001F4ED9"/>
    <w:rsid w:val="001F5721"/>
    <w:rsid w:val="001F5E96"/>
    <w:rsid w:val="001F5F16"/>
    <w:rsid w:val="001F5F7F"/>
    <w:rsid w:val="001F7706"/>
    <w:rsid w:val="001F78C8"/>
    <w:rsid w:val="001F7B15"/>
    <w:rsid w:val="002009BF"/>
    <w:rsid w:val="00200C29"/>
    <w:rsid w:val="00201E2A"/>
    <w:rsid w:val="00201F4E"/>
    <w:rsid w:val="002036BB"/>
    <w:rsid w:val="0020386A"/>
    <w:rsid w:val="00203D6A"/>
    <w:rsid w:val="00204240"/>
    <w:rsid w:val="00204367"/>
    <w:rsid w:val="00204526"/>
    <w:rsid w:val="00204786"/>
    <w:rsid w:val="00204D1F"/>
    <w:rsid w:val="00206676"/>
    <w:rsid w:val="00207F7D"/>
    <w:rsid w:val="002109BD"/>
    <w:rsid w:val="00211691"/>
    <w:rsid w:val="00212D22"/>
    <w:rsid w:val="00213071"/>
    <w:rsid w:val="00213838"/>
    <w:rsid w:val="002141DF"/>
    <w:rsid w:val="0021466F"/>
    <w:rsid w:val="00214C4E"/>
    <w:rsid w:val="002169AA"/>
    <w:rsid w:val="00216BEC"/>
    <w:rsid w:val="00217960"/>
    <w:rsid w:val="00220EEA"/>
    <w:rsid w:val="00220F9B"/>
    <w:rsid w:val="002210C1"/>
    <w:rsid w:val="0022116D"/>
    <w:rsid w:val="002217FD"/>
    <w:rsid w:val="002219D4"/>
    <w:rsid w:val="00221C69"/>
    <w:rsid w:val="002221E0"/>
    <w:rsid w:val="002221E9"/>
    <w:rsid w:val="002221FA"/>
    <w:rsid w:val="00222506"/>
    <w:rsid w:val="0022257D"/>
    <w:rsid w:val="00222965"/>
    <w:rsid w:val="00222B32"/>
    <w:rsid w:val="00222E4C"/>
    <w:rsid w:val="00223558"/>
    <w:rsid w:val="00223C96"/>
    <w:rsid w:val="002246A0"/>
    <w:rsid w:val="00224B80"/>
    <w:rsid w:val="00224BB6"/>
    <w:rsid w:val="00224BC7"/>
    <w:rsid w:val="002254AE"/>
    <w:rsid w:val="002255A3"/>
    <w:rsid w:val="00226A7F"/>
    <w:rsid w:val="00227C90"/>
    <w:rsid w:val="002309FB"/>
    <w:rsid w:val="00230F3C"/>
    <w:rsid w:val="0023197A"/>
    <w:rsid w:val="00231A4E"/>
    <w:rsid w:val="00231F0C"/>
    <w:rsid w:val="002324C7"/>
    <w:rsid w:val="0023271D"/>
    <w:rsid w:val="002328FA"/>
    <w:rsid w:val="002342E2"/>
    <w:rsid w:val="002358D0"/>
    <w:rsid w:val="002359D2"/>
    <w:rsid w:val="00235A18"/>
    <w:rsid w:val="00235CED"/>
    <w:rsid w:val="002365EE"/>
    <w:rsid w:val="00236FEB"/>
    <w:rsid w:val="00237894"/>
    <w:rsid w:val="00237BAE"/>
    <w:rsid w:val="00237BC7"/>
    <w:rsid w:val="00240608"/>
    <w:rsid w:val="00240EDC"/>
    <w:rsid w:val="00241E64"/>
    <w:rsid w:val="00241EAE"/>
    <w:rsid w:val="002427C7"/>
    <w:rsid w:val="002428F0"/>
    <w:rsid w:val="00244459"/>
    <w:rsid w:val="00244A1E"/>
    <w:rsid w:val="00244A8B"/>
    <w:rsid w:val="00244DD3"/>
    <w:rsid w:val="00245D52"/>
    <w:rsid w:val="0024635C"/>
    <w:rsid w:val="0024671A"/>
    <w:rsid w:val="002468B4"/>
    <w:rsid w:val="00247945"/>
    <w:rsid w:val="00250575"/>
    <w:rsid w:val="00250D79"/>
    <w:rsid w:val="00250F4A"/>
    <w:rsid w:val="002519A8"/>
    <w:rsid w:val="00251A44"/>
    <w:rsid w:val="00251FF8"/>
    <w:rsid w:val="0025303C"/>
    <w:rsid w:val="00253057"/>
    <w:rsid w:val="00253ABD"/>
    <w:rsid w:val="00253F20"/>
    <w:rsid w:val="002542E6"/>
    <w:rsid w:val="0025534D"/>
    <w:rsid w:val="002554CE"/>
    <w:rsid w:val="00255F80"/>
    <w:rsid w:val="00256596"/>
    <w:rsid w:val="002568A2"/>
    <w:rsid w:val="00256C71"/>
    <w:rsid w:val="00257180"/>
    <w:rsid w:val="00260470"/>
    <w:rsid w:val="002606A7"/>
    <w:rsid w:val="00260725"/>
    <w:rsid w:val="0026099F"/>
    <w:rsid w:val="00261834"/>
    <w:rsid w:val="00261FEE"/>
    <w:rsid w:val="002620BA"/>
    <w:rsid w:val="002624FD"/>
    <w:rsid w:val="00262E88"/>
    <w:rsid w:val="00262F67"/>
    <w:rsid w:val="00262F9C"/>
    <w:rsid w:val="00262FF0"/>
    <w:rsid w:val="0026327B"/>
    <w:rsid w:val="00264325"/>
    <w:rsid w:val="002646D2"/>
    <w:rsid w:val="00264B4D"/>
    <w:rsid w:val="00264B67"/>
    <w:rsid w:val="00264ED2"/>
    <w:rsid w:val="00265B32"/>
    <w:rsid w:val="00266157"/>
    <w:rsid w:val="00266787"/>
    <w:rsid w:val="002669DA"/>
    <w:rsid w:val="00266B6C"/>
    <w:rsid w:val="00266E03"/>
    <w:rsid w:val="002679DA"/>
    <w:rsid w:val="00270348"/>
    <w:rsid w:val="00270673"/>
    <w:rsid w:val="00270D06"/>
    <w:rsid w:val="00270F63"/>
    <w:rsid w:val="0027122B"/>
    <w:rsid w:val="002722E4"/>
    <w:rsid w:val="00272828"/>
    <w:rsid w:val="0027347C"/>
    <w:rsid w:val="002737F2"/>
    <w:rsid w:val="002741C1"/>
    <w:rsid w:val="002743BA"/>
    <w:rsid w:val="002754B6"/>
    <w:rsid w:val="00275721"/>
    <w:rsid w:val="0027575D"/>
    <w:rsid w:val="00276261"/>
    <w:rsid w:val="002764E3"/>
    <w:rsid w:val="002767DB"/>
    <w:rsid w:val="002775F3"/>
    <w:rsid w:val="00280385"/>
    <w:rsid w:val="00281809"/>
    <w:rsid w:val="002819B1"/>
    <w:rsid w:val="00282114"/>
    <w:rsid w:val="00282643"/>
    <w:rsid w:val="0028274A"/>
    <w:rsid w:val="00282DD0"/>
    <w:rsid w:val="00283727"/>
    <w:rsid w:val="00283C1F"/>
    <w:rsid w:val="00285305"/>
    <w:rsid w:val="0028589A"/>
    <w:rsid w:val="002859A9"/>
    <w:rsid w:val="00286671"/>
    <w:rsid w:val="00290BE3"/>
    <w:rsid w:val="00290C23"/>
    <w:rsid w:val="00290DD0"/>
    <w:rsid w:val="0029111D"/>
    <w:rsid w:val="00291E8B"/>
    <w:rsid w:val="002921D3"/>
    <w:rsid w:val="00292DFB"/>
    <w:rsid w:val="00292FB3"/>
    <w:rsid w:val="002945C8"/>
    <w:rsid w:val="00294698"/>
    <w:rsid w:val="00294D01"/>
    <w:rsid w:val="002952F5"/>
    <w:rsid w:val="002954EF"/>
    <w:rsid w:val="00295F58"/>
    <w:rsid w:val="002960D5"/>
    <w:rsid w:val="0029665F"/>
    <w:rsid w:val="002969EF"/>
    <w:rsid w:val="00296EF1"/>
    <w:rsid w:val="00296F53"/>
    <w:rsid w:val="002A0EAD"/>
    <w:rsid w:val="002A18CB"/>
    <w:rsid w:val="002A2001"/>
    <w:rsid w:val="002A2BB2"/>
    <w:rsid w:val="002A2CD5"/>
    <w:rsid w:val="002A3970"/>
    <w:rsid w:val="002A39A3"/>
    <w:rsid w:val="002A57F6"/>
    <w:rsid w:val="002A5807"/>
    <w:rsid w:val="002A6C53"/>
    <w:rsid w:val="002A6CB4"/>
    <w:rsid w:val="002A757E"/>
    <w:rsid w:val="002A7609"/>
    <w:rsid w:val="002B03A5"/>
    <w:rsid w:val="002B1458"/>
    <w:rsid w:val="002B185F"/>
    <w:rsid w:val="002B2356"/>
    <w:rsid w:val="002B24CB"/>
    <w:rsid w:val="002B24FF"/>
    <w:rsid w:val="002B3344"/>
    <w:rsid w:val="002B3A36"/>
    <w:rsid w:val="002B3E4D"/>
    <w:rsid w:val="002B415C"/>
    <w:rsid w:val="002B47D4"/>
    <w:rsid w:val="002B5419"/>
    <w:rsid w:val="002B5CAA"/>
    <w:rsid w:val="002B61D5"/>
    <w:rsid w:val="002B716B"/>
    <w:rsid w:val="002B73CA"/>
    <w:rsid w:val="002B76DE"/>
    <w:rsid w:val="002B78B1"/>
    <w:rsid w:val="002C00E2"/>
    <w:rsid w:val="002C0CE8"/>
    <w:rsid w:val="002C0D75"/>
    <w:rsid w:val="002C0F5B"/>
    <w:rsid w:val="002C1341"/>
    <w:rsid w:val="002C234A"/>
    <w:rsid w:val="002C362D"/>
    <w:rsid w:val="002C3689"/>
    <w:rsid w:val="002C3B00"/>
    <w:rsid w:val="002C461A"/>
    <w:rsid w:val="002C4C17"/>
    <w:rsid w:val="002C544F"/>
    <w:rsid w:val="002C5559"/>
    <w:rsid w:val="002C56DB"/>
    <w:rsid w:val="002C5FAB"/>
    <w:rsid w:val="002C6B91"/>
    <w:rsid w:val="002C6E57"/>
    <w:rsid w:val="002C70B3"/>
    <w:rsid w:val="002C71BA"/>
    <w:rsid w:val="002C73E8"/>
    <w:rsid w:val="002C74D7"/>
    <w:rsid w:val="002C770B"/>
    <w:rsid w:val="002C784C"/>
    <w:rsid w:val="002C7FF5"/>
    <w:rsid w:val="002D0D69"/>
    <w:rsid w:val="002D0ED2"/>
    <w:rsid w:val="002D1F19"/>
    <w:rsid w:val="002D21E3"/>
    <w:rsid w:val="002D244E"/>
    <w:rsid w:val="002D2591"/>
    <w:rsid w:val="002D2BBE"/>
    <w:rsid w:val="002D2F8B"/>
    <w:rsid w:val="002D30B5"/>
    <w:rsid w:val="002D44BB"/>
    <w:rsid w:val="002D4DF8"/>
    <w:rsid w:val="002D5D5B"/>
    <w:rsid w:val="002D674B"/>
    <w:rsid w:val="002D6BD6"/>
    <w:rsid w:val="002D6E2C"/>
    <w:rsid w:val="002D7336"/>
    <w:rsid w:val="002D74FC"/>
    <w:rsid w:val="002D7B08"/>
    <w:rsid w:val="002E0C55"/>
    <w:rsid w:val="002E101E"/>
    <w:rsid w:val="002E10A8"/>
    <w:rsid w:val="002E1701"/>
    <w:rsid w:val="002E17B3"/>
    <w:rsid w:val="002E1E3B"/>
    <w:rsid w:val="002E2277"/>
    <w:rsid w:val="002E2CE1"/>
    <w:rsid w:val="002E2EFB"/>
    <w:rsid w:val="002E3557"/>
    <w:rsid w:val="002E3648"/>
    <w:rsid w:val="002E38AE"/>
    <w:rsid w:val="002E42B7"/>
    <w:rsid w:val="002E436D"/>
    <w:rsid w:val="002E46DC"/>
    <w:rsid w:val="002E4DF5"/>
    <w:rsid w:val="002E6CFA"/>
    <w:rsid w:val="002E6EF6"/>
    <w:rsid w:val="002E72F8"/>
    <w:rsid w:val="002E77EA"/>
    <w:rsid w:val="002F0EC0"/>
    <w:rsid w:val="002F1616"/>
    <w:rsid w:val="002F1BD7"/>
    <w:rsid w:val="002F24D8"/>
    <w:rsid w:val="002F2D26"/>
    <w:rsid w:val="002F35EB"/>
    <w:rsid w:val="002F4408"/>
    <w:rsid w:val="002F4FD0"/>
    <w:rsid w:val="002F510B"/>
    <w:rsid w:val="002F517E"/>
    <w:rsid w:val="002F586A"/>
    <w:rsid w:val="002F5A28"/>
    <w:rsid w:val="002F5BBB"/>
    <w:rsid w:val="002F5EFD"/>
    <w:rsid w:val="002F6B1D"/>
    <w:rsid w:val="002F7C4B"/>
    <w:rsid w:val="0030162F"/>
    <w:rsid w:val="00301A7F"/>
    <w:rsid w:val="0030299C"/>
    <w:rsid w:val="00302A58"/>
    <w:rsid w:val="00304325"/>
    <w:rsid w:val="00304942"/>
    <w:rsid w:val="00304B0A"/>
    <w:rsid w:val="003056B1"/>
    <w:rsid w:val="00306B09"/>
    <w:rsid w:val="0030726E"/>
    <w:rsid w:val="00307ED6"/>
    <w:rsid w:val="003105A9"/>
    <w:rsid w:val="003108FE"/>
    <w:rsid w:val="00310F23"/>
    <w:rsid w:val="003111AF"/>
    <w:rsid w:val="003117CA"/>
    <w:rsid w:val="00313985"/>
    <w:rsid w:val="00313DB5"/>
    <w:rsid w:val="00313E69"/>
    <w:rsid w:val="003145E3"/>
    <w:rsid w:val="00314897"/>
    <w:rsid w:val="00314BAD"/>
    <w:rsid w:val="00314C71"/>
    <w:rsid w:val="00315684"/>
    <w:rsid w:val="003162D8"/>
    <w:rsid w:val="0032070E"/>
    <w:rsid w:val="00320F63"/>
    <w:rsid w:val="00321A9D"/>
    <w:rsid w:val="003225FE"/>
    <w:rsid w:val="00322B23"/>
    <w:rsid w:val="00322CFA"/>
    <w:rsid w:val="00323710"/>
    <w:rsid w:val="0032379C"/>
    <w:rsid w:val="00323CD0"/>
    <w:rsid w:val="00323ECC"/>
    <w:rsid w:val="00323FCE"/>
    <w:rsid w:val="003246C0"/>
    <w:rsid w:val="003249EB"/>
    <w:rsid w:val="00324EAD"/>
    <w:rsid w:val="0032554B"/>
    <w:rsid w:val="00325B2B"/>
    <w:rsid w:val="00325F91"/>
    <w:rsid w:val="0032664D"/>
    <w:rsid w:val="003301FB"/>
    <w:rsid w:val="00330751"/>
    <w:rsid w:val="00330B66"/>
    <w:rsid w:val="00331A9A"/>
    <w:rsid w:val="00331BE4"/>
    <w:rsid w:val="00332069"/>
    <w:rsid w:val="00332677"/>
    <w:rsid w:val="0033286F"/>
    <w:rsid w:val="00334CC7"/>
    <w:rsid w:val="003360E4"/>
    <w:rsid w:val="0033692A"/>
    <w:rsid w:val="00337F6B"/>
    <w:rsid w:val="00337FF5"/>
    <w:rsid w:val="00340D4D"/>
    <w:rsid w:val="003411EA"/>
    <w:rsid w:val="00341340"/>
    <w:rsid w:val="00341BFD"/>
    <w:rsid w:val="00342642"/>
    <w:rsid w:val="00342BB0"/>
    <w:rsid w:val="00342D4F"/>
    <w:rsid w:val="003431C7"/>
    <w:rsid w:val="0034354A"/>
    <w:rsid w:val="00343D8E"/>
    <w:rsid w:val="00344571"/>
    <w:rsid w:val="003445C1"/>
    <w:rsid w:val="00344712"/>
    <w:rsid w:val="00344E08"/>
    <w:rsid w:val="003457BC"/>
    <w:rsid w:val="003461E5"/>
    <w:rsid w:val="0034631C"/>
    <w:rsid w:val="00347001"/>
    <w:rsid w:val="00347232"/>
    <w:rsid w:val="0034792C"/>
    <w:rsid w:val="00347EAF"/>
    <w:rsid w:val="003512B1"/>
    <w:rsid w:val="00351FBE"/>
    <w:rsid w:val="003528C0"/>
    <w:rsid w:val="003529F4"/>
    <w:rsid w:val="00352B3A"/>
    <w:rsid w:val="00353AF2"/>
    <w:rsid w:val="00353E74"/>
    <w:rsid w:val="00354106"/>
    <w:rsid w:val="00354CCA"/>
    <w:rsid w:val="0035540D"/>
    <w:rsid w:val="003554FD"/>
    <w:rsid w:val="00355A42"/>
    <w:rsid w:val="00355C8A"/>
    <w:rsid w:val="00356C2E"/>
    <w:rsid w:val="00357134"/>
    <w:rsid w:val="00357175"/>
    <w:rsid w:val="00357BE0"/>
    <w:rsid w:val="00357C6D"/>
    <w:rsid w:val="00357E28"/>
    <w:rsid w:val="00357FE4"/>
    <w:rsid w:val="00360065"/>
    <w:rsid w:val="00360F2E"/>
    <w:rsid w:val="00361D26"/>
    <w:rsid w:val="00361E62"/>
    <w:rsid w:val="0036206F"/>
    <w:rsid w:val="0036348A"/>
    <w:rsid w:val="00364C42"/>
    <w:rsid w:val="0036537A"/>
    <w:rsid w:val="00365A56"/>
    <w:rsid w:val="003660AA"/>
    <w:rsid w:val="00366C2A"/>
    <w:rsid w:val="00366F57"/>
    <w:rsid w:val="003673F1"/>
    <w:rsid w:val="00367609"/>
    <w:rsid w:val="00367F74"/>
    <w:rsid w:val="00370866"/>
    <w:rsid w:val="0037153A"/>
    <w:rsid w:val="0037247A"/>
    <w:rsid w:val="00372F79"/>
    <w:rsid w:val="00373E8D"/>
    <w:rsid w:val="00373EBB"/>
    <w:rsid w:val="00374D88"/>
    <w:rsid w:val="003751AB"/>
    <w:rsid w:val="003751EB"/>
    <w:rsid w:val="00375D08"/>
    <w:rsid w:val="00375E3A"/>
    <w:rsid w:val="00376477"/>
    <w:rsid w:val="003768C4"/>
    <w:rsid w:val="00376AC9"/>
    <w:rsid w:val="00376D22"/>
    <w:rsid w:val="0037758A"/>
    <w:rsid w:val="0037772F"/>
    <w:rsid w:val="00377DF8"/>
    <w:rsid w:val="00380359"/>
    <w:rsid w:val="003810A6"/>
    <w:rsid w:val="00381699"/>
    <w:rsid w:val="00381FC3"/>
    <w:rsid w:val="00382BA9"/>
    <w:rsid w:val="00382C0B"/>
    <w:rsid w:val="003830BD"/>
    <w:rsid w:val="003855FF"/>
    <w:rsid w:val="00385E04"/>
    <w:rsid w:val="003860A6"/>
    <w:rsid w:val="0038622E"/>
    <w:rsid w:val="00387AC7"/>
    <w:rsid w:val="00387CD7"/>
    <w:rsid w:val="003901B7"/>
    <w:rsid w:val="003902EF"/>
    <w:rsid w:val="003910EE"/>
    <w:rsid w:val="00392085"/>
    <w:rsid w:val="003923EA"/>
    <w:rsid w:val="0039263B"/>
    <w:rsid w:val="00392B47"/>
    <w:rsid w:val="00393876"/>
    <w:rsid w:val="00393BDF"/>
    <w:rsid w:val="0039581D"/>
    <w:rsid w:val="00395B2B"/>
    <w:rsid w:val="003960EF"/>
    <w:rsid w:val="0039644C"/>
    <w:rsid w:val="003968C5"/>
    <w:rsid w:val="003973DD"/>
    <w:rsid w:val="0039786C"/>
    <w:rsid w:val="00397EB5"/>
    <w:rsid w:val="003A0379"/>
    <w:rsid w:val="003A1D84"/>
    <w:rsid w:val="003A2336"/>
    <w:rsid w:val="003A235C"/>
    <w:rsid w:val="003A2604"/>
    <w:rsid w:val="003A2B6B"/>
    <w:rsid w:val="003A3091"/>
    <w:rsid w:val="003A385A"/>
    <w:rsid w:val="003A48BD"/>
    <w:rsid w:val="003A529E"/>
    <w:rsid w:val="003A594C"/>
    <w:rsid w:val="003A5FE6"/>
    <w:rsid w:val="003A6394"/>
    <w:rsid w:val="003A697A"/>
    <w:rsid w:val="003A6AC5"/>
    <w:rsid w:val="003A70EA"/>
    <w:rsid w:val="003A7216"/>
    <w:rsid w:val="003A77A1"/>
    <w:rsid w:val="003B0574"/>
    <w:rsid w:val="003B073F"/>
    <w:rsid w:val="003B0B34"/>
    <w:rsid w:val="003B0D6D"/>
    <w:rsid w:val="003B14DB"/>
    <w:rsid w:val="003B2537"/>
    <w:rsid w:val="003B28B9"/>
    <w:rsid w:val="003B3156"/>
    <w:rsid w:val="003B360D"/>
    <w:rsid w:val="003B3D32"/>
    <w:rsid w:val="003B3F71"/>
    <w:rsid w:val="003B4090"/>
    <w:rsid w:val="003B438E"/>
    <w:rsid w:val="003B4CFD"/>
    <w:rsid w:val="003B4E0F"/>
    <w:rsid w:val="003B4F13"/>
    <w:rsid w:val="003B5487"/>
    <w:rsid w:val="003B5E5C"/>
    <w:rsid w:val="003B6016"/>
    <w:rsid w:val="003B6B31"/>
    <w:rsid w:val="003B71B7"/>
    <w:rsid w:val="003B7A2F"/>
    <w:rsid w:val="003C0319"/>
    <w:rsid w:val="003C1A10"/>
    <w:rsid w:val="003C1A27"/>
    <w:rsid w:val="003C2DCF"/>
    <w:rsid w:val="003C2FA6"/>
    <w:rsid w:val="003C2FE8"/>
    <w:rsid w:val="003C2FFF"/>
    <w:rsid w:val="003C308C"/>
    <w:rsid w:val="003C34CA"/>
    <w:rsid w:val="003C4E5A"/>
    <w:rsid w:val="003C51F5"/>
    <w:rsid w:val="003C5458"/>
    <w:rsid w:val="003C5838"/>
    <w:rsid w:val="003C5EFD"/>
    <w:rsid w:val="003C6D02"/>
    <w:rsid w:val="003D031F"/>
    <w:rsid w:val="003D058D"/>
    <w:rsid w:val="003D1836"/>
    <w:rsid w:val="003D2058"/>
    <w:rsid w:val="003D21A4"/>
    <w:rsid w:val="003D21CE"/>
    <w:rsid w:val="003D2583"/>
    <w:rsid w:val="003D33E0"/>
    <w:rsid w:val="003D39D7"/>
    <w:rsid w:val="003D3AFA"/>
    <w:rsid w:val="003D437E"/>
    <w:rsid w:val="003D464C"/>
    <w:rsid w:val="003D48BE"/>
    <w:rsid w:val="003D4A98"/>
    <w:rsid w:val="003D4AC3"/>
    <w:rsid w:val="003D5201"/>
    <w:rsid w:val="003D53C8"/>
    <w:rsid w:val="003D577A"/>
    <w:rsid w:val="003D67C8"/>
    <w:rsid w:val="003D70F6"/>
    <w:rsid w:val="003D731A"/>
    <w:rsid w:val="003E057A"/>
    <w:rsid w:val="003E14B7"/>
    <w:rsid w:val="003E2336"/>
    <w:rsid w:val="003E2351"/>
    <w:rsid w:val="003E24A6"/>
    <w:rsid w:val="003E3240"/>
    <w:rsid w:val="003E3572"/>
    <w:rsid w:val="003E3709"/>
    <w:rsid w:val="003E5362"/>
    <w:rsid w:val="003E56B0"/>
    <w:rsid w:val="003E5BA4"/>
    <w:rsid w:val="003E64AB"/>
    <w:rsid w:val="003E690C"/>
    <w:rsid w:val="003E692F"/>
    <w:rsid w:val="003E6AEA"/>
    <w:rsid w:val="003E6BBE"/>
    <w:rsid w:val="003E77F2"/>
    <w:rsid w:val="003E7D9B"/>
    <w:rsid w:val="003E7F62"/>
    <w:rsid w:val="003F0747"/>
    <w:rsid w:val="003F15CC"/>
    <w:rsid w:val="003F19EB"/>
    <w:rsid w:val="003F25A8"/>
    <w:rsid w:val="003F2B10"/>
    <w:rsid w:val="003F3481"/>
    <w:rsid w:val="003F3BC4"/>
    <w:rsid w:val="003F442B"/>
    <w:rsid w:val="003F48E2"/>
    <w:rsid w:val="003F4AF5"/>
    <w:rsid w:val="003F4DA2"/>
    <w:rsid w:val="003F4F5A"/>
    <w:rsid w:val="003F5272"/>
    <w:rsid w:val="003F54AE"/>
    <w:rsid w:val="003F5749"/>
    <w:rsid w:val="003F5E06"/>
    <w:rsid w:val="003F6039"/>
    <w:rsid w:val="003F6332"/>
    <w:rsid w:val="003F6914"/>
    <w:rsid w:val="00400732"/>
    <w:rsid w:val="004007D6"/>
    <w:rsid w:val="004009A6"/>
    <w:rsid w:val="00400D41"/>
    <w:rsid w:val="00401038"/>
    <w:rsid w:val="00401297"/>
    <w:rsid w:val="004016E1"/>
    <w:rsid w:val="0040183F"/>
    <w:rsid w:val="00402779"/>
    <w:rsid w:val="00402EE2"/>
    <w:rsid w:val="00403251"/>
    <w:rsid w:val="00403428"/>
    <w:rsid w:val="00404570"/>
    <w:rsid w:val="00404B3E"/>
    <w:rsid w:val="00405082"/>
    <w:rsid w:val="00405269"/>
    <w:rsid w:val="00405D08"/>
    <w:rsid w:val="00406197"/>
    <w:rsid w:val="0040658B"/>
    <w:rsid w:val="00406A07"/>
    <w:rsid w:val="00407573"/>
    <w:rsid w:val="004104F5"/>
    <w:rsid w:val="0041102F"/>
    <w:rsid w:val="00412253"/>
    <w:rsid w:val="00412774"/>
    <w:rsid w:val="0041278F"/>
    <w:rsid w:val="00412D2D"/>
    <w:rsid w:val="00413D95"/>
    <w:rsid w:val="00415FDF"/>
    <w:rsid w:val="00416003"/>
    <w:rsid w:val="00416107"/>
    <w:rsid w:val="00416870"/>
    <w:rsid w:val="004168CD"/>
    <w:rsid w:val="00416DA6"/>
    <w:rsid w:val="0042096A"/>
    <w:rsid w:val="00420E61"/>
    <w:rsid w:val="004216F6"/>
    <w:rsid w:val="004217C4"/>
    <w:rsid w:val="00422696"/>
    <w:rsid w:val="00422AF6"/>
    <w:rsid w:val="00422DB0"/>
    <w:rsid w:val="00423157"/>
    <w:rsid w:val="00423504"/>
    <w:rsid w:val="004240AE"/>
    <w:rsid w:val="00424499"/>
    <w:rsid w:val="004246D8"/>
    <w:rsid w:val="00425199"/>
    <w:rsid w:val="00425471"/>
    <w:rsid w:val="00426208"/>
    <w:rsid w:val="00426710"/>
    <w:rsid w:val="004268D6"/>
    <w:rsid w:val="004270FB"/>
    <w:rsid w:val="0042756A"/>
    <w:rsid w:val="00427EBE"/>
    <w:rsid w:val="00430009"/>
    <w:rsid w:val="00430567"/>
    <w:rsid w:val="0043096B"/>
    <w:rsid w:val="00430E29"/>
    <w:rsid w:val="004313CB"/>
    <w:rsid w:val="00432302"/>
    <w:rsid w:val="0043249D"/>
    <w:rsid w:val="00432A50"/>
    <w:rsid w:val="00432D67"/>
    <w:rsid w:val="00433201"/>
    <w:rsid w:val="00434103"/>
    <w:rsid w:val="00434738"/>
    <w:rsid w:val="00434A87"/>
    <w:rsid w:val="004359F0"/>
    <w:rsid w:val="00435EEB"/>
    <w:rsid w:val="00436709"/>
    <w:rsid w:val="00436E61"/>
    <w:rsid w:val="00437684"/>
    <w:rsid w:val="00440276"/>
    <w:rsid w:val="0044066B"/>
    <w:rsid w:val="00440C24"/>
    <w:rsid w:val="004416AA"/>
    <w:rsid w:val="00442283"/>
    <w:rsid w:val="004424D7"/>
    <w:rsid w:val="00442B70"/>
    <w:rsid w:val="004430D1"/>
    <w:rsid w:val="0044349F"/>
    <w:rsid w:val="00443639"/>
    <w:rsid w:val="004443AC"/>
    <w:rsid w:val="0044517C"/>
    <w:rsid w:val="00446D80"/>
    <w:rsid w:val="0044751E"/>
    <w:rsid w:val="00450676"/>
    <w:rsid w:val="0045070F"/>
    <w:rsid w:val="0045074D"/>
    <w:rsid w:val="00451E19"/>
    <w:rsid w:val="00452598"/>
    <w:rsid w:val="00452D84"/>
    <w:rsid w:val="00452FB1"/>
    <w:rsid w:val="00454759"/>
    <w:rsid w:val="00454ADC"/>
    <w:rsid w:val="00454CFE"/>
    <w:rsid w:val="0045599B"/>
    <w:rsid w:val="00455CB0"/>
    <w:rsid w:val="00455E65"/>
    <w:rsid w:val="00455FD4"/>
    <w:rsid w:val="004562BE"/>
    <w:rsid w:val="004562FE"/>
    <w:rsid w:val="004567DF"/>
    <w:rsid w:val="00457B0F"/>
    <w:rsid w:val="00460020"/>
    <w:rsid w:val="00460092"/>
    <w:rsid w:val="0046081D"/>
    <w:rsid w:val="00460AC2"/>
    <w:rsid w:val="00460AED"/>
    <w:rsid w:val="0046169A"/>
    <w:rsid w:val="00462C65"/>
    <w:rsid w:val="00462E70"/>
    <w:rsid w:val="00463759"/>
    <w:rsid w:val="004637C1"/>
    <w:rsid w:val="00463968"/>
    <w:rsid w:val="00463C54"/>
    <w:rsid w:val="00463E52"/>
    <w:rsid w:val="00464EB4"/>
    <w:rsid w:val="00465FA5"/>
    <w:rsid w:val="00466434"/>
    <w:rsid w:val="00466550"/>
    <w:rsid w:val="00466659"/>
    <w:rsid w:val="004675AB"/>
    <w:rsid w:val="00467FB5"/>
    <w:rsid w:val="00470393"/>
    <w:rsid w:val="00470C28"/>
    <w:rsid w:val="00471A6C"/>
    <w:rsid w:val="00471E28"/>
    <w:rsid w:val="0047253C"/>
    <w:rsid w:val="00472ED8"/>
    <w:rsid w:val="00473217"/>
    <w:rsid w:val="00473281"/>
    <w:rsid w:val="00473CB4"/>
    <w:rsid w:val="00473E59"/>
    <w:rsid w:val="0047440B"/>
    <w:rsid w:val="004753D4"/>
    <w:rsid w:val="00475B33"/>
    <w:rsid w:val="00475D77"/>
    <w:rsid w:val="004760CB"/>
    <w:rsid w:val="00476584"/>
    <w:rsid w:val="00477150"/>
    <w:rsid w:val="0047742D"/>
    <w:rsid w:val="0047743D"/>
    <w:rsid w:val="004774F3"/>
    <w:rsid w:val="00480672"/>
    <w:rsid w:val="004808E1"/>
    <w:rsid w:val="0048122A"/>
    <w:rsid w:val="004812CA"/>
    <w:rsid w:val="00481345"/>
    <w:rsid w:val="00481429"/>
    <w:rsid w:val="004827F9"/>
    <w:rsid w:val="00482CAC"/>
    <w:rsid w:val="00482D69"/>
    <w:rsid w:val="0048321A"/>
    <w:rsid w:val="00483316"/>
    <w:rsid w:val="004838AB"/>
    <w:rsid w:val="0048395F"/>
    <w:rsid w:val="00483A5C"/>
    <w:rsid w:val="0048458B"/>
    <w:rsid w:val="00484C41"/>
    <w:rsid w:val="00484DC4"/>
    <w:rsid w:val="00485663"/>
    <w:rsid w:val="00485C98"/>
    <w:rsid w:val="0048616F"/>
    <w:rsid w:val="00486829"/>
    <w:rsid w:val="004868D7"/>
    <w:rsid w:val="00486B78"/>
    <w:rsid w:val="00486F40"/>
    <w:rsid w:val="004878F4"/>
    <w:rsid w:val="00487EF4"/>
    <w:rsid w:val="0049079B"/>
    <w:rsid w:val="004907C1"/>
    <w:rsid w:val="004907FA"/>
    <w:rsid w:val="0049127E"/>
    <w:rsid w:val="004915DF"/>
    <w:rsid w:val="00491623"/>
    <w:rsid w:val="00492004"/>
    <w:rsid w:val="0049212B"/>
    <w:rsid w:val="00492B14"/>
    <w:rsid w:val="004939BE"/>
    <w:rsid w:val="00493C4B"/>
    <w:rsid w:val="00493C88"/>
    <w:rsid w:val="00493E8E"/>
    <w:rsid w:val="0049413A"/>
    <w:rsid w:val="00494408"/>
    <w:rsid w:val="00494A60"/>
    <w:rsid w:val="00495C78"/>
    <w:rsid w:val="0049779B"/>
    <w:rsid w:val="00497BBC"/>
    <w:rsid w:val="004A0504"/>
    <w:rsid w:val="004A0C86"/>
    <w:rsid w:val="004A1489"/>
    <w:rsid w:val="004A240F"/>
    <w:rsid w:val="004A28FE"/>
    <w:rsid w:val="004A2C4B"/>
    <w:rsid w:val="004A451F"/>
    <w:rsid w:val="004A4BED"/>
    <w:rsid w:val="004A4CA3"/>
    <w:rsid w:val="004A559C"/>
    <w:rsid w:val="004A55D7"/>
    <w:rsid w:val="004A69D0"/>
    <w:rsid w:val="004A6AE8"/>
    <w:rsid w:val="004A7131"/>
    <w:rsid w:val="004A74DB"/>
    <w:rsid w:val="004A7582"/>
    <w:rsid w:val="004A7FDC"/>
    <w:rsid w:val="004B1E8F"/>
    <w:rsid w:val="004B303C"/>
    <w:rsid w:val="004B31D7"/>
    <w:rsid w:val="004B3501"/>
    <w:rsid w:val="004B453C"/>
    <w:rsid w:val="004B521D"/>
    <w:rsid w:val="004B5854"/>
    <w:rsid w:val="004B5A7C"/>
    <w:rsid w:val="004B68BC"/>
    <w:rsid w:val="004B71C4"/>
    <w:rsid w:val="004B7816"/>
    <w:rsid w:val="004B7A55"/>
    <w:rsid w:val="004B7E33"/>
    <w:rsid w:val="004C03F8"/>
    <w:rsid w:val="004C055C"/>
    <w:rsid w:val="004C0F89"/>
    <w:rsid w:val="004C1A24"/>
    <w:rsid w:val="004C23AB"/>
    <w:rsid w:val="004C2A4B"/>
    <w:rsid w:val="004C2D1A"/>
    <w:rsid w:val="004C3212"/>
    <w:rsid w:val="004C3C3D"/>
    <w:rsid w:val="004C47A9"/>
    <w:rsid w:val="004C48A6"/>
    <w:rsid w:val="004C4EAA"/>
    <w:rsid w:val="004C508C"/>
    <w:rsid w:val="004C577F"/>
    <w:rsid w:val="004C6C62"/>
    <w:rsid w:val="004C6ED6"/>
    <w:rsid w:val="004C739D"/>
    <w:rsid w:val="004D090B"/>
    <w:rsid w:val="004D0978"/>
    <w:rsid w:val="004D128C"/>
    <w:rsid w:val="004D1662"/>
    <w:rsid w:val="004D263F"/>
    <w:rsid w:val="004D29AA"/>
    <w:rsid w:val="004D35E6"/>
    <w:rsid w:val="004D39FC"/>
    <w:rsid w:val="004D3B1E"/>
    <w:rsid w:val="004D4232"/>
    <w:rsid w:val="004D4C96"/>
    <w:rsid w:val="004D4ED0"/>
    <w:rsid w:val="004D5DE8"/>
    <w:rsid w:val="004D5FA6"/>
    <w:rsid w:val="004D6871"/>
    <w:rsid w:val="004D7130"/>
    <w:rsid w:val="004D7187"/>
    <w:rsid w:val="004D75AC"/>
    <w:rsid w:val="004D77B7"/>
    <w:rsid w:val="004D783D"/>
    <w:rsid w:val="004D7C76"/>
    <w:rsid w:val="004E05AA"/>
    <w:rsid w:val="004E0AB9"/>
    <w:rsid w:val="004E10B2"/>
    <w:rsid w:val="004E1121"/>
    <w:rsid w:val="004E18B7"/>
    <w:rsid w:val="004E1BAE"/>
    <w:rsid w:val="004E221E"/>
    <w:rsid w:val="004E262C"/>
    <w:rsid w:val="004E2AC6"/>
    <w:rsid w:val="004E2B16"/>
    <w:rsid w:val="004E2D1A"/>
    <w:rsid w:val="004E3285"/>
    <w:rsid w:val="004E3A0D"/>
    <w:rsid w:val="004E3E6F"/>
    <w:rsid w:val="004E3FC6"/>
    <w:rsid w:val="004E418B"/>
    <w:rsid w:val="004E4568"/>
    <w:rsid w:val="004E4FA4"/>
    <w:rsid w:val="004E6059"/>
    <w:rsid w:val="004E7821"/>
    <w:rsid w:val="004E7BD7"/>
    <w:rsid w:val="004E7DF9"/>
    <w:rsid w:val="004E7F0E"/>
    <w:rsid w:val="004F0855"/>
    <w:rsid w:val="004F09A5"/>
    <w:rsid w:val="004F116D"/>
    <w:rsid w:val="004F2484"/>
    <w:rsid w:val="004F2AED"/>
    <w:rsid w:val="004F2CA7"/>
    <w:rsid w:val="004F4A30"/>
    <w:rsid w:val="004F52BB"/>
    <w:rsid w:val="004F54A1"/>
    <w:rsid w:val="004F5E0A"/>
    <w:rsid w:val="004F6383"/>
    <w:rsid w:val="004F6598"/>
    <w:rsid w:val="004F6651"/>
    <w:rsid w:val="004F6685"/>
    <w:rsid w:val="004F734F"/>
    <w:rsid w:val="004F785D"/>
    <w:rsid w:val="004F7919"/>
    <w:rsid w:val="004F7A14"/>
    <w:rsid w:val="00501182"/>
    <w:rsid w:val="00501271"/>
    <w:rsid w:val="00501481"/>
    <w:rsid w:val="005026F9"/>
    <w:rsid w:val="00502757"/>
    <w:rsid w:val="005027B6"/>
    <w:rsid w:val="00502B08"/>
    <w:rsid w:val="00502C94"/>
    <w:rsid w:val="005032FB"/>
    <w:rsid w:val="005035A8"/>
    <w:rsid w:val="00504BDC"/>
    <w:rsid w:val="00504F30"/>
    <w:rsid w:val="005059BF"/>
    <w:rsid w:val="005061A7"/>
    <w:rsid w:val="00507744"/>
    <w:rsid w:val="00507B3D"/>
    <w:rsid w:val="00507DB5"/>
    <w:rsid w:val="00507EA7"/>
    <w:rsid w:val="00507FE2"/>
    <w:rsid w:val="005102DF"/>
    <w:rsid w:val="0051276A"/>
    <w:rsid w:val="00513848"/>
    <w:rsid w:val="00513EC5"/>
    <w:rsid w:val="0051409A"/>
    <w:rsid w:val="00514A78"/>
    <w:rsid w:val="00514C58"/>
    <w:rsid w:val="0051558A"/>
    <w:rsid w:val="00515D76"/>
    <w:rsid w:val="005165A2"/>
    <w:rsid w:val="0051680C"/>
    <w:rsid w:val="0051712D"/>
    <w:rsid w:val="005179BA"/>
    <w:rsid w:val="00517B0E"/>
    <w:rsid w:val="0052079D"/>
    <w:rsid w:val="005208AB"/>
    <w:rsid w:val="005210E3"/>
    <w:rsid w:val="005214D2"/>
    <w:rsid w:val="005217D3"/>
    <w:rsid w:val="005242C6"/>
    <w:rsid w:val="00524B1E"/>
    <w:rsid w:val="0052509F"/>
    <w:rsid w:val="00525C8A"/>
    <w:rsid w:val="00526546"/>
    <w:rsid w:val="00526BE7"/>
    <w:rsid w:val="00526FF3"/>
    <w:rsid w:val="0052706D"/>
    <w:rsid w:val="005273A6"/>
    <w:rsid w:val="00527515"/>
    <w:rsid w:val="0052790B"/>
    <w:rsid w:val="00527E71"/>
    <w:rsid w:val="00527F8D"/>
    <w:rsid w:val="00527FF8"/>
    <w:rsid w:val="005302C4"/>
    <w:rsid w:val="00530651"/>
    <w:rsid w:val="00530AE0"/>
    <w:rsid w:val="005313BB"/>
    <w:rsid w:val="00531B18"/>
    <w:rsid w:val="00532040"/>
    <w:rsid w:val="0053241A"/>
    <w:rsid w:val="0053243E"/>
    <w:rsid w:val="005325AF"/>
    <w:rsid w:val="00532BE8"/>
    <w:rsid w:val="00533638"/>
    <w:rsid w:val="00533E6A"/>
    <w:rsid w:val="00533FE9"/>
    <w:rsid w:val="005349D8"/>
    <w:rsid w:val="005351AD"/>
    <w:rsid w:val="00535826"/>
    <w:rsid w:val="00535F05"/>
    <w:rsid w:val="00536824"/>
    <w:rsid w:val="00537A96"/>
    <w:rsid w:val="00537BC5"/>
    <w:rsid w:val="00537D02"/>
    <w:rsid w:val="0054016B"/>
    <w:rsid w:val="005403CD"/>
    <w:rsid w:val="00541DEF"/>
    <w:rsid w:val="00542998"/>
    <w:rsid w:val="0054422A"/>
    <w:rsid w:val="005442D7"/>
    <w:rsid w:val="00544652"/>
    <w:rsid w:val="005454DD"/>
    <w:rsid w:val="00545B74"/>
    <w:rsid w:val="00545D4A"/>
    <w:rsid w:val="005463BE"/>
    <w:rsid w:val="00546518"/>
    <w:rsid w:val="005469F4"/>
    <w:rsid w:val="00546F64"/>
    <w:rsid w:val="005473B9"/>
    <w:rsid w:val="00547586"/>
    <w:rsid w:val="00547DA8"/>
    <w:rsid w:val="005505AA"/>
    <w:rsid w:val="00551CDA"/>
    <w:rsid w:val="00551F94"/>
    <w:rsid w:val="00552478"/>
    <w:rsid w:val="00553E6B"/>
    <w:rsid w:val="00554ACE"/>
    <w:rsid w:val="00555F82"/>
    <w:rsid w:val="00556078"/>
    <w:rsid w:val="0055610B"/>
    <w:rsid w:val="0055791C"/>
    <w:rsid w:val="00557B80"/>
    <w:rsid w:val="00557D25"/>
    <w:rsid w:val="00560753"/>
    <w:rsid w:val="0056091C"/>
    <w:rsid w:val="00560B04"/>
    <w:rsid w:val="00560F94"/>
    <w:rsid w:val="00562284"/>
    <w:rsid w:val="005626F1"/>
    <w:rsid w:val="00562B9D"/>
    <w:rsid w:val="005636E6"/>
    <w:rsid w:val="00563F3C"/>
    <w:rsid w:val="005643DC"/>
    <w:rsid w:val="00565232"/>
    <w:rsid w:val="00565721"/>
    <w:rsid w:val="00566306"/>
    <w:rsid w:val="0056653E"/>
    <w:rsid w:val="00566645"/>
    <w:rsid w:val="005674EB"/>
    <w:rsid w:val="005677BB"/>
    <w:rsid w:val="00567F16"/>
    <w:rsid w:val="00571783"/>
    <w:rsid w:val="00571C21"/>
    <w:rsid w:val="00572580"/>
    <w:rsid w:val="00572E76"/>
    <w:rsid w:val="00573671"/>
    <w:rsid w:val="00573BD8"/>
    <w:rsid w:val="00573E6C"/>
    <w:rsid w:val="00574961"/>
    <w:rsid w:val="00574C33"/>
    <w:rsid w:val="0057641C"/>
    <w:rsid w:val="00576477"/>
    <w:rsid w:val="00577C37"/>
    <w:rsid w:val="0058024F"/>
    <w:rsid w:val="00581ABC"/>
    <w:rsid w:val="0058216C"/>
    <w:rsid w:val="0058229B"/>
    <w:rsid w:val="005828FC"/>
    <w:rsid w:val="00582BAD"/>
    <w:rsid w:val="00582BC1"/>
    <w:rsid w:val="005832AE"/>
    <w:rsid w:val="0058346C"/>
    <w:rsid w:val="00583889"/>
    <w:rsid w:val="00583960"/>
    <w:rsid w:val="00583A3A"/>
    <w:rsid w:val="00583AE4"/>
    <w:rsid w:val="00583B39"/>
    <w:rsid w:val="005846EA"/>
    <w:rsid w:val="00584B50"/>
    <w:rsid w:val="00584EBF"/>
    <w:rsid w:val="00585A5F"/>
    <w:rsid w:val="00585A6E"/>
    <w:rsid w:val="00585EED"/>
    <w:rsid w:val="005877EC"/>
    <w:rsid w:val="00587836"/>
    <w:rsid w:val="0059051F"/>
    <w:rsid w:val="00590858"/>
    <w:rsid w:val="00590A74"/>
    <w:rsid w:val="00590FCB"/>
    <w:rsid w:val="005910C6"/>
    <w:rsid w:val="00591348"/>
    <w:rsid w:val="005913D6"/>
    <w:rsid w:val="00591CB7"/>
    <w:rsid w:val="00592DDE"/>
    <w:rsid w:val="0059365D"/>
    <w:rsid w:val="0059382E"/>
    <w:rsid w:val="00593C22"/>
    <w:rsid w:val="0059448E"/>
    <w:rsid w:val="00594A47"/>
    <w:rsid w:val="005956CB"/>
    <w:rsid w:val="00595711"/>
    <w:rsid w:val="00595DB1"/>
    <w:rsid w:val="00595E8B"/>
    <w:rsid w:val="0059644A"/>
    <w:rsid w:val="00596C27"/>
    <w:rsid w:val="00596EF5"/>
    <w:rsid w:val="00597529"/>
    <w:rsid w:val="00597713"/>
    <w:rsid w:val="0059797E"/>
    <w:rsid w:val="005A0017"/>
    <w:rsid w:val="005A0AD6"/>
    <w:rsid w:val="005A0B41"/>
    <w:rsid w:val="005A0FC8"/>
    <w:rsid w:val="005A10FF"/>
    <w:rsid w:val="005A1FE5"/>
    <w:rsid w:val="005A2102"/>
    <w:rsid w:val="005A27A4"/>
    <w:rsid w:val="005A2977"/>
    <w:rsid w:val="005A32F5"/>
    <w:rsid w:val="005A3C12"/>
    <w:rsid w:val="005A3E1A"/>
    <w:rsid w:val="005A493E"/>
    <w:rsid w:val="005A4C68"/>
    <w:rsid w:val="005A4F0F"/>
    <w:rsid w:val="005A625A"/>
    <w:rsid w:val="005A6450"/>
    <w:rsid w:val="005A65C9"/>
    <w:rsid w:val="005A6F55"/>
    <w:rsid w:val="005A7721"/>
    <w:rsid w:val="005A7A4B"/>
    <w:rsid w:val="005B0350"/>
    <w:rsid w:val="005B0A0C"/>
    <w:rsid w:val="005B0DD3"/>
    <w:rsid w:val="005B1634"/>
    <w:rsid w:val="005B1A07"/>
    <w:rsid w:val="005B1AAE"/>
    <w:rsid w:val="005B1B90"/>
    <w:rsid w:val="005B1FEC"/>
    <w:rsid w:val="005B21A2"/>
    <w:rsid w:val="005B28CA"/>
    <w:rsid w:val="005B29AA"/>
    <w:rsid w:val="005B2FE7"/>
    <w:rsid w:val="005B3CC8"/>
    <w:rsid w:val="005B4C1A"/>
    <w:rsid w:val="005B4E15"/>
    <w:rsid w:val="005B515F"/>
    <w:rsid w:val="005B5CBA"/>
    <w:rsid w:val="005B6A96"/>
    <w:rsid w:val="005B6D63"/>
    <w:rsid w:val="005B6FB1"/>
    <w:rsid w:val="005B6FFF"/>
    <w:rsid w:val="005C011C"/>
    <w:rsid w:val="005C0887"/>
    <w:rsid w:val="005C1380"/>
    <w:rsid w:val="005C161B"/>
    <w:rsid w:val="005C236F"/>
    <w:rsid w:val="005C37C0"/>
    <w:rsid w:val="005C3892"/>
    <w:rsid w:val="005C38C9"/>
    <w:rsid w:val="005C48E2"/>
    <w:rsid w:val="005C4E47"/>
    <w:rsid w:val="005C4FCF"/>
    <w:rsid w:val="005C52D9"/>
    <w:rsid w:val="005C55ED"/>
    <w:rsid w:val="005C6960"/>
    <w:rsid w:val="005C69DE"/>
    <w:rsid w:val="005C6BDA"/>
    <w:rsid w:val="005C6CBA"/>
    <w:rsid w:val="005C79D3"/>
    <w:rsid w:val="005C7EC1"/>
    <w:rsid w:val="005D0147"/>
    <w:rsid w:val="005D0EAF"/>
    <w:rsid w:val="005D10B1"/>
    <w:rsid w:val="005D10DA"/>
    <w:rsid w:val="005D1615"/>
    <w:rsid w:val="005D2190"/>
    <w:rsid w:val="005D2344"/>
    <w:rsid w:val="005D27A7"/>
    <w:rsid w:val="005D27B3"/>
    <w:rsid w:val="005D2863"/>
    <w:rsid w:val="005D2F2F"/>
    <w:rsid w:val="005D3073"/>
    <w:rsid w:val="005D3D5F"/>
    <w:rsid w:val="005D4612"/>
    <w:rsid w:val="005D5401"/>
    <w:rsid w:val="005D59CE"/>
    <w:rsid w:val="005D6201"/>
    <w:rsid w:val="005D6C6F"/>
    <w:rsid w:val="005D7067"/>
    <w:rsid w:val="005D706C"/>
    <w:rsid w:val="005D78E3"/>
    <w:rsid w:val="005E0292"/>
    <w:rsid w:val="005E0A76"/>
    <w:rsid w:val="005E0F5F"/>
    <w:rsid w:val="005E1084"/>
    <w:rsid w:val="005E14BE"/>
    <w:rsid w:val="005E1733"/>
    <w:rsid w:val="005E1927"/>
    <w:rsid w:val="005E19A6"/>
    <w:rsid w:val="005E2E35"/>
    <w:rsid w:val="005E4D5B"/>
    <w:rsid w:val="005E550D"/>
    <w:rsid w:val="005E6A88"/>
    <w:rsid w:val="005E6AD5"/>
    <w:rsid w:val="005E6BAE"/>
    <w:rsid w:val="005E6E1D"/>
    <w:rsid w:val="005E6E7D"/>
    <w:rsid w:val="005E6F0E"/>
    <w:rsid w:val="005E705C"/>
    <w:rsid w:val="005E711A"/>
    <w:rsid w:val="005E76EF"/>
    <w:rsid w:val="005E7B2C"/>
    <w:rsid w:val="005F065C"/>
    <w:rsid w:val="005F14FB"/>
    <w:rsid w:val="005F2037"/>
    <w:rsid w:val="005F2972"/>
    <w:rsid w:val="005F2C66"/>
    <w:rsid w:val="005F2FB8"/>
    <w:rsid w:val="005F3D5C"/>
    <w:rsid w:val="005F3FEE"/>
    <w:rsid w:val="005F4360"/>
    <w:rsid w:val="005F4579"/>
    <w:rsid w:val="005F4CE9"/>
    <w:rsid w:val="005F5793"/>
    <w:rsid w:val="005F5A58"/>
    <w:rsid w:val="005F6C81"/>
    <w:rsid w:val="005F71E1"/>
    <w:rsid w:val="005F741B"/>
    <w:rsid w:val="005F74BF"/>
    <w:rsid w:val="005F7EB5"/>
    <w:rsid w:val="0060051E"/>
    <w:rsid w:val="0060142C"/>
    <w:rsid w:val="006019FF"/>
    <w:rsid w:val="00601B98"/>
    <w:rsid w:val="00601BDB"/>
    <w:rsid w:val="006023B9"/>
    <w:rsid w:val="00603289"/>
    <w:rsid w:val="00603646"/>
    <w:rsid w:val="006045B6"/>
    <w:rsid w:val="00604DA0"/>
    <w:rsid w:val="00604DDE"/>
    <w:rsid w:val="00604F99"/>
    <w:rsid w:val="006050DD"/>
    <w:rsid w:val="00605170"/>
    <w:rsid w:val="00605845"/>
    <w:rsid w:val="00605984"/>
    <w:rsid w:val="00605DA7"/>
    <w:rsid w:val="00605DE4"/>
    <w:rsid w:val="00605E84"/>
    <w:rsid w:val="0060648E"/>
    <w:rsid w:val="00606926"/>
    <w:rsid w:val="00606CFF"/>
    <w:rsid w:val="0060752F"/>
    <w:rsid w:val="00607E74"/>
    <w:rsid w:val="0061075C"/>
    <w:rsid w:val="00610A0A"/>
    <w:rsid w:val="00610D4A"/>
    <w:rsid w:val="00610DBD"/>
    <w:rsid w:val="00610FE6"/>
    <w:rsid w:val="00611188"/>
    <w:rsid w:val="00611668"/>
    <w:rsid w:val="006119C8"/>
    <w:rsid w:val="00611AD2"/>
    <w:rsid w:val="006122B8"/>
    <w:rsid w:val="0061233A"/>
    <w:rsid w:val="006134A6"/>
    <w:rsid w:val="006136DD"/>
    <w:rsid w:val="00613A7C"/>
    <w:rsid w:val="00615B31"/>
    <w:rsid w:val="0061631F"/>
    <w:rsid w:val="00616677"/>
    <w:rsid w:val="006179F5"/>
    <w:rsid w:val="00617A69"/>
    <w:rsid w:val="00621027"/>
    <w:rsid w:val="00621057"/>
    <w:rsid w:val="00621FBA"/>
    <w:rsid w:val="006226F5"/>
    <w:rsid w:val="0062303A"/>
    <w:rsid w:val="006234C3"/>
    <w:rsid w:val="006239A5"/>
    <w:rsid w:val="00623FD0"/>
    <w:rsid w:val="00623FEE"/>
    <w:rsid w:val="006244D3"/>
    <w:rsid w:val="00625053"/>
    <w:rsid w:val="006252E4"/>
    <w:rsid w:val="00625671"/>
    <w:rsid w:val="006256AC"/>
    <w:rsid w:val="006266BD"/>
    <w:rsid w:val="00626B95"/>
    <w:rsid w:val="00627648"/>
    <w:rsid w:val="00627854"/>
    <w:rsid w:val="00627AEB"/>
    <w:rsid w:val="00627E09"/>
    <w:rsid w:val="006305F9"/>
    <w:rsid w:val="00633491"/>
    <w:rsid w:val="00634031"/>
    <w:rsid w:val="00634F34"/>
    <w:rsid w:val="00636B8E"/>
    <w:rsid w:val="00636BC1"/>
    <w:rsid w:val="00636F10"/>
    <w:rsid w:val="006405E9"/>
    <w:rsid w:val="00640A83"/>
    <w:rsid w:val="0064210E"/>
    <w:rsid w:val="00642317"/>
    <w:rsid w:val="0064381B"/>
    <w:rsid w:val="006438DB"/>
    <w:rsid w:val="00643D04"/>
    <w:rsid w:val="006442CC"/>
    <w:rsid w:val="0064552D"/>
    <w:rsid w:val="00645F8A"/>
    <w:rsid w:val="00646232"/>
    <w:rsid w:val="00646D91"/>
    <w:rsid w:val="006472EE"/>
    <w:rsid w:val="00647766"/>
    <w:rsid w:val="00647948"/>
    <w:rsid w:val="0065023A"/>
    <w:rsid w:val="00651068"/>
    <w:rsid w:val="0065128F"/>
    <w:rsid w:val="006513F9"/>
    <w:rsid w:val="00652004"/>
    <w:rsid w:val="00652063"/>
    <w:rsid w:val="006520FC"/>
    <w:rsid w:val="006524DF"/>
    <w:rsid w:val="00652924"/>
    <w:rsid w:val="0065364C"/>
    <w:rsid w:val="00653F68"/>
    <w:rsid w:val="006542E3"/>
    <w:rsid w:val="00654BC0"/>
    <w:rsid w:val="00654E24"/>
    <w:rsid w:val="00655BF4"/>
    <w:rsid w:val="00655E0D"/>
    <w:rsid w:val="006561B2"/>
    <w:rsid w:val="00656E12"/>
    <w:rsid w:val="00656F74"/>
    <w:rsid w:val="00657034"/>
    <w:rsid w:val="006573E2"/>
    <w:rsid w:val="006577C7"/>
    <w:rsid w:val="00657C74"/>
    <w:rsid w:val="00657DFD"/>
    <w:rsid w:val="0066032D"/>
    <w:rsid w:val="006609A5"/>
    <w:rsid w:val="00660D94"/>
    <w:rsid w:val="006610F8"/>
    <w:rsid w:val="00661522"/>
    <w:rsid w:val="00661684"/>
    <w:rsid w:val="006616DA"/>
    <w:rsid w:val="006618F7"/>
    <w:rsid w:val="006620E8"/>
    <w:rsid w:val="00662698"/>
    <w:rsid w:val="00663498"/>
    <w:rsid w:val="006636FB"/>
    <w:rsid w:val="00663998"/>
    <w:rsid w:val="00663E5C"/>
    <w:rsid w:val="006643DC"/>
    <w:rsid w:val="00664557"/>
    <w:rsid w:val="00664875"/>
    <w:rsid w:val="00664EB4"/>
    <w:rsid w:val="006650D8"/>
    <w:rsid w:val="00665BA1"/>
    <w:rsid w:val="00666C47"/>
    <w:rsid w:val="00667380"/>
    <w:rsid w:val="006676D8"/>
    <w:rsid w:val="00672230"/>
    <w:rsid w:val="00672BFA"/>
    <w:rsid w:val="0067313C"/>
    <w:rsid w:val="0067323C"/>
    <w:rsid w:val="006747DA"/>
    <w:rsid w:val="0067487F"/>
    <w:rsid w:val="00674C5D"/>
    <w:rsid w:val="006752B8"/>
    <w:rsid w:val="00675335"/>
    <w:rsid w:val="0067537D"/>
    <w:rsid w:val="00675465"/>
    <w:rsid w:val="0067568A"/>
    <w:rsid w:val="006756DC"/>
    <w:rsid w:val="00675BB4"/>
    <w:rsid w:val="006762A0"/>
    <w:rsid w:val="006766D0"/>
    <w:rsid w:val="00677E60"/>
    <w:rsid w:val="00680885"/>
    <w:rsid w:val="006808F3"/>
    <w:rsid w:val="00680EAD"/>
    <w:rsid w:val="0068100E"/>
    <w:rsid w:val="006810ED"/>
    <w:rsid w:val="00682DD8"/>
    <w:rsid w:val="0068335E"/>
    <w:rsid w:val="00683634"/>
    <w:rsid w:val="0068407F"/>
    <w:rsid w:val="00684279"/>
    <w:rsid w:val="006866CA"/>
    <w:rsid w:val="0068690E"/>
    <w:rsid w:val="006873DF"/>
    <w:rsid w:val="00687419"/>
    <w:rsid w:val="0068798A"/>
    <w:rsid w:val="00687F3D"/>
    <w:rsid w:val="00691558"/>
    <w:rsid w:val="00691825"/>
    <w:rsid w:val="00691B3C"/>
    <w:rsid w:val="006928DB"/>
    <w:rsid w:val="00693856"/>
    <w:rsid w:val="00693B5D"/>
    <w:rsid w:val="006946C2"/>
    <w:rsid w:val="006954FA"/>
    <w:rsid w:val="00695916"/>
    <w:rsid w:val="006960BD"/>
    <w:rsid w:val="00696D1B"/>
    <w:rsid w:val="00697B2A"/>
    <w:rsid w:val="006A00AF"/>
    <w:rsid w:val="006A0108"/>
    <w:rsid w:val="006A028C"/>
    <w:rsid w:val="006A0737"/>
    <w:rsid w:val="006A07E6"/>
    <w:rsid w:val="006A08B8"/>
    <w:rsid w:val="006A08E2"/>
    <w:rsid w:val="006A10B6"/>
    <w:rsid w:val="006A1434"/>
    <w:rsid w:val="006A15BC"/>
    <w:rsid w:val="006A1DC5"/>
    <w:rsid w:val="006A2482"/>
    <w:rsid w:val="006A2AE7"/>
    <w:rsid w:val="006A2B48"/>
    <w:rsid w:val="006A32A9"/>
    <w:rsid w:val="006A3793"/>
    <w:rsid w:val="006A3B76"/>
    <w:rsid w:val="006A450D"/>
    <w:rsid w:val="006A478D"/>
    <w:rsid w:val="006A5164"/>
    <w:rsid w:val="006A5239"/>
    <w:rsid w:val="006A56FE"/>
    <w:rsid w:val="006A600B"/>
    <w:rsid w:val="006A69E8"/>
    <w:rsid w:val="006A6A91"/>
    <w:rsid w:val="006A6F24"/>
    <w:rsid w:val="006A77F2"/>
    <w:rsid w:val="006B0C7F"/>
    <w:rsid w:val="006B0EB3"/>
    <w:rsid w:val="006B1911"/>
    <w:rsid w:val="006B1D79"/>
    <w:rsid w:val="006B2C3C"/>
    <w:rsid w:val="006B393C"/>
    <w:rsid w:val="006B4CB8"/>
    <w:rsid w:val="006B4EA5"/>
    <w:rsid w:val="006B51DF"/>
    <w:rsid w:val="006B5629"/>
    <w:rsid w:val="006B587E"/>
    <w:rsid w:val="006B600B"/>
    <w:rsid w:val="006B6531"/>
    <w:rsid w:val="006B702D"/>
    <w:rsid w:val="006B72CB"/>
    <w:rsid w:val="006B731B"/>
    <w:rsid w:val="006B772F"/>
    <w:rsid w:val="006B776C"/>
    <w:rsid w:val="006B78EB"/>
    <w:rsid w:val="006B79CE"/>
    <w:rsid w:val="006C0201"/>
    <w:rsid w:val="006C0334"/>
    <w:rsid w:val="006C04F6"/>
    <w:rsid w:val="006C0AA2"/>
    <w:rsid w:val="006C0C24"/>
    <w:rsid w:val="006C0F70"/>
    <w:rsid w:val="006C15B5"/>
    <w:rsid w:val="006C1BFE"/>
    <w:rsid w:val="006C1C54"/>
    <w:rsid w:val="006C2CB3"/>
    <w:rsid w:val="006C2F6E"/>
    <w:rsid w:val="006C3AFE"/>
    <w:rsid w:val="006C419C"/>
    <w:rsid w:val="006C462E"/>
    <w:rsid w:val="006C4935"/>
    <w:rsid w:val="006C4974"/>
    <w:rsid w:val="006C49ED"/>
    <w:rsid w:val="006C4C8C"/>
    <w:rsid w:val="006C5845"/>
    <w:rsid w:val="006C5973"/>
    <w:rsid w:val="006C5AA6"/>
    <w:rsid w:val="006C5F36"/>
    <w:rsid w:val="006C6A8F"/>
    <w:rsid w:val="006C7147"/>
    <w:rsid w:val="006C7257"/>
    <w:rsid w:val="006C77EF"/>
    <w:rsid w:val="006C7A3D"/>
    <w:rsid w:val="006D0647"/>
    <w:rsid w:val="006D0763"/>
    <w:rsid w:val="006D0819"/>
    <w:rsid w:val="006D1037"/>
    <w:rsid w:val="006D24E8"/>
    <w:rsid w:val="006D2720"/>
    <w:rsid w:val="006D2BCF"/>
    <w:rsid w:val="006D368E"/>
    <w:rsid w:val="006D4F56"/>
    <w:rsid w:val="006D5499"/>
    <w:rsid w:val="006D644C"/>
    <w:rsid w:val="006D6BC2"/>
    <w:rsid w:val="006D717F"/>
    <w:rsid w:val="006D7213"/>
    <w:rsid w:val="006D78BF"/>
    <w:rsid w:val="006E1C40"/>
    <w:rsid w:val="006E21A3"/>
    <w:rsid w:val="006E3418"/>
    <w:rsid w:val="006E3808"/>
    <w:rsid w:val="006E3B66"/>
    <w:rsid w:val="006E5341"/>
    <w:rsid w:val="006E5952"/>
    <w:rsid w:val="006E5ED4"/>
    <w:rsid w:val="006E5F62"/>
    <w:rsid w:val="006E650B"/>
    <w:rsid w:val="006E69F0"/>
    <w:rsid w:val="006E6DF2"/>
    <w:rsid w:val="006E7466"/>
    <w:rsid w:val="006E799E"/>
    <w:rsid w:val="006F0464"/>
    <w:rsid w:val="006F0850"/>
    <w:rsid w:val="006F24CE"/>
    <w:rsid w:val="006F2950"/>
    <w:rsid w:val="006F2C91"/>
    <w:rsid w:val="006F2E05"/>
    <w:rsid w:val="006F308B"/>
    <w:rsid w:val="006F3258"/>
    <w:rsid w:val="006F3BC1"/>
    <w:rsid w:val="006F3C23"/>
    <w:rsid w:val="006F49E2"/>
    <w:rsid w:val="006F4A86"/>
    <w:rsid w:val="006F4CDC"/>
    <w:rsid w:val="006F5382"/>
    <w:rsid w:val="006F5BC6"/>
    <w:rsid w:val="006F75B9"/>
    <w:rsid w:val="006F77C6"/>
    <w:rsid w:val="00700097"/>
    <w:rsid w:val="007008E0"/>
    <w:rsid w:val="007014EA"/>
    <w:rsid w:val="007019F6"/>
    <w:rsid w:val="00701F58"/>
    <w:rsid w:val="007023E0"/>
    <w:rsid w:val="00702834"/>
    <w:rsid w:val="007029E6"/>
    <w:rsid w:val="00702AEE"/>
    <w:rsid w:val="00702E03"/>
    <w:rsid w:val="00703942"/>
    <w:rsid w:val="00705B40"/>
    <w:rsid w:val="00705B4F"/>
    <w:rsid w:val="00705EF9"/>
    <w:rsid w:val="00706512"/>
    <w:rsid w:val="00706A59"/>
    <w:rsid w:val="00706C70"/>
    <w:rsid w:val="00706CCF"/>
    <w:rsid w:val="00707758"/>
    <w:rsid w:val="00707760"/>
    <w:rsid w:val="0070785D"/>
    <w:rsid w:val="00707C34"/>
    <w:rsid w:val="00707D38"/>
    <w:rsid w:val="007108BC"/>
    <w:rsid w:val="0071105E"/>
    <w:rsid w:val="00712655"/>
    <w:rsid w:val="00712F0D"/>
    <w:rsid w:val="00713735"/>
    <w:rsid w:val="00714BAC"/>
    <w:rsid w:val="007155D7"/>
    <w:rsid w:val="007159C7"/>
    <w:rsid w:val="007164F5"/>
    <w:rsid w:val="0071699E"/>
    <w:rsid w:val="007169CA"/>
    <w:rsid w:val="00716EFE"/>
    <w:rsid w:val="0072024B"/>
    <w:rsid w:val="007204F7"/>
    <w:rsid w:val="00720E5C"/>
    <w:rsid w:val="00721A46"/>
    <w:rsid w:val="00723F64"/>
    <w:rsid w:val="00724485"/>
    <w:rsid w:val="00724A07"/>
    <w:rsid w:val="00724BE4"/>
    <w:rsid w:val="007262BC"/>
    <w:rsid w:val="007269F3"/>
    <w:rsid w:val="00726C52"/>
    <w:rsid w:val="00726CB9"/>
    <w:rsid w:val="00727873"/>
    <w:rsid w:val="00727CC6"/>
    <w:rsid w:val="00727E07"/>
    <w:rsid w:val="00727E46"/>
    <w:rsid w:val="0073050A"/>
    <w:rsid w:val="00730F57"/>
    <w:rsid w:val="007311BF"/>
    <w:rsid w:val="007314A4"/>
    <w:rsid w:val="00731620"/>
    <w:rsid w:val="007318D2"/>
    <w:rsid w:val="00731AA4"/>
    <w:rsid w:val="00731B0A"/>
    <w:rsid w:val="00731BA5"/>
    <w:rsid w:val="00731DEC"/>
    <w:rsid w:val="007320E5"/>
    <w:rsid w:val="00732748"/>
    <w:rsid w:val="00732A37"/>
    <w:rsid w:val="00733842"/>
    <w:rsid w:val="00733E1A"/>
    <w:rsid w:val="0073408D"/>
    <w:rsid w:val="00734553"/>
    <w:rsid w:val="00734834"/>
    <w:rsid w:val="007363D3"/>
    <w:rsid w:val="007369FD"/>
    <w:rsid w:val="00736F37"/>
    <w:rsid w:val="0073713F"/>
    <w:rsid w:val="00737599"/>
    <w:rsid w:val="007401B0"/>
    <w:rsid w:val="007401B5"/>
    <w:rsid w:val="007404DF"/>
    <w:rsid w:val="007408C7"/>
    <w:rsid w:val="0074155F"/>
    <w:rsid w:val="00741B7D"/>
    <w:rsid w:val="007426E4"/>
    <w:rsid w:val="0074342D"/>
    <w:rsid w:val="00743CAB"/>
    <w:rsid w:val="0074480E"/>
    <w:rsid w:val="007448EB"/>
    <w:rsid w:val="0074506B"/>
    <w:rsid w:val="00745ECB"/>
    <w:rsid w:val="00745F19"/>
    <w:rsid w:val="0074647E"/>
    <w:rsid w:val="007464EE"/>
    <w:rsid w:val="00746704"/>
    <w:rsid w:val="00746C73"/>
    <w:rsid w:val="00746F0B"/>
    <w:rsid w:val="007470AA"/>
    <w:rsid w:val="00747504"/>
    <w:rsid w:val="00747BB1"/>
    <w:rsid w:val="00750329"/>
    <w:rsid w:val="007505C7"/>
    <w:rsid w:val="00750E60"/>
    <w:rsid w:val="007510C9"/>
    <w:rsid w:val="007512E1"/>
    <w:rsid w:val="00751822"/>
    <w:rsid w:val="00751823"/>
    <w:rsid w:val="00751A90"/>
    <w:rsid w:val="007520D5"/>
    <w:rsid w:val="00752643"/>
    <w:rsid w:val="00752FE3"/>
    <w:rsid w:val="0075333B"/>
    <w:rsid w:val="0075371E"/>
    <w:rsid w:val="00753B24"/>
    <w:rsid w:val="00754510"/>
    <w:rsid w:val="007548A3"/>
    <w:rsid w:val="007549AA"/>
    <w:rsid w:val="007549C5"/>
    <w:rsid w:val="00754EE1"/>
    <w:rsid w:val="007554A1"/>
    <w:rsid w:val="0075563F"/>
    <w:rsid w:val="00755E1E"/>
    <w:rsid w:val="0075640D"/>
    <w:rsid w:val="007564C5"/>
    <w:rsid w:val="00756633"/>
    <w:rsid w:val="00756816"/>
    <w:rsid w:val="007571EA"/>
    <w:rsid w:val="00757A78"/>
    <w:rsid w:val="00760348"/>
    <w:rsid w:val="007603B6"/>
    <w:rsid w:val="0076041B"/>
    <w:rsid w:val="00760BB5"/>
    <w:rsid w:val="00761531"/>
    <w:rsid w:val="0076163C"/>
    <w:rsid w:val="00761DE9"/>
    <w:rsid w:val="007634C1"/>
    <w:rsid w:val="0076401D"/>
    <w:rsid w:val="00764A59"/>
    <w:rsid w:val="00764CF9"/>
    <w:rsid w:val="0076572F"/>
    <w:rsid w:val="00765D0F"/>
    <w:rsid w:val="00765EB5"/>
    <w:rsid w:val="007666F0"/>
    <w:rsid w:val="00767934"/>
    <w:rsid w:val="007679C0"/>
    <w:rsid w:val="00767F01"/>
    <w:rsid w:val="00767F78"/>
    <w:rsid w:val="00771661"/>
    <w:rsid w:val="007724AD"/>
    <w:rsid w:val="007731AA"/>
    <w:rsid w:val="00773725"/>
    <w:rsid w:val="00773810"/>
    <w:rsid w:val="0077394D"/>
    <w:rsid w:val="00773A5C"/>
    <w:rsid w:val="00773C78"/>
    <w:rsid w:val="00774893"/>
    <w:rsid w:val="00774C7C"/>
    <w:rsid w:val="00774DE2"/>
    <w:rsid w:val="0077587A"/>
    <w:rsid w:val="00775D47"/>
    <w:rsid w:val="00776150"/>
    <w:rsid w:val="00777A0E"/>
    <w:rsid w:val="00777CB6"/>
    <w:rsid w:val="00780286"/>
    <w:rsid w:val="00780612"/>
    <w:rsid w:val="00780955"/>
    <w:rsid w:val="00780A9B"/>
    <w:rsid w:val="00780DA3"/>
    <w:rsid w:val="0078136A"/>
    <w:rsid w:val="00781980"/>
    <w:rsid w:val="00781C43"/>
    <w:rsid w:val="007829FC"/>
    <w:rsid w:val="00783276"/>
    <w:rsid w:val="00783278"/>
    <w:rsid w:val="0078327D"/>
    <w:rsid w:val="007833D7"/>
    <w:rsid w:val="0078380A"/>
    <w:rsid w:val="00783DBA"/>
    <w:rsid w:val="00784120"/>
    <w:rsid w:val="007849BA"/>
    <w:rsid w:val="00785168"/>
    <w:rsid w:val="00785B6A"/>
    <w:rsid w:val="007860FD"/>
    <w:rsid w:val="00786320"/>
    <w:rsid w:val="00787586"/>
    <w:rsid w:val="007875AF"/>
    <w:rsid w:val="007901BA"/>
    <w:rsid w:val="0079065A"/>
    <w:rsid w:val="0079236B"/>
    <w:rsid w:val="00792677"/>
    <w:rsid w:val="00792AE1"/>
    <w:rsid w:val="007930E5"/>
    <w:rsid w:val="00793104"/>
    <w:rsid w:val="00793B5B"/>
    <w:rsid w:val="00793B96"/>
    <w:rsid w:val="00793DB3"/>
    <w:rsid w:val="00794917"/>
    <w:rsid w:val="00795361"/>
    <w:rsid w:val="0079580E"/>
    <w:rsid w:val="007960A4"/>
    <w:rsid w:val="00796B1F"/>
    <w:rsid w:val="00796F4A"/>
    <w:rsid w:val="00797802"/>
    <w:rsid w:val="00797A09"/>
    <w:rsid w:val="00797BE8"/>
    <w:rsid w:val="007A09A1"/>
    <w:rsid w:val="007A0AD3"/>
    <w:rsid w:val="007A0C89"/>
    <w:rsid w:val="007A1025"/>
    <w:rsid w:val="007A1481"/>
    <w:rsid w:val="007A1573"/>
    <w:rsid w:val="007A2CFA"/>
    <w:rsid w:val="007A31DD"/>
    <w:rsid w:val="007A3752"/>
    <w:rsid w:val="007A3F64"/>
    <w:rsid w:val="007A445A"/>
    <w:rsid w:val="007A4764"/>
    <w:rsid w:val="007A512C"/>
    <w:rsid w:val="007A58A8"/>
    <w:rsid w:val="007A66F8"/>
    <w:rsid w:val="007A6B7F"/>
    <w:rsid w:val="007A6FB3"/>
    <w:rsid w:val="007A6FDE"/>
    <w:rsid w:val="007A70FB"/>
    <w:rsid w:val="007A710D"/>
    <w:rsid w:val="007A7B96"/>
    <w:rsid w:val="007B04DB"/>
    <w:rsid w:val="007B0AF2"/>
    <w:rsid w:val="007B0B9F"/>
    <w:rsid w:val="007B0C06"/>
    <w:rsid w:val="007B1781"/>
    <w:rsid w:val="007B21F6"/>
    <w:rsid w:val="007B2329"/>
    <w:rsid w:val="007B24BE"/>
    <w:rsid w:val="007B2B3F"/>
    <w:rsid w:val="007B2F5F"/>
    <w:rsid w:val="007B3627"/>
    <w:rsid w:val="007B3EAD"/>
    <w:rsid w:val="007B4304"/>
    <w:rsid w:val="007B57CD"/>
    <w:rsid w:val="007B5B67"/>
    <w:rsid w:val="007B5DCE"/>
    <w:rsid w:val="007B5F22"/>
    <w:rsid w:val="007B5FC5"/>
    <w:rsid w:val="007B642E"/>
    <w:rsid w:val="007B72C0"/>
    <w:rsid w:val="007C0158"/>
    <w:rsid w:val="007C2964"/>
    <w:rsid w:val="007C35EC"/>
    <w:rsid w:val="007C4AF2"/>
    <w:rsid w:val="007C4E75"/>
    <w:rsid w:val="007C5516"/>
    <w:rsid w:val="007C55AA"/>
    <w:rsid w:val="007C55E5"/>
    <w:rsid w:val="007C67A5"/>
    <w:rsid w:val="007C6BC1"/>
    <w:rsid w:val="007C7F62"/>
    <w:rsid w:val="007D0823"/>
    <w:rsid w:val="007D0869"/>
    <w:rsid w:val="007D0A6D"/>
    <w:rsid w:val="007D0CED"/>
    <w:rsid w:val="007D0ED6"/>
    <w:rsid w:val="007D0FB3"/>
    <w:rsid w:val="007D1832"/>
    <w:rsid w:val="007D1EA0"/>
    <w:rsid w:val="007D1F19"/>
    <w:rsid w:val="007D25AF"/>
    <w:rsid w:val="007D3E54"/>
    <w:rsid w:val="007D3EFB"/>
    <w:rsid w:val="007D3F96"/>
    <w:rsid w:val="007D469A"/>
    <w:rsid w:val="007D4C27"/>
    <w:rsid w:val="007D50C0"/>
    <w:rsid w:val="007D5300"/>
    <w:rsid w:val="007D5D6A"/>
    <w:rsid w:val="007D5E29"/>
    <w:rsid w:val="007D64BE"/>
    <w:rsid w:val="007D6AEF"/>
    <w:rsid w:val="007D7513"/>
    <w:rsid w:val="007D764A"/>
    <w:rsid w:val="007E1559"/>
    <w:rsid w:val="007E1C55"/>
    <w:rsid w:val="007E2650"/>
    <w:rsid w:val="007E344C"/>
    <w:rsid w:val="007E3E7B"/>
    <w:rsid w:val="007E4519"/>
    <w:rsid w:val="007E4591"/>
    <w:rsid w:val="007E4DA4"/>
    <w:rsid w:val="007E4F4A"/>
    <w:rsid w:val="007E5AFB"/>
    <w:rsid w:val="007E61AC"/>
    <w:rsid w:val="007E6836"/>
    <w:rsid w:val="007E6F9A"/>
    <w:rsid w:val="007E76EC"/>
    <w:rsid w:val="007E7E1B"/>
    <w:rsid w:val="007F0347"/>
    <w:rsid w:val="007F0417"/>
    <w:rsid w:val="007F08D1"/>
    <w:rsid w:val="007F0A81"/>
    <w:rsid w:val="007F0D1C"/>
    <w:rsid w:val="007F0E55"/>
    <w:rsid w:val="007F1A3F"/>
    <w:rsid w:val="007F1B85"/>
    <w:rsid w:val="007F1C02"/>
    <w:rsid w:val="007F3222"/>
    <w:rsid w:val="007F3A53"/>
    <w:rsid w:val="007F3D35"/>
    <w:rsid w:val="007F416F"/>
    <w:rsid w:val="007F4D89"/>
    <w:rsid w:val="007F6217"/>
    <w:rsid w:val="007F6333"/>
    <w:rsid w:val="007F653A"/>
    <w:rsid w:val="007F6D0D"/>
    <w:rsid w:val="007F774B"/>
    <w:rsid w:val="007F7E24"/>
    <w:rsid w:val="008000FA"/>
    <w:rsid w:val="00800187"/>
    <w:rsid w:val="00800DF1"/>
    <w:rsid w:val="008011B7"/>
    <w:rsid w:val="00802077"/>
    <w:rsid w:val="00802E8E"/>
    <w:rsid w:val="00803E35"/>
    <w:rsid w:val="00804E22"/>
    <w:rsid w:val="0080597B"/>
    <w:rsid w:val="00805BE8"/>
    <w:rsid w:val="00805E30"/>
    <w:rsid w:val="00805EB4"/>
    <w:rsid w:val="00806400"/>
    <w:rsid w:val="0080661D"/>
    <w:rsid w:val="00806771"/>
    <w:rsid w:val="0080728F"/>
    <w:rsid w:val="00807589"/>
    <w:rsid w:val="00807831"/>
    <w:rsid w:val="008100CE"/>
    <w:rsid w:val="008107FD"/>
    <w:rsid w:val="00810907"/>
    <w:rsid w:val="00810FEB"/>
    <w:rsid w:val="0081137B"/>
    <w:rsid w:val="00811428"/>
    <w:rsid w:val="00811A8B"/>
    <w:rsid w:val="00811BFE"/>
    <w:rsid w:val="00811D78"/>
    <w:rsid w:val="00811E32"/>
    <w:rsid w:val="00811FD9"/>
    <w:rsid w:val="00812B78"/>
    <w:rsid w:val="008136DD"/>
    <w:rsid w:val="00813A42"/>
    <w:rsid w:val="00813C70"/>
    <w:rsid w:val="00813FB1"/>
    <w:rsid w:val="00813FEF"/>
    <w:rsid w:val="00814085"/>
    <w:rsid w:val="00814464"/>
    <w:rsid w:val="00814820"/>
    <w:rsid w:val="008153C1"/>
    <w:rsid w:val="00815C1E"/>
    <w:rsid w:val="00815E9A"/>
    <w:rsid w:val="008164D0"/>
    <w:rsid w:val="0081676B"/>
    <w:rsid w:val="00820ADD"/>
    <w:rsid w:val="00820D3A"/>
    <w:rsid w:val="00821145"/>
    <w:rsid w:val="008211B9"/>
    <w:rsid w:val="008211EA"/>
    <w:rsid w:val="0082167E"/>
    <w:rsid w:val="00822861"/>
    <w:rsid w:val="00822BCB"/>
    <w:rsid w:val="00822C8E"/>
    <w:rsid w:val="008236F2"/>
    <w:rsid w:val="00823EA4"/>
    <w:rsid w:val="00824368"/>
    <w:rsid w:val="008251EB"/>
    <w:rsid w:val="00826E0C"/>
    <w:rsid w:val="00826EC2"/>
    <w:rsid w:val="008271F7"/>
    <w:rsid w:val="0082793A"/>
    <w:rsid w:val="00827CEF"/>
    <w:rsid w:val="00830164"/>
    <w:rsid w:val="00830554"/>
    <w:rsid w:val="00830D35"/>
    <w:rsid w:val="00830F5F"/>
    <w:rsid w:val="00830FC5"/>
    <w:rsid w:val="0083123F"/>
    <w:rsid w:val="00831CD4"/>
    <w:rsid w:val="00832872"/>
    <w:rsid w:val="00832912"/>
    <w:rsid w:val="00832C1C"/>
    <w:rsid w:val="008330F7"/>
    <w:rsid w:val="00833B5A"/>
    <w:rsid w:val="00834BDB"/>
    <w:rsid w:val="00835690"/>
    <w:rsid w:val="00835773"/>
    <w:rsid w:val="008359ED"/>
    <w:rsid w:val="008360AD"/>
    <w:rsid w:val="00836A28"/>
    <w:rsid w:val="00836A4D"/>
    <w:rsid w:val="00837726"/>
    <w:rsid w:val="008404E8"/>
    <w:rsid w:val="0084093F"/>
    <w:rsid w:val="00840A47"/>
    <w:rsid w:val="00841121"/>
    <w:rsid w:val="008413B2"/>
    <w:rsid w:val="0084175C"/>
    <w:rsid w:val="00841B51"/>
    <w:rsid w:val="00841F4C"/>
    <w:rsid w:val="00842BBD"/>
    <w:rsid w:val="0084375B"/>
    <w:rsid w:val="00843AD0"/>
    <w:rsid w:val="0084460E"/>
    <w:rsid w:val="00845322"/>
    <w:rsid w:val="00845621"/>
    <w:rsid w:val="008457AB"/>
    <w:rsid w:val="00845974"/>
    <w:rsid w:val="00845995"/>
    <w:rsid w:val="0084618E"/>
    <w:rsid w:val="00846317"/>
    <w:rsid w:val="00846425"/>
    <w:rsid w:val="00846672"/>
    <w:rsid w:val="008474CF"/>
    <w:rsid w:val="0085003A"/>
    <w:rsid w:val="0085021D"/>
    <w:rsid w:val="00850525"/>
    <w:rsid w:val="00850595"/>
    <w:rsid w:val="00850A8E"/>
    <w:rsid w:val="00850C96"/>
    <w:rsid w:val="008515D3"/>
    <w:rsid w:val="008516E6"/>
    <w:rsid w:val="008518FB"/>
    <w:rsid w:val="00851A92"/>
    <w:rsid w:val="00852EA3"/>
    <w:rsid w:val="00852FB0"/>
    <w:rsid w:val="0085345E"/>
    <w:rsid w:val="008545D3"/>
    <w:rsid w:val="00855786"/>
    <w:rsid w:val="0085594D"/>
    <w:rsid w:val="00855D37"/>
    <w:rsid w:val="00857493"/>
    <w:rsid w:val="008577C1"/>
    <w:rsid w:val="00857AD5"/>
    <w:rsid w:val="00860391"/>
    <w:rsid w:val="008603BE"/>
    <w:rsid w:val="008611C4"/>
    <w:rsid w:val="00861229"/>
    <w:rsid w:val="00861586"/>
    <w:rsid w:val="00862ABE"/>
    <w:rsid w:val="008631B6"/>
    <w:rsid w:val="008632A6"/>
    <w:rsid w:val="00863966"/>
    <w:rsid w:val="00863DF7"/>
    <w:rsid w:val="00863FE9"/>
    <w:rsid w:val="00864192"/>
    <w:rsid w:val="008653B9"/>
    <w:rsid w:val="008656BB"/>
    <w:rsid w:val="00865998"/>
    <w:rsid w:val="00865C40"/>
    <w:rsid w:val="008664E6"/>
    <w:rsid w:val="008676B3"/>
    <w:rsid w:val="00867B65"/>
    <w:rsid w:val="00867C9E"/>
    <w:rsid w:val="0087003E"/>
    <w:rsid w:val="008701E9"/>
    <w:rsid w:val="00870976"/>
    <w:rsid w:val="00870A58"/>
    <w:rsid w:val="00870DE9"/>
    <w:rsid w:val="0087286C"/>
    <w:rsid w:val="00872C48"/>
    <w:rsid w:val="00872ECA"/>
    <w:rsid w:val="00873393"/>
    <w:rsid w:val="00873546"/>
    <w:rsid w:val="00874119"/>
    <w:rsid w:val="00874634"/>
    <w:rsid w:val="00874EEB"/>
    <w:rsid w:val="00875211"/>
    <w:rsid w:val="008755DC"/>
    <w:rsid w:val="0087594E"/>
    <w:rsid w:val="00876C5F"/>
    <w:rsid w:val="00877225"/>
    <w:rsid w:val="0087787C"/>
    <w:rsid w:val="00877F50"/>
    <w:rsid w:val="008805FF"/>
    <w:rsid w:val="0088114E"/>
    <w:rsid w:val="008814A7"/>
    <w:rsid w:val="008819A5"/>
    <w:rsid w:val="0088291A"/>
    <w:rsid w:val="00882D59"/>
    <w:rsid w:val="0088408D"/>
    <w:rsid w:val="008845ED"/>
    <w:rsid w:val="008847FA"/>
    <w:rsid w:val="0088490D"/>
    <w:rsid w:val="00885190"/>
    <w:rsid w:val="008869F0"/>
    <w:rsid w:val="008871EE"/>
    <w:rsid w:val="0088755B"/>
    <w:rsid w:val="00887BC4"/>
    <w:rsid w:val="008904E4"/>
    <w:rsid w:val="00890A33"/>
    <w:rsid w:val="00891CFD"/>
    <w:rsid w:val="008925E4"/>
    <w:rsid w:val="008928F2"/>
    <w:rsid w:val="00892C59"/>
    <w:rsid w:val="00893095"/>
    <w:rsid w:val="00893602"/>
    <w:rsid w:val="00893C48"/>
    <w:rsid w:val="00894181"/>
    <w:rsid w:val="00894ADA"/>
    <w:rsid w:val="00896133"/>
    <w:rsid w:val="0089633D"/>
    <w:rsid w:val="0089673E"/>
    <w:rsid w:val="00896CA5"/>
    <w:rsid w:val="00897E79"/>
    <w:rsid w:val="008A00D7"/>
    <w:rsid w:val="008A035E"/>
    <w:rsid w:val="008A15D7"/>
    <w:rsid w:val="008A166F"/>
    <w:rsid w:val="008A1ACF"/>
    <w:rsid w:val="008A1ADF"/>
    <w:rsid w:val="008A2174"/>
    <w:rsid w:val="008A27BA"/>
    <w:rsid w:val="008A2904"/>
    <w:rsid w:val="008A41ED"/>
    <w:rsid w:val="008A5C56"/>
    <w:rsid w:val="008A6DD9"/>
    <w:rsid w:val="008A758D"/>
    <w:rsid w:val="008B023C"/>
    <w:rsid w:val="008B0357"/>
    <w:rsid w:val="008B059D"/>
    <w:rsid w:val="008B08AE"/>
    <w:rsid w:val="008B262B"/>
    <w:rsid w:val="008B35DD"/>
    <w:rsid w:val="008B3D22"/>
    <w:rsid w:val="008B3EF1"/>
    <w:rsid w:val="008B5287"/>
    <w:rsid w:val="008B5383"/>
    <w:rsid w:val="008B5E3E"/>
    <w:rsid w:val="008B6004"/>
    <w:rsid w:val="008B62FD"/>
    <w:rsid w:val="008B66E9"/>
    <w:rsid w:val="008B70AA"/>
    <w:rsid w:val="008B7135"/>
    <w:rsid w:val="008B75A7"/>
    <w:rsid w:val="008C0ED5"/>
    <w:rsid w:val="008C0F36"/>
    <w:rsid w:val="008C1027"/>
    <w:rsid w:val="008C16B4"/>
    <w:rsid w:val="008C175B"/>
    <w:rsid w:val="008C1905"/>
    <w:rsid w:val="008C38E9"/>
    <w:rsid w:val="008C39E1"/>
    <w:rsid w:val="008C3B13"/>
    <w:rsid w:val="008C428E"/>
    <w:rsid w:val="008C4465"/>
    <w:rsid w:val="008C48FB"/>
    <w:rsid w:val="008C4E0B"/>
    <w:rsid w:val="008C4E15"/>
    <w:rsid w:val="008C5543"/>
    <w:rsid w:val="008C5572"/>
    <w:rsid w:val="008C57E4"/>
    <w:rsid w:val="008C58B4"/>
    <w:rsid w:val="008C5C03"/>
    <w:rsid w:val="008C5D18"/>
    <w:rsid w:val="008C6993"/>
    <w:rsid w:val="008C7FF6"/>
    <w:rsid w:val="008D06CA"/>
    <w:rsid w:val="008D07C9"/>
    <w:rsid w:val="008D0B7B"/>
    <w:rsid w:val="008D128D"/>
    <w:rsid w:val="008D15C3"/>
    <w:rsid w:val="008D180C"/>
    <w:rsid w:val="008D1E08"/>
    <w:rsid w:val="008D2F68"/>
    <w:rsid w:val="008D3500"/>
    <w:rsid w:val="008D36E3"/>
    <w:rsid w:val="008D37E6"/>
    <w:rsid w:val="008D3876"/>
    <w:rsid w:val="008D3B2A"/>
    <w:rsid w:val="008D4123"/>
    <w:rsid w:val="008D50AB"/>
    <w:rsid w:val="008D5281"/>
    <w:rsid w:val="008D5795"/>
    <w:rsid w:val="008D606B"/>
    <w:rsid w:val="008D7B85"/>
    <w:rsid w:val="008D7E8E"/>
    <w:rsid w:val="008E088E"/>
    <w:rsid w:val="008E0DCF"/>
    <w:rsid w:val="008E105A"/>
    <w:rsid w:val="008E11D9"/>
    <w:rsid w:val="008E149A"/>
    <w:rsid w:val="008E1883"/>
    <w:rsid w:val="008E2258"/>
    <w:rsid w:val="008E34CD"/>
    <w:rsid w:val="008E4553"/>
    <w:rsid w:val="008E4AB7"/>
    <w:rsid w:val="008E4D12"/>
    <w:rsid w:val="008E4F0A"/>
    <w:rsid w:val="008E592E"/>
    <w:rsid w:val="008E63DE"/>
    <w:rsid w:val="008E6693"/>
    <w:rsid w:val="008E673C"/>
    <w:rsid w:val="008E6E90"/>
    <w:rsid w:val="008E6F14"/>
    <w:rsid w:val="008E74D7"/>
    <w:rsid w:val="008E7C58"/>
    <w:rsid w:val="008F019F"/>
    <w:rsid w:val="008F04E6"/>
    <w:rsid w:val="008F055A"/>
    <w:rsid w:val="008F0728"/>
    <w:rsid w:val="008F1300"/>
    <w:rsid w:val="008F13C5"/>
    <w:rsid w:val="008F18F0"/>
    <w:rsid w:val="008F1CB6"/>
    <w:rsid w:val="008F1DB2"/>
    <w:rsid w:val="008F1E54"/>
    <w:rsid w:val="008F25E8"/>
    <w:rsid w:val="008F2AE3"/>
    <w:rsid w:val="008F2DE4"/>
    <w:rsid w:val="008F2F4B"/>
    <w:rsid w:val="008F3A4F"/>
    <w:rsid w:val="008F3DBC"/>
    <w:rsid w:val="008F4718"/>
    <w:rsid w:val="008F4E85"/>
    <w:rsid w:val="008F50F8"/>
    <w:rsid w:val="008F5504"/>
    <w:rsid w:val="008F5E4C"/>
    <w:rsid w:val="008F61EC"/>
    <w:rsid w:val="008F6DBD"/>
    <w:rsid w:val="008F72E1"/>
    <w:rsid w:val="008F7C7E"/>
    <w:rsid w:val="008F7D27"/>
    <w:rsid w:val="008F7DB9"/>
    <w:rsid w:val="008F7E6D"/>
    <w:rsid w:val="00900739"/>
    <w:rsid w:val="0090078D"/>
    <w:rsid w:val="00901243"/>
    <w:rsid w:val="009013FD"/>
    <w:rsid w:val="009015B2"/>
    <w:rsid w:val="0090172E"/>
    <w:rsid w:val="009025B6"/>
    <w:rsid w:val="009031E8"/>
    <w:rsid w:val="00904025"/>
    <w:rsid w:val="00904629"/>
    <w:rsid w:val="00905025"/>
    <w:rsid w:val="0090573B"/>
    <w:rsid w:val="009059D9"/>
    <w:rsid w:val="009064D5"/>
    <w:rsid w:val="0090785B"/>
    <w:rsid w:val="00907C33"/>
    <w:rsid w:val="00910790"/>
    <w:rsid w:val="0091098E"/>
    <w:rsid w:val="00910A68"/>
    <w:rsid w:val="00910DF5"/>
    <w:rsid w:val="00910FEB"/>
    <w:rsid w:val="00911756"/>
    <w:rsid w:val="00911E54"/>
    <w:rsid w:val="00912ACA"/>
    <w:rsid w:val="00912F25"/>
    <w:rsid w:val="00913949"/>
    <w:rsid w:val="00913982"/>
    <w:rsid w:val="00913A43"/>
    <w:rsid w:val="00913BBB"/>
    <w:rsid w:val="00914681"/>
    <w:rsid w:val="0091498B"/>
    <w:rsid w:val="00916A73"/>
    <w:rsid w:val="00916D94"/>
    <w:rsid w:val="00916F41"/>
    <w:rsid w:val="0091739E"/>
    <w:rsid w:val="0091756C"/>
    <w:rsid w:val="0091787F"/>
    <w:rsid w:val="00920B29"/>
    <w:rsid w:val="00921092"/>
    <w:rsid w:val="00921139"/>
    <w:rsid w:val="00921140"/>
    <w:rsid w:val="009211C9"/>
    <w:rsid w:val="009215F9"/>
    <w:rsid w:val="00921738"/>
    <w:rsid w:val="00921AF3"/>
    <w:rsid w:val="00922197"/>
    <w:rsid w:val="00922806"/>
    <w:rsid w:val="00922D41"/>
    <w:rsid w:val="00923D35"/>
    <w:rsid w:val="00923EDA"/>
    <w:rsid w:val="00924488"/>
    <w:rsid w:val="00924846"/>
    <w:rsid w:val="00924895"/>
    <w:rsid w:val="00924C57"/>
    <w:rsid w:val="00924D89"/>
    <w:rsid w:val="0092552E"/>
    <w:rsid w:val="00925572"/>
    <w:rsid w:val="009258F2"/>
    <w:rsid w:val="00925BF3"/>
    <w:rsid w:val="0092608B"/>
    <w:rsid w:val="009269E4"/>
    <w:rsid w:val="00926D6D"/>
    <w:rsid w:val="00927461"/>
    <w:rsid w:val="00930D3B"/>
    <w:rsid w:val="00930E3A"/>
    <w:rsid w:val="00930E98"/>
    <w:rsid w:val="009313D2"/>
    <w:rsid w:val="00931549"/>
    <w:rsid w:val="009316FE"/>
    <w:rsid w:val="00931D9E"/>
    <w:rsid w:val="00932326"/>
    <w:rsid w:val="00932575"/>
    <w:rsid w:val="00932983"/>
    <w:rsid w:val="00933294"/>
    <w:rsid w:val="00933329"/>
    <w:rsid w:val="009344F3"/>
    <w:rsid w:val="00934F21"/>
    <w:rsid w:val="00935253"/>
    <w:rsid w:val="00935488"/>
    <w:rsid w:val="00935E7E"/>
    <w:rsid w:val="00935EB9"/>
    <w:rsid w:val="00937A68"/>
    <w:rsid w:val="00940577"/>
    <w:rsid w:val="00940FA4"/>
    <w:rsid w:val="0094140E"/>
    <w:rsid w:val="00941979"/>
    <w:rsid w:val="00941B96"/>
    <w:rsid w:val="0094250B"/>
    <w:rsid w:val="00942AAC"/>
    <w:rsid w:val="00942CB9"/>
    <w:rsid w:val="0094306B"/>
    <w:rsid w:val="009438DA"/>
    <w:rsid w:val="00943E1C"/>
    <w:rsid w:val="0094402C"/>
    <w:rsid w:val="00944AE3"/>
    <w:rsid w:val="00945D60"/>
    <w:rsid w:val="009460C7"/>
    <w:rsid w:val="00946422"/>
    <w:rsid w:val="0094681A"/>
    <w:rsid w:val="00946D2E"/>
    <w:rsid w:val="0094713B"/>
    <w:rsid w:val="009479C1"/>
    <w:rsid w:val="009517B1"/>
    <w:rsid w:val="00951B93"/>
    <w:rsid w:val="00952136"/>
    <w:rsid w:val="00954015"/>
    <w:rsid w:val="009543FC"/>
    <w:rsid w:val="009547CC"/>
    <w:rsid w:val="009549B8"/>
    <w:rsid w:val="009564EB"/>
    <w:rsid w:val="00956FDB"/>
    <w:rsid w:val="0095766F"/>
    <w:rsid w:val="00957CD6"/>
    <w:rsid w:val="00960C73"/>
    <w:rsid w:val="00961A3C"/>
    <w:rsid w:val="009623F7"/>
    <w:rsid w:val="0096255F"/>
    <w:rsid w:val="0096268E"/>
    <w:rsid w:val="0096326E"/>
    <w:rsid w:val="00964059"/>
    <w:rsid w:val="009645E7"/>
    <w:rsid w:val="00965564"/>
    <w:rsid w:val="009658E5"/>
    <w:rsid w:val="00965ADC"/>
    <w:rsid w:val="00965E4C"/>
    <w:rsid w:val="00965F96"/>
    <w:rsid w:val="00965FF1"/>
    <w:rsid w:val="00966619"/>
    <w:rsid w:val="00966810"/>
    <w:rsid w:val="00967555"/>
    <w:rsid w:val="00967F3B"/>
    <w:rsid w:val="00970BAA"/>
    <w:rsid w:val="00971699"/>
    <w:rsid w:val="00971E12"/>
    <w:rsid w:val="00972AE5"/>
    <w:rsid w:val="0097376E"/>
    <w:rsid w:val="00973860"/>
    <w:rsid w:val="00973DE8"/>
    <w:rsid w:val="00973E55"/>
    <w:rsid w:val="00974068"/>
    <w:rsid w:val="00974A24"/>
    <w:rsid w:val="00974CE7"/>
    <w:rsid w:val="00974EFA"/>
    <w:rsid w:val="0097519D"/>
    <w:rsid w:val="009762AB"/>
    <w:rsid w:val="009762CD"/>
    <w:rsid w:val="00976AB3"/>
    <w:rsid w:val="00976DAB"/>
    <w:rsid w:val="00976EFE"/>
    <w:rsid w:val="009805F8"/>
    <w:rsid w:val="00981147"/>
    <w:rsid w:val="009813A4"/>
    <w:rsid w:val="00981A48"/>
    <w:rsid w:val="0098202E"/>
    <w:rsid w:val="009826D0"/>
    <w:rsid w:val="0098322E"/>
    <w:rsid w:val="00983A7F"/>
    <w:rsid w:val="00983ACA"/>
    <w:rsid w:val="00983CBD"/>
    <w:rsid w:val="00984426"/>
    <w:rsid w:val="00985BF8"/>
    <w:rsid w:val="009867A7"/>
    <w:rsid w:val="00986FF3"/>
    <w:rsid w:val="00987222"/>
    <w:rsid w:val="00987914"/>
    <w:rsid w:val="00987BFA"/>
    <w:rsid w:val="00987F9C"/>
    <w:rsid w:val="0099015B"/>
    <w:rsid w:val="00990AC5"/>
    <w:rsid w:val="009919B4"/>
    <w:rsid w:val="009922A2"/>
    <w:rsid w:val="00992328"/>
    <w:rsid w:val="00993DCD"/>
    <w:rsid w:val="00994283"/>
    <w:rsid w:val="00994883"/>
    <w:rsid w:val="00994AC2"/>
    <w:rsid w:val="00994B62"/>
    <w:rsid w:val="009965E6"/>
    <w:rsid w:val="009973BE"/>
    <w:rsid w:val="009974EC"/>
    <w:rsid w:val="00997D36"/>
    <w:rsid w:val="009A06BB"/>
    <w:rsid w:val="009A0F16"/>
    <w:rsid w:val="009A1475"/>
    <w:rsid w:val="009A201D"/>
    <w:rsid w:val="009A24B9"/>
    <w:rsid w:val="009A24FB"/>
    <w:rsid w:val="009A2FF2"/>
    <w:rsid w:val="009A30F1"/>
    <w:rsid w:val="009A343D"/>
    <w:rsid w:val="009A3558"/>
    <w:rsid w:val="009A473C"/>
    <w:rsid w:val="009A4961"/>
    <w:rsid w:val="009A5977"/>
    <w:rsid w:val="009A697C"/>
    <w:rsid w:val="009A6F3D"/>
    <w:rsid w:val="009A72FB"/>
    <w:rsid w:val="009A7997"/>
    <w:rsid w:val="009B029D"/>
    <w:rsid w:val="009B048B"/>
    <w:rsid w:val="009B0C93"/>
    <w:rsid w:val="009B14D5"/>
    <w:rsid w:val="009B156C"/>
    <w:rsid w:val="009B1DDF"/>
    <w:rsid w:val="009B1FBA"/>
    <w:rsid w:val="009B369D"/>
    <w:rsid w:val="009B3F6A"/>
    <w:rsid w:val="009B3FDF"/>
    <w:rsid w:val="009B56BC"/>
    <w:rsid w:val="009B5E9C"/>
    <w:rsid w:val="009B6326"/>
    <w:rsid w:val="009B6A17"/>
    <w:rsid w:val="009B79B6"/>
    <w:rsid w:val="009B7E21"/>
    <w:rsid w:val="009C0160"/>
    <w:rsid w:val="009C0374"/>
    <w:rsid w:val="009C0902"/>
    <w:rsid w:val="009C0F09"/>
    <w:rsid w:val="009C0F9E"/>
    <w:rsid w:val="009C0FAB"/>
    <w:rsid w:val="009C12FB"/>
    <w:rsid w:val="009C1AF1"/>
    <w:rsid w:val="009C1CA9"/>
    <w:rsid w:val="009C1EBD"/>
    <w:rsid w:val="009C2103"/>
    <w:rsid w:val="009C22E9"/>
    <w:rsid w:val="009C2771"/>
    <w:rsid w:val="009C283D"/>
    <w:rsid w:val="009C2F71"/>
    <w:rsid w:val="009C3578"/>
    <w:rsid w:val="009C3588"/>
    <w:rsid w:val="009C528A"/>
    <w:rsid w:val="009C6059"/>
    <w:rsid w:val="009C6441"/>
    <w:rsid w:val="009C677F"/>
    <w:rsid w:val="009C7AD8"/>
    <w:rsid w:val="009D1531"/>
    <w:rsid w:val="009D1D07"/>
    <w:rsid w:val="009D1D0F"/>
    <w:rsid w:val="009D1EC8"/>
    <w:rsid w:val="009D2653"/>
    <w:rsid w:val="009D372F"/>
    <w:rsid w:val="009D382D"/>
    <w:rsid w:val="009D42C7"/>
    <w:rsid w:val="009D43AF"/>
    <w:rsid w:val="009D454E"/>
    <w:rsid w:val="009D45F1"/>
    <w:rsid w:val="009D4A0A"/>
    <w:rsid w:val="009D4F2D"/>
    <w:rsid w:val="009D5E55"/>
    <w:rsid w:val="009D628E"/>
    <w:rsid w:val="009D62B5"/>
    <w:rsid w:val="009D70ED"/>
    <w:rsid w:val="009D7C3E"/>
    <w:rsid w:val="009D7CDC"/>
    <w:rsid w:val="009E0BFA"/>
    <w:rsid w:val="009E1BB4"/>
    <w:rsid w:val="009E2E95"/>
    <w:rsid w:val="009E3001"/>
    <w:rsid w:val="009E318D"/>
    <w:rsid w:val="009E3700"/>
    <w:rsid w:val="009E3E7E"/>
    <w:rsid w:val="009E43DF"/>
    <w:rsid w:val="009E4A63"/>
    <w:rsid w:val="009E50C9"/>
    <w:rsid w:val="009E5480"/>
    <w:rsid w:val="009E56EF"/>
    <w:rsid w:val="009E5992"/>
    <w:rsid w:val="009E5E08"/>
    <w:rsid w:val="009E609A"/>
    <w:rsid w:val="009E63A2"/>
    <w:rsid w:val="009E6E54"/>
    <w:rsid w:val="009E74A2"/>
    <w:rsid w:val="009E7570"/>
    <w:rsid w:val="009F0770"/>
    <w:rsid w:val="009F0CD1"/>
    <w:rsid w:val="009F1072"/>
    <w:rsid w:val="009F1A81"/>
    <w:rsid w:val="009F269D"/>
    <w:rsid w:val="009F2E7F"/>
    <w:rsid w:val="009F3022"/>
    <w:rsid w:val="009F35C1"/>
    <w:rsid w:val="009F3A0B"/>
    <w:rsid w:val="009F3C5E"/>
    <w:rsid w:val="009F4D53"/>
    <w:rsid w:val="009F52C1"/>
    <w:rsid w:val="009F56DF"/>
    <w:rsid w:val="009F6371"/>
    <w:rsid w:val="009F649A"/>
    <w:rsid w:val="009F6AE1"/>
    <w:rsid w:val="009F6EBF"/>
    <w:rsid w:val="009F7BB0"/>
    <w:rsid w:val="009F7D15"/>
    <w:rsid w:val="009F7E5C"/>
    <w:rsid w:val="009F7ECF"/>
    <w:rsid w:val="00A00099"/>
    <w:rsid w:val="00A00470"/>
    <w:rsid w:val="00A012B6"/>
    <w:rsid w:val="00A01A80"/>
    <w:rsid w:val="00A01B1E"/>
    <w:rsid w:val="00A01C9F"/>
    <w:rsid w:val="00A01F6E"/>
    <w:rsid w:val="00A029EE"/>
    <w:rsid w:val="00A02F5B"/>
    <w:rsid w:val="00A032DD"/>
    <w:rsid w:val="00A03A82"/>
    <w:rsid w:val="00A03B3E"/>
    <w:rsid w:val="00A03B92"/>
    <w:rsid w:val="00A03D7D"/>
    <w:rsid w:val="00A03D96"/>
    <w:rsid w:val="00A03F51"/>
    <w:rsid w:val="00A042BA"/>
    <w:rsid w:val="00A04889"/>
    <w:rsid w:val="00A04BF1"/>
    <w:rsid w:val="00A0557D"/>
    <w:rsid w:val="00A05659"/>
    <w:rsid w:val="00A06297"/>
    <w:rsid w:val="00A062D9"/>
    <w:rsid w:val="00A0698C"/>
    <w:rsid w:val="00A071A7"/>
    <w:rsid w:val="00A07711"/>
    <w:rsid w:val="00A0776A"/>
    <w:rsid w:val="00A102CD"/>
    <w:rsid w:val="00A107C6"/>
    <w:rsid w:val="00A10C4A"/>
    <w:rsid w:val="00A10FFF"/>
    <w:rsid w:val="00A11A1D"/>
    <w:rsid w:val="00A11AA0"/>
    <w:rsid w:val="00A11CC3"/>
    <w:rsid w:val="00A12E49"/>
    <w:rsid w:val="00A13071"/>
    <w:rsid w:val="00A13308"/>
    <w:rsid w:val="00A13339"/>
    <w:rsid w:val="00A1335B"/>
    <w:rsid w:val="00A1370E"/>
    <w:rsid w:val="00A13BE5"/>
    <w:rsid w:val="00A14223"/>
    <w:rsid w:val="00A142FA"/>
    <w:rsid w:val="00A14584"/>
    <w:rsid w:val="00A14AC6"/>
    <w:rsid w:val="00A14BFA"/>
    <w:rsid w:val="00A15204"/>
    <w:rsid w:val="00A15E49"/>
    <w:rsid w:val="00A161EB"/>
    <w:rsid w:val="00A16930"/>
    <w:rsid w:val="00A16FD6"/>
    <w:rsid w:val="00A17164"/>
    <w:rsid w:val="00A17978"/>
    <w:rsid w:val="00A17D45"/>
    <w:rsid w:val="00A17EB5"/>
    <w:rsid w:val="00A20412"/>
    <w:rsid w:val="00A21054"/>
    <w:rsid w:val="00A210FD"/>
    <w:rsid w:val="00A212A1"/>
    <w:rsid w:val="00A2153E"/>
    <w:rsid w:val="00A215D3"/>
    <w:rsid w:val="00A218EB"/>
    <w:rsid w:val="00A2331A"/>
    <w:rsid w:val="00A2371F"/>
    <w:rsid w:val="00A237FD"/>
    <w:rsid w:val="00A26B08"/>
    <w:rsid w:val="00A26C3E"/>
    <w:rsid w:val="00A26EB9"/>
    <w:rsid w:val="00A2718A"/>
    <w:rsid w:val="00A27433"/>
    <w:rsid w:val="00A275C2"/>
    <w:rsid w:val="00A3008F"/>
    <w:rsid w:val="00A30816"/>
    <w:rsid w:val="00A31484"/>
    <w:rsid w:val="00A318B0"/>
    <w:rsid w:val="00A32552"/>
    <w:rsid w:val="00A328EC"/>
    <w:rsid w:val="00A33013"/>
    <w:rsid w:val="00A33219"/>
    <w:rsid w:val="00A33461"/>
    <w:rsid w:val="00A335C8"/>
    <w:rsid w:val="00A33A98"/>
    <w:rsid w:val="00A33F86"/>
    <w:rsid w:val="00A3502D"/>
    <w:rsid w:val="00A3509D"/>
    <w:rsid w:val="00A3573B"/>
    <w:rsid w:val="00A35A40"/>
    <w:rsid w:val="00A35A61"/>
    <w:rsid w:val="00A366A6"/>
    <w:rsid w:val="00A36A27"/>
    <w:rsid w:val="00A3746D"/>
    <w:rsid w:val="00A37CE0"/>
    <w:rsid w:val="00A40DC6"/>
    <w:rsid w:val="00A40F57"/>
    <w:rsid w:val="00A41E14"/>
    <w:rsid w:val="00A42127"/>
    <w:rsid w:val="00A4410C"/>
    <w:rsid w:val="00A447D1"/>
    <w:rsid w:val="00A44B2B"/>
    <w:rsid w:val="00A452F1"/>
    <w:rsid w:val="00A4553A"/>
    <w:rsid w:val="00A4595C"/>
    <w:rsid w:val="00A46106"/>
    <w:rsid w:val="00A46172"/>
    <w:rsid w:val="00A473FC"/>
    <w:rsid w:val="00A477E1"/>
    <w:rsid w:val="00A47C2D"/>
    <w:rsid w:val="00A50704"/>
    <w:rsid w:val="00A50CA7"/>
    <w:rsid w:val="00A50F98"/>
    <w:rsid w:val="00A512DB"/>
    <w:rsid w:val="00A518C8"/>
    <w:rsid w:val="00A523C8"/>
    <w:rsid w:val="00A529E7"/>
    <w:rsid w:val="00A52BD5"/>
    <w:rsid w:val="00A53980"/>
    <w:rsid w:val="00A53F1F"/>
    <w:rsid w:val="00A54125"/>
    <w:rsid w:val="00A5428E"/>
    <w:rsid w:val="00A549F8"/>
    <w:rsid w:val="00A5551E"/>
    <w:rsid w:val="00A557E4"/>
    <w:rsid w:val="00A55D37"/>
    <w:rsid w:val="00A56DD2"/>
    <w:rsid w:val="00A5787D"/>
    <w:rsid w:val="00A57A3C"/>
    <w:rsid w:val="00A57BDA"/>
    <w:rsid w:val="00A6062C"/>
    <w:rsid w:val="00A607CC"/>
    <w:rsid w:val="00A60A91"/>
    <w:rsid w:val="00A60B7F"/>
    <w:rsid w:val="00A60F7F"/>
    <w:rsid w:val="00A6162C"/>
    <w:rsid w:val="00A617D4"/>
    <w:rsid w:val="00A61CF9"/>
    <w:rsid w:val="00A624F8"/>
    <w:rsid w:val="00A62864"/>
    <w:rsid w:val="00A62EC6"/>
    <w:rsid w:val="00A63B30"/>
    <w:rsid w:val="00A64439"/>
    <w:rsid w:val="00A6454E"/>
    <w:rsid w:val="00A64E27"/>
    <w:rsid w:val="00A64E9A"/>
    <w:rsid w:val="00A65FA2"/>
    <w:rsid w:val="00A660F4"/>
    <w:rsid w:val="00A66C88"/>
    <w:rsid w:val="00A67557"/>
    <w:rsid w:val="00A67FAB"/>
    <w:rsid w:val="00A71162"/>
    <w:rsid w:val="00A71375"/>
    <w:rsid w:val="00A715D7"/>
    <w:rsid w:val="00A716CD"/>
    <w:rsid w:val="00A720EE"/>
    <w:rsid w:val="00A72887"/>
    <w:rsid w:val="00A72AA0"/>
    <w:rsid w:val="00A7333B"/>
    <w:rsid w:val="00A7380F"/>
    <w:rsid w:val="00A73C4A"/>
    <w:rsid w:val="00A73D4E"/>
    <w:rsid w:val="00A74032"/>
    <w:rsid w:val="00A74719"/>
    <w:rsid w:val="00A74918"/>
    <w:rsid w:val="00A74EC9"/>
    <w:rsid w:val="00A75413"/>
    <w:rsid w:val="00A75FD2"/>
    <w:rsid w:val="00A770ED"/>
    <w:rsid w:val="00A77B4D"/>
    <w:rsid w:val="00A8095A"/>
    <w:rsid w:val="00A80C48"/>
    <w:rsid w:val="00A80D79"/>
    <w:rsid w:val="00A80F56"/>
    <w:rsid w:val="00A81AB8"/>
    <w:rsid w:val="00A81ACD"/>
    <w:rsid w:val="00A81C75"/>
    <w:rsid w:val="00A820DA"/>
    <w:rsid w:val="00A82CF1"/>
    <w:rsid w:val="00A83D42"/>
    <w:rsid w:val="00A83DE8"/>
    <w:rsid w:val="00A83E2D"/>
    <w:rsid w:val="00A84CAC"/>
    <w:rsid w:val="00A84CC9"/>
    <w:rsid w:val="00A85624"/>
    <w:rsid w:val="00A8589D"/>
    <w:rsid w:val="00A85B90"/>
    <w:rsid w:val="00A85DF5"/>
    <w:rsid w:val="00A875A9"/>
    <w:rsid w:val="00A87A41"/>
    <w:rsid w:val="00A87B8E"/>
    <w:rsid w:val="00A87DCB"/>
    <w:rsid w:val="00A901F8"/>
    <w:rsid w:val="00A90847"/>
    <w:rsid w:val="00A90AB8"/>
    <w:rsid w:val="00A910E1"/>
    <w:rsid w:val="00A913D7"/>
    <w:rsid w:val="00A914FF"/>
    <w:rsid w:val="00A9248C"/>
    <w:rsid w:val="00A9333D"/>
    <w:rsid w:val="00A93DEB"/>
    <w:rsid w:val="00A941E9"/>
    <w:rsid w:val="00A95528"/>
    <w:rsid w:val="00A9595D"/>
    <w:rsid w:val="00A95A34"/>
    <w:rsid w:val="00A95DBC"/>
    <w:rsid w:val="00A968EC"/>
    <w:rsid w:val="00A969A3"/>
    <w:rsid w:val="00A97650"/>
    <w:rsid w:val="00A97987"/>
    <w:rsid w:val="00A97E07"/>
    <w:rsid w:val="00AA0766"/>
    <w:rsid w:val="00AA0C92"/>
    <w:rsid w:val="00AA0E5A"/>
    <w:rsid w:val="00AA13A1"/>
    <w:rsid w:val="00AA1BBF"/>
    <w:rsid w:val="00AA1C6D"/>
    <w:rsid w:val="00AA1ED9"/>
    <w:rsid w:val="00AA2122"/>
    <w:rsid w:val="00AA216E"/>
    <w:rsid w:val="00AA3348"/>
    <w:rsid w:val="00AA3AC1"/>
    <w:rsid w:val="00AA3C56"/>
    <w:rsid w:val="00AA548D"/>
    <w:rsid w:val="00AA6D07"/>
    <w:rsid w:val="00AA76D9"/>
    <w:rsid w:val="00AA7F93"/>
    <w:rsid w:val="00AB14A7"/>
    <w:rsid w:val="00AB16DE"/>
    <w:rsid w:val="00AB19D8"/>
    <w:rsid w:val="00AB1B33"/>
    <w:rsid w:val="00AB200C"/>
    <w:rsid w:val="00AB245B"/>
    <w:rsid w:val="00AB359B"/>
    <w:rsid w:val="00AB4617"/>
    <w:rsid w:val="00AB4865"/>
    <w:rsid w:val="00AB49CE"/>
    <w:rsid w:val="00AB4BD2"/>
    <w:rsid w:val="00AB51CD"/>
    <w:rsid w:val="00AB52D2"/>
    <w:rsid w:val="00AB5511"/>
    <w:rsid w:val="00AB5622"/>
    <w:rsid w:val="00AB5898"/>
    <w:rsid w:val="00AB5B89"/>
    <w:rsid w:val="00AB6049"/>
    <w:rsid w:val="00AB6B77"/>
    <w:rsid w:val="00AB6D93"/>
    <w:rsid w:val="00AB749B"/>
    <w:rsid w:val="00AC01E6"/>
    <w:rsid w:val="00AC0C2A"/>
    <w:rsid w:val="00AC0E6C"/>
    <w:rsid w:val="00AC0E72"/>
    <w:rsid w:val="00AC1305"/>
    <w:rsid w:val="00AC1332"/>
    <w:rsid w:val="00AC1AD7"/>
    <w:rsid w:val="00AC5A0D"/>
    <w:rsid w:val="00AC5EF1"/>
    <w:rsid w:val="00AC70EE"/>
    <w:rsid w:val="00AC772E"/>
    <w:rsid w:val="00AC786B"/>
    <w:rsid w:val="00AC7EEE"/>
    <w:rsid w:val="00AC7F38"/>
    <w:rsid w:val="00AD1665"/>
    <w:rsid w:val="00AD16CC"/>
    <w:rsid w:val="00AD1B83"/>
    <w:rsid w:val="00AD256E"/>
    <w:rsid w:val="00AD2AB6"/>
    <w:rsid w:val="00AD39B5"/>
    <w:rsid w:val="00AD39C8"/>
    <w:rsid w:val="00AD486C"/>
    <w:rsid w:val="00AD546E"/>
    <w:rsid w:val="00AD6710"/>
    <w:rsid w:val="00AD6C8C"/>
    <w:rsid w:val="00AD6DC3"/>
    <w:rsid w:val="00AD7419"/>
    <w:rsid w:val="00AD75C8"/>
    <w:rsid w:val="00AE026E"/>
    <w:rsid w:val="00AE1653"/>
    <w:rsid w:val="00AE170B"/>
    <w:rsid w:val="00AE21D6"/>
    <w:rsid w:val="00AE395A"/>
    <w:rsid w:val="00AE4193"/>
    <w:rsid w:val="00AE4769"/>
    <w:rsid w:val="00AE48A9"/>
    <w:rsid w:val="00AE4EBC"/>
    <w:rsid w:val="00AE5526"/>
    <w:rsid w:val="00AE5575"/>
    <w:rsid w:val="00AE5B3B"/>
    <w:rsid w:val="00AE5F13"/>
    <w:rsid w:val="00AE61C8"/>
    <w:rsid w:val="00AE6D99"/>
    <w:rsid w:val="00AE7044"/>
    <w:rsid w:val="00AE72E0"/>
    <w:rsid w:val="00AE74B4"/>
    <w:rsid w:val="00AE7D55"/>
    <w:rsid w:val="00AE7D75"/>
    <w:rsid w:val="00AF0719"/>
    <w:rsid w:val="00AF0B11"/>
    <w:rsid w:val="00AF1ABB"/>
    <w:rsid w:val="00AF2B50"/>
    <w:rsid w:val="00AF38F9"/>
    <w:rsid w:val="00AF3C7F"/>
    <w:rsid w:val="00AF4C16"/>
    <w:rsid w:val="00AF4F32"/>
    <w:rsid w:val="00AF5FB2"/>
    <w:rsid w:val="00AF6513"/>
    <w:rsid w:val="00AF664E"/>
    <w:rsid w:val="00AF696A"/>
    <w:rsid w:val="00AF7497"/>
    <w:rsid w:val="00AF7FD3"/>
    <w:rsid w:val="00B00021"/>
    <w:rsid w:val="00B00B2C"/>
    <w:rsid w:val="00B00B44"/>
    <w:rsid w:val="00B010FC"/>
    <w:rsid w:val="00B01B15"/>
    <w:rsid w:val="00B0242A"/>
    <w:rsid w:val="00B02FEC"/>
    <w:rsid w:val="00B03162"/>
    <w:rsid w:val="00B049A1"/>
    <w:rsid w:val="00B05A00"/>
    <w:rsid w:val="00B05EC6"/>
    <w:rsid w:val="00B0605B"/>
    <w:rsid w:val="00B06952"/>
    <w:rsid w:val="00B06C33"/>
    <w:rsid w:val="00B07079"/>
    <w:rsid w:val="00B076CF"/>
    <w:rsid w:val="00B07796"/>
    <w:rsid w:val="00B07C21"/>
    <w:rsid w:val="00B10133"/>
    <w:rsid w:val="00B10AC3"/>
    <w:rsid w:val="00B11190"/>
    <w:rsid w:val="00B11B35"/>
    <w:rsid w:val="00B11EB5"/>
    <w:rsid w:val="00B12243"/>
    <w:rsid w:val="00B1292C"/>
    <w:rsid w:val="00B12D05"/>
    <w:rsid w:val="00B13760"/>
    <w:rsid w:val="00B13802"/>
    <w:rsid w:val="00B13C1F"/>
    <w:rsid w:val="00B14214"/>
    <w:rsid w:val="00B14311"/>
    <w:rsid w:val="00B15D6E"/>
    <w:rsid w:val="00B15F97"/>
    <w:rsid w:val="00B162BA"/>
    <w:rsid w:val="00B166E6"/>
    <w:rsid w:val="00B16B78"/>
    <w:rsid w:val="00B16E13"/>
    <w:rsid w:val="00B1700E"/>
    <w:rsid w:val="00B179CE"/>
    <w:rsid w:val="00B2022F"/>
    <w:rsid w:val="00B20413"/>
    <w:rsid w:val="00B20907"/>
    <w:rsid w:val="00B20C17"/>
    <w:rsid w:val="00B21278"/>
    <w:rsid w:val="00B21522"/>
    <w:rsid w:val="00B218C7"/>
    <w:rsid w:val="00B21DAB"/>
    <w:rsid w:val="00B222D7"/>
    <w:rsid w:val="00B2243E"/>
    <w:rsid w:val="00B2265E"/>
    <w:rsid w:val="00B22776"/>
    <w:rsid w:val="00B23179"/>
    <w:rsid w:val="00B23180"/>
    <w:rsid w:val="00B23ACB"/>
    <w:rsid w:val="00B24578"/>
    <w:rsid w:val="00B24851"/>
    <w:rsid w:val="00B24B00"/>
    <w:rsid w:val="00B25323"/>
    <w:rsid w:val="00B25809"/>
    <w:rsid w:val="00B25E3A"/>
    <w:rsid w:val="00B25EEB"/>
    <w:rsid w:val="00B261C4"/>
    <w:rsid w:val="00B26B2B"/>
    <w:rsid w:val="00B27AD9"/>
    <w:rsid w:val="00B27C40"/>
    <w:rsid w:val="00B27CAC"/>
    <w:rsid w:val="00B303DF"/>
    <w:rsid w:val="00B30538"/>
    <w:rsid w:val="00B3059F"/>
    <w:rsid w:val="00B31224"/>
    <w:rsid w:val="00B31295"/>
    <w:rsid w:val="00B31C56"/>
    <w:rsid w:val="00B31CFB"/>
    <w:rsid w:val="00B32049"/>
    <w:rsid w:val="00B3207E"/>
    <w:rsid w:val="00B3309F"/>
    <w:rsid w:val="00B33475"/>
    <w:rsid w:val="00B33EF6"/>
    <w:rsid w:val="00B349AB"/>
    <w:rsid w:val="00B352A1"/>
    <w:rsid w:val="00B353C0"/>
    <w:rsid w:val="00B35671"/>
    <w:rsid w:val="00B357F9"/>
    <w:rsid w:val="00B3604A"/>
    <w:rsid w:val="00B3681D"/>
    <w:rsid w:val="00B371A4"/>
    <w:rsid w:val="00B371B8"/>
    <w:rsid w:val="00B378F6"/>
    <w:rsid w:val="00B37BF9"/>
    <w:rsid w:val="00B37D6E"/>
    <w:rsid w:val="00B37FD9"/>
    <w:rsid w:val="00B401BE"/>
    <w:rsid w:val="00B4064B"/>
    <w:rsid w:val="00B406F7"/>
    <w:rsid w:val="00B40D50"/>
    <w:rsid w:val="00B40DA2"/>
    <w:rsid w:val="00B40ECF"/>
    <w:rsid w:val="00B40F9D"/>
    <w:rsid w:val="00B41631"/>
    <w:rsid w:val="00B419C3"/>
    <w:rsid w:val="00B41DDE"/>
    <w:rsid w:val="00B4268D"/>
    <w:rsid w:val="00B44304"/>
    <w:rsid w:val="00B44743"/>
    <w:rsid w:val="00B44D87"/>
    <w:rsid w:val="00B4501F"/>
    <w:rsid w:val="00B45D3D"/>
    <w:rsid w:val="00B45D5B"/>
    <w:rsid w:val="00B46204"/>
    <w:rsid w:val="00B46675"/>
    <w:rsid w:val="00B47754"/>
    <w:rsid w:val="00B47A2A"/>
    <w:rsid w:val="00B47A45"/>
    <w:rsid w:val="00B47D63"/>
    <w:rsid w:val="00B47E53"/>
    <w:rsid w:val="00B518F2"/>
    <w:rsid w:val="00B51AD5"/>
    <w:rsid w:val="00B529AB"/>
    <w:rsid w:val="00B537A6"/>
    <w:rsid w:val="00B542E1"/>
    <w:rsid w:val="00B550EC"/>
    <w:rsid w:val="00B552B9"/>
    <w:rsid w:val="00B554C8"/>
    <w:rsid w:val="00B560B1"/>
    <w:rsid w:val="00B56424"/>
    <w:rsid w:val="00B56978"/>
    <w:rsid w:val="00B61631"/>
    <w:rsid w:val="00B61AEF"/>
    <w:rsid w:val="00B61BE0"/>
    <w:rsid w:val="00B61C28"/>
    <w:rsid w:val="00B633D2"/>
    <w:rsid w:val="00B6352F"/>
    <w:rsid w:val="00B63BEC"/>
    <w:rsid w:val="00B64069"/>
    <w:rsid w:val="00B6453B"/>
    <w:rsid w:val="00B6458F"/>
    <w:rsid w:val="00B64F8D"/>
    <w:rsid w:val="00B65265"/>
    <w:rsid w:val="00B656A1"/>
    <w:rsid w:val="00B65C27"/>
    <w:rsid w:val="00B65C6B"/>
    <w:rsid w:val="00B66017"/>
    <w:rsid w:val="00B66D79"/>
    <w:rsid w:val="00B671D0"/>
    <w:rsid w:val="00B675FF"/>
    <w:rsid w:val="00B67A5F"/>
    <w:rsid w:val="00B67A76"/>
    <w:rsid w:val="00B700ED"/>
    <w:rsid w:val="00B7013C"/>
    <w:rsid w:val="00B703D9"/>
    <w:rsid w:val="00B70DBF"/>
    <w:rsid w:val="00B70E8D"/>
    <w:rsid w:val="00B71095"/>
    <w:rsid w:val="00B71BC3"/>
    <w:rsid w:val="00B71E34"/>
    <w:rsid w:val="00B721C5"/>
    <w:rsid w:val="00B72354"/>
    <w:rsid w:val="00B72627"/>
    <w:rsid w:val="00B729F8"/>
    <w:rsid w:val="00B72DFB"/>
    <w:rsid w:val="00B7358B"/>
    <w:rsid w:val="00B74B78"/>
    <w:rsid w:val="00B74DC0"/>
    <w:rsid w:val="00B7786A"/>
    <w:rsid w:val="00B7798E"/>
    <w:rsid w:val="00B80605"/>
    <w:rsid w:val="00B81147"/>
    <w:rsid w:val="00B8148A"/>
    <w:rsid w:val="00B81C08"/>
    <w:rsid w:val="00B81E94"/>
    <w:rsid w:val="00B82CF2"/>
    <w:rsid w:val="00B83336"/>
    <w:rsid w:val="00B83FD1"/>
    <w:rsid w:val="00B84197"/>
    <w:rsid w:val="00B8532D"/>
    <w:rsid w:val="00B85386"/>
    <w:rsid w:val="00B853CA"/>
    <w:rsid w:val="00B85ACB"/>
    <w:rsid w:val="00B85ACF"/>
    <w:rsid w:val="00B85F78"/>
    <w:rsid w:val="00B875F8"/>
    <w:rsid w:val="00B87B41"/>
    <w:rsid w:val="00B90293"/>
    <w:rsid w:val="00B903DF"/>
    <w:rsid w:val="00B90586"/>
    <w:rsid w:val="00B9177A"/>
    <w:rsid w:val="00B91EB3"/>
    <w:rsid w:val="00B9205F"/>
    <w:rsid w:val="00B92BEC"/>
    <w:rsid w:val="00B92CDA"/>
    <w:rsid w:val="00B93688"/>
    <w:rsid w:val="00B93773"/>
    <w:rsid w:val="00B9390A"/>
    <w:rsid w:val="00B93921"/>
    <w:rsid w:val="00B9431D"/>
    <w:rsid w:val="00B94338"/>
    <w:rsid w:val="00B94785"/>
    <w:rsid w:val="00B94B78"/>
    <w:rsid w:val="00B94F4C"/>
    <w:rsid w:val="00B95B37"/>
    <w:rsid w:val="00B95C0B"/>
    <w:rsid w:val="00B95D09"/>
    <w:rsid w:val="00B95D33"/>
    <w:rsid w:val="00B96165"/>
    <w:rsid w:val="00B970E2"/>
    <w:rsid w:val="00B9714E"/>
    <w:rsid w:val="00B9787D"/>
    <w:rsid w:val="00BA124D"/>
    <w:rsid w:val="00BA25F4"/>
    <w:rsid w:val="00BA29A4"/>
    <w:rsid w:val="00BA2FCC"/>
    <w:rsid w:val="00BA341B"/>
    <w:rsid w:val="00BA360D"/>
    <w:rsid w:val="00BA40BB"/>
    <w:rsid w:val="00BA4A33"/>
    <w:rsid w:val="00BA4B1B"/>
    <w:rsid w:val="00BA5FDB"/>
    <w:rsid w:val="00BA63DF"/>
    <w:rsid w:val="00BA650F"/>
    <w:rsid w:val="00BA66BD"/>
    <w:rsid w:val="00BA7BFD"/>
    <w:rsid w:val="00BB03EE"/>
    <w:rsid w:val="00BB04DA"/>
    <w:rsid w:val="00BB10E8"/>
    <w:rsid w:val="00BB1660"/>
    <w:rsid w:val="00BB21C4"/>
    <w:rsid w:val="00BB27AF"/>
    <w:rsid w:val="00BB29B6"/>
    <w:rsid w:val="00BB2C6E"/>
    <w:rsid w:val="00BB3046"/>
    <w:rsid w:val="00BB323D"/>
    <w:rsid w:val="00BB3252"/>
    <w:rsid w:val="00BB47CB"/>
    <w:rsid w:val="00BB4C38"/>
    <w:rsid w:val="00BB5658"/>
    <w:rsid w:val="00BB57E5"/>
    <w:rsid w:val="00BB5B8A"/>
    <w:rsid w:val="00BB5EB9"/>
    <w:rsid w:val="00BB6109"/>
    <w:rsid w:val="00BB73F0"/>
    <w:rsid w:val="00BB79E3"/>
    <w:rsid w:val="00BB7FE0"/>
    <w:rsid w:val="00BC044B"/>
    <w:rsid w:val="00BC0C80"/>
    <w:rsid w:val="00BC172F"/>
    <w:rsid w:val="00BC1CDA"/>
    <w:rsid w:val="00BC1DAF"/>
    <w:rsid w:val="00BC2EDD"/>
    <w:rsid w:val="00BC40C6"/>
    <w:rsid w:val="00BC54D1"/>
    <w:rsid w:val="00BC641B"/>
    <w:rsid w:val="00BC6AB3"/>
    <w:rsid w:val="00BC6C82"/>
    <w:rsid w:val="00BD0706"/>
    <w:rsid w:val="00BD0F63"/>
    <w:rsid w:val="00BD115F"/>
    <w:rsid w:val="00BD264C"/>
    <w:rsid w:val="00BD2E64"/>
    <w:rsid w:val="00BD3640"/>
    <w:rsid w:val="00BD3A2F"/>
    <w:rsid w:val="00BD3A5C"/>
    <w:rsid w:val="00BD3AF6"/>
    <w:rsid w:val="00BD412C"/>
    <w:rsid w:val="00BD4E77"/>
    <w:rsid w:val="00BD556F"/>
    <w:rsid w:val="00BD5B5A"/>
    <w:rsid w:val="00BD5DD9"/>
    <w:rsid w:val="00BD63AA"/>
    <w:rsid w:val="00BD63CB"/>
    <w:rsid w:val="00BD665C"/>
    <w:rsid w:val="00BD6F05"/>
    <w:rsid w:val="00BD71EB"/>
    <w:rsid w:val="00BD7433"/>
    <w:rsid w:val="00BD7A40"/>
    <w:rsid w:val="00BE29D8"/>
    <w:rsid w:val="00BE2C0A"/>
    <w:rsid w:val="00BE2CE7"/>
    <w:rsid w:val="00BE3992"/>
    <w:rsid w:val="00BE5F3C"/>
    <w:rsid w:val="00BE6983"/>
    <w:rsid w:val="00BE6CDF"/>
    <w:rsid w:val="00BE739C"/>
    <w:rsid w:val="00BE7511"/>
    <w:rsid w:val="00BF0644"/>
    <w:rsid w:val="00BF11C4"/>
    <w:rsid w:val="00BF1520"/>
    <w:rsid w:val="00BF1BA9"/>
    <w:rsid w:val="00BF235A"/>
    <w:rsid w:val="00BF2A32"/>
    <w:rsid w:val="00BF2B16"/>
    <w:rsid w:val="00BF2BEF"/>
    <w:rsid w:val="00BF32E1"/>
    <w:rsid w:val="00BF33C9"/>
    <w:rsid w:val="00BF376B"/>
    <w:rsid w:val="00BF45C4"/>
    <w:rsid w:val="00BF4E0C"/>
    <w:rsid w:val="00BF5143"/>
    <w:rsid w:val="00BF52F3"/>
    <w:rsid w:val="00BF721A"/>
    <w:rsid w:val="00BF7C33"/>
    <w:rsid w:val="00C01020"/>
    <w:rsid w:val="00C0242F"/>
    <w:rsid w:val="00C061E2"/>
    <w:rsid w:val="00C06B93"/>
    <w:rsid w:val="00C06ED1"/>
    <w:rsid w:val="00C07C0B"/>
    <w:rsid w:val="00C07C67"/>
    <w:rsid w:val="00C10043"/>
    <w:rsid w:val="00C1045B"/>
    <w:rsid w:val="00C10BD6"/>
    <w:rsid w:val="00C11049"/>
    <w:rsid w:val="00C1109F"/>
    <w:rsid w:val="00C1172B"/>
    <w:rsid w:val="00C11792"/>
    <w:rsid w:val="00C11E0F"/>
    <w:rsid w:val="00C12F5A"/>
    <w:rsid w:val="00C12FDB"/>
    <w:rsid w:val="00C13802"/>
    <w:rsid w:val="00C13809"/>
    <w:rsid w:val="00C1416E"/>
    <w:rsid w:val="00C1464E"/>
    <w:rsid w:val="00C147D8"/>
    <w:rsid w:val="00C14985"/>
    <w:rsid w:val="00C157B8"/>
    <w:rsid w:val="00C16451"/>
    <w:rsid w:val="00C16979"/>
    <w:rsid w:val="00C16DF2"/>
    <w:rsid w:val="00C20C68"/>
    <w:rsid w:val="00C2136B"/>
    <w:rsid w:val="00C21D33"/>
    <w:rsid w:val="00C227F7"/>
    <w:rsid w:val="00C22AFC"/>
    <w:rsid w:val="00C23DA3"/>
    <w:rsid w:val="00C25002"/>
    <w:rsid w:val="00C252C5"/>
    <w:rsid w:val="00C2568B"/>
    <w:rsid w:val="00C258BC"/>
    <w:rsid w:val="00C25FF5"/>
    <w:rsid w:val="00C262A0"/>
    <w:rsid w:val="00C272F2"/>
    <w:rsid w:val="00C30D7E"/>
    <w:rsid w:val="00C30E8D"/>
    <w:rsid w:val="00C31169"/>
    <w:rsid w:val="00C312B5"/>
    <w:rsid w:val="00C31922"/>
    <w:rsid w:val="00C31930"/>
    <w:rsid w:val="00C31971"/>
    <w:rsid w:val="00C32225"/>
    <w:rsid w:val="00C326BD"/>
    <w:rsid w:val="00C33BE2"/>
    <w:rsid w:val="00C33CC7"/>
    <w:rsid w:val="00C3566A"/>
    <w:rsid w:val="00C35889"/>
    <w:rsid w:val="00C35936"/>
    <w:rsid w:val="00C36306"/>
    <w:rsid w:val="00C36938"/>
    <w:rsid w:val="00C36E34"/>
    <w:rsid w:val="00C37081"/>
    <w:rsid w:val="00C3717F"/>
    <w:rsid w:val="00C375B7"/>
    <w:rsid w:val="00C37628"/>
    <w:rsid w:val="00C40686"/>
    <w:rsid w:val="00C412AE"/>
    <w:rsid w:val="00C4175E"/>
    <w:rsid w:val="00C4221C"/>
    <w:rsid w:val="00C424DE"/>
    <w:rsid w:val="00C42655"/>
    <w:rsid w:val="00C428F7"/>
    <w:rsid w:val="00C42A5F"/>
    <w:rsid w:val="00C42BAF"/>
    <w:rsid w:val="00C43271"/>
    <w:rsid w:val="00C445D2"/>
    <w:rsid w:val="00C44A32"/>
    <w:rsid w:val="00C45667"/>
    <w:rsid w:val="00C45A5A"/>
    <w:rsid w:val="00C45A7D"/>
    <w:rsid w:val="00C45B33"/>
    <w:rsid w:val="00C45C88"/>
    <w:rsid w:val="00C45D47"/>
    <w:rsid w:val="00C470C3"/>
    <w:rsid w:val="00C4769C"/>
    <w:rsid w:val="00C4772B"/>
    <w:rsid w:val="00C477D2"/>
    <w:rsid w:val="00C478BF"/>
    <w:rsid w:val="00C47D09"/>
    <w:rsid w:val="00C47DB7"/>
    <w:rsid w:val="00C505B4"/>
    <w:rsid w:val="00C50704"/>
    <w:rsid w:val="00C50782"/>
    <w:rsid w:val="00C5132E"/>
    <w:rsid w:val="00C514AD"/>
    <w:rsid w:val="00C5192A"/>
    <w:rsid w:val="00C51E69"/>
    <w:rsid w:val="00C526D1"/>
    <w:rsid w:val="00C536AD"/>
    <w:rsid w:val="00C53BCC"/>
    <w:rsid w:val="00C54564"/>
    <w:rsid w:val="00C54575"/>
    <w:rsid w:val="00C54F21"/>
    <w:rsid w:val="00C55534"/>
    <w:rsid w:val="00C56500"/>
    <w:rsid w:val="00C5747F"/>
    <w:rsid w:val="00C57C46"/>
    <w:rsid w:val="00C57DD6"/>
    <w:rsid w:val="00C60160"/>
    <w:rsid w:val="00C60619"/>
    <w:rsid w:val="00C606E3"/>
    <w:rsid w:val="00C619C5"/>
    <w:rsid w:val="00C626E9"/>
    <w:rsid w:val="00C62A16"/>
    <w:rsid w:val="00C62E10"/>
    <w:rsid w:val="00C62EA6"/>
    <w:rsid w:val="00C63382"/>
    <w:rsid w:val="00C63C29"/>
    <w:rsid w:val="00C64D67"/>
    <w:rsid w:val="00C64F95"/>
    <w:rsid w:val="00C65D19"/>
    <w:rsid w:val="00C661F3"/>
    <w:rsid w:val="00C66261"/>
    <w:rsid w:val="00C66A6C"/>
    <w:rsid w:val="00C66C4E"/>
    <w:rsid w:val="00C66EAF"/>
    <w:rsid w:val="00C670FB"/>
    <w:rsid w:val="00C70084"/>
    <w:rsid w:val="00C7112C"/>
    <w:rsid w:val="00C71406"/>
    <w:rsid w:val="00C7169F"/>
    <w:rsid w:val="00C726FF"/>
    <w:rsid w:val="00C72C88"/>
    <w:rsid w:val="00C72CFB"/>
    <w:rsid w:val="00C7412C"/>
    <w:rsid w:val="00C744C3"/>
    <w:rsid w:val="00C760A8"/>
    <w:rsid w:val="00C7632D"/>
    <w:rsid w:val="00C76825"/>
    <w:rsid w:val="00C76BE3"/>
    <w:rsid w:val="00C77459"/>
    <w:rsid w:val="00C80125"/>
    <w:rsid w:val="00C80166"/>
    <w:rsid w:val="00C81608"/>
    <w:rsid w:val="00C8191F"/>
    <w:rsid w:val="00C8236B"/>
    <w:rsid w:val="00C8269D"/>
    <w:rsid w:val="00C82925"/>
    <w:rsid w:val="00C82C27"/>
    <w:rsid w:val="00C835FA"/>
    <w:rsid w:val="00C83F76"/>
    <w:rsid w:val="00C84CE8"/>
    <w:rsid w:val="00C84EA5"/>
    <w:rsid w:val="00C85DB4"/>
    <w:rsid w:val="00C87932"/>
    <w:rsid w:val="00C87B37"/>
    <w:rsid w:val="00C9083F"/>
    <w:rsid w:val="00C90D18"/>
    <w:rsid w:val="00C91F76"/>
    <w:rsid w:val="00C926AF"/>
    <w:rsid w:val="00C92B20"/>
    <w:rsid w:val="00C930D0"/>
    <w:rsid w:val="00C934E8"/>
    <w:rsid w:val="00C94793"/>
    <w:rsid w:val="00C952C7"/>
    <w:rsid w:val="00C96F99"/>
    <w:rsid w:val="00C97BE6"/>
    <w:rsid w:val="00CA111B"/>
    <w:rsid w:val="00CA1439"/>
    <w:rsid w:val="00CA1495"/>
    <w:rsid w:val="00CA1589"/>
    <w:rsid w:val="00CA17D7"/>
    <w:rsid w:val="00CA327C"/>
    <w:rsid w:val="00CA32D2"/>
    <w:rsid w:val="00CA4E9B"/>
    <w:rsid w:val="00CA5977"/>
    <w:rsid w:val="00CA5EC7"/>
    <w:rsid w:val="00CA6419"/>
    <w:rsid w:val="00CB024F"/>
    <w:rsid w:val="00CB1A05"/>
    <w:rsid w:val="00CB2AEB"/>
    <w:rsid w:val="00CB2DA2"/>
    <w:rsid w:val="00CB4C67"/>
    <w:rsid w:val="00CB4EB3"/>
    <w:rsid w:val="00CB51E4"/>
    <w:rsid w:val="00CB538C"/>
    <w:rsid w:val="00CB5D9A"/>
    <w:rsid w:val="00CB7BE9"/>
    <w:rsid w:val="00CC1A7D"/>
    <w:rsid w:val="00CC1EE8"/>
    <w:rsid w:val="00CC22C6"/>
    <w:rsid w:val="00CC2451"/>
    <w:rsid w:val="00CC27C6"/>
    <w:rsid w:val="00CC2B84"/>
    <w:rsid w:val="00CC2ED0"/>
    <w:rsid w:val="00CC31AA"/>
    <w:rsid w:val="00CC40DE"/>
    <w:rsid w:val="00CC4483"/>
    <w:rsid w:val="00CC4E84"/>
    <w:rsid w:val="00CC54E7"/>
    <w:rsid w:val="00CC5CF8"/>
    <w:rsid w:val="00CC7BAB"/>
    <w:rsid w:val="00CC7DA9"/>
    <w:rsid w:val="00CD02F6"/>
    <w:rsid w:val="00CD03FE"/>
    <w:rsid w:val="00CD059F"/>
    <w:rsid w:val="00CD0DB6"/>
    <w:rsid w:val="00CD148F"/>
    <w:rsid w:val="00CD1749"/>
    <w:rsid w:val="00CD1CDB"/>
    <w:rsid w:val="00CD201A"/>
    <w:rsid w:val="00CD2453"/>
    <w:rsid w:val="00CD292D"/>
    <w:rsid w:val="00CD2D52"/>
    <w:rsid w:val="00CD2FD6"/>
    <w:rsid w:val="00CD33F2"/>
    <w:rsid w:val="00CD3C59"/>
    <w:rsid w:val="00CD489D"/>
    <w:rsid w:val="00CD4CDD"/>
    <w:rsid w:val="00CD5037"/>
    <w:rsid w:val="00CD510C"/>
    <w:rsid w:val="00CD57DB"/>
    <w:rsid w:val="00CD652E"/>
    <w:rsid w:val="00CD6FB1"/>
    <w:rsid w:val="00CD7192"/>
    <w:rsid w:val="00CD7DCC"/>
    <w:rsid w:val="00CE0310"/>
    <w:rsid w:val="00CE04BD"/>
    <w:rsid w:val="00CE0705"/>
    <w:rsid w:val="00CE0AEF"/>
    <w:rsid w:val="00CE31D7"/>
    <w:rsid w:val="00CE3E7E"/>
    <w:rsid w:val="00CE3F09"/>
    <w:rsid w:val="00CE3FD4"/>
    <w:rsid w:val="00CE450D"/>
    <w:rsid w:val="00CE58CB"/>
    <w:rsid w:val="00CE5EE3"/>
    <w:rsid w:val="00CE639F"/>
    <w:rsid w:val="00CE6983"/>
    <w:rsid w:val="00CE6DAF"/>
    <w:rsid w:val="00CE7684"/>
    <w:rsid w:val="00CE7C19"/>
    <w:rsid w:val="00CF05EE"/>
    <w:rsid w:val="00CF08B4"/>
    <w:rsid w:val="00CF0D98"/>
    <w:rsid w:val="00CF19DA"/>
    <w:rsid w:val="00CF1D9E"/>
    <w:rsid w:val="00CF1DD2"/>
    <w:rsid w:val="00CF2709"/>
    <w:rsid w:val="00CF27D6"/>
    <w:rsid w:val="00CF3415"/>
    <w:rsid w:val="00CF3C1D"/>
    <w:rsid w:val="00CF3F1F"/>
    <w:rsid w:val="00CF3F3E"/>
    <w:rsid w:val="00CF4F81"/>
    <w:rsid w:val="00CF57EA"/>
    <w:rsid w:val="00CF5A04"/>
    <w:rsid w:val="00CF5F72"/>
    <w:rsid w:val="00CF6AF9"/>
    <w:rsid w:val="00CF6B12"/>
    <w:rsid w:val="00CF6CBE"/>
    <w:rsid w:val="00CF7252"/>
    <w:rsid w:val="00CF7EC1"/>
    <w:rsid w:val="00D004F7"/>
    <w:rsid w:val="00D00694"/>
    <w:rsid w:val="00D0079C"/>
    <w:rsid w:val="00D01AC0"/>
    <w:rsid w:val="00D02835"/>
    <w:rsid w:val="00D02982"/>
    <w:rsid w:val="00D02DAD"/>
    <w:rsid w:val="00D035A5"/>
    <w:rsid w:val="00D03BAF"/>
    <w:rsid w:val="00D0453D"/>
    <w:rsid w:val="00D047AB"/>
    <w:rsid w:val="00D04A13"/>
    <w:rsid w:val="00D04DF2"/>
    <w:rsid w:val="00D05BF2"/>
    <w:rsid w:val="00D06360"/>
    <w:rsid w:val="00D07DC9"/>
    <w:rsid w:val="00D103D6"/>
    <w:rsid w:val="00D107E6"/>
    <w:rsid w:val="00D10BD5"/>
    <w:rsid w:val="00D10F81"/>
    <w:rsid w:val="00D112F4"/>
    <w:rsid w:val="00D11760"/>
    <w:rsid w:val="00D138B3"/>
    <w:rsid w:val="00D14F4F"/>
    <w:rsid w:val="00D15107"/>
    <w:rsid w:val="00D15652"/>
    <w:rsid w:val="00D162FF"/>
    <w:rsid w:val="00D168E1"/>
    <w:rsid w:val="00D170EB"/>
    <w:rsid w:val="00D2041D"/>
    <w:rsid w:val="00D208D7"/>
    <w:rsid w:val="00D209C3"/>
    <w:rsid w:val="00D21012"/>
    <w:rsid w:val="00D2178A"/>
    <w:rsid w:val="00D21CCB"/>
    <w:rsid w:val="00D22159"/>
    <w:rsid w:val="00D23287"/>
    <w:rsid w:val="00D23340"/>
    <w:rsid w:val="00D233F4"/>
    <w:rsid w:val="00D2355D"/>
    <w:rsid w:val="00D23D8E"/>
    <w:rsid w:val="00D254BF"/>
    <w:rsid w:val="00D25548"/>
    <w:rsid w:val="00D26486"/>
    <w:rsid w:val="00D27B66"/>
    <w:rsid w:val="00D319B4"/>
    <w:rsid w:val="00D31DDD"/>
    <w:rsid w:val="00D324A2"/>
    <w:rsid w:val="00D32552"/>
    <w:rsid w:val="00D3273F"/>
    <w:rsid w:val="00D32C47"/>
    <w:rsid w:val="00D32D5E"/>
    <w:rsid w:val="00D3325C"/>
    <w:rsid w:val="00D33499"/>
    <w:rsid w:val="00D33EF4"/>
    <w:rsid w:val="00D34591"/>
    <w:rsid w:val="00D353E4"/>
    <w:rsid w:val="00D35D32"/>
    <w:rsid w:val="00D35E1F"/>
    <w:rsid w:val="00D363BB"/>
    <w:rsid w:val="00D36411"/>
    <w:rsid w:val="00D37ADD"/>
    <w:rsid w:val="00D37FA7"/>
    <w:rsid w:val="00D40382"/>
    <w:rsid w:val="00D41A1D"/>
    <w:rsid w:val="00D42187"/>
    <w:rsid w:val="00D42660"/>
    <w:rsid w:val="00D42B3E"/>
    <w:rsid w:val="00D4398D"/>
    <w:rsid w:val="00D45264"/>
    <w:rsid w:val="00D45579"/>
    <w:rsid w:val="00D464BD"/>
    <w:rsid w:val="00D47912"/>
    <w:rsid w:val="00D47FC1"/>
    <w:rsid w:val="00D5033D"/>
    <w:rsid w:val="00D504F0"/>
    <w:rsid w:val="00D50BBA"/>
    <w:rsid w:val="00D5110E"/>
    <w:rsid w:val="00D51752"/>
    <w:rsid w:val="00D51814"/>
    <w:rsid w:val="00D52119"/>
    <w:rsid w:val="00D52F45"/>
    <w:rsid w:val="00D53B20"/>
    <w:rsid w:val="00D5544D"/>
    <w:rsid w:val="00D55A6A"/>
    <w:rsid w:val="00D56455"/>
    <w:rsid w:val="00D56729"/>
    <w:rsid w:val="00D574D7"/>
    <w:rsid w:val="00D57A20"/>
    <w:rsid w:val="00D60093"/>
    <w:rsid w:val="00D60863"/>
    <w:rsid w:val="00D60964"/>
    <w:rsid w:val="00D61799"/>
    <w:rsid w:val="00D61EF4"/>
    <w:rsid w:val="00D62515"/>
    <w:rsid w:val="00D62A45"/>
    <w:rsid w:val="00D62EBD"/>
    <w:rsid w:val="00D63304"/>
    <w:rsid w:val="00D635D7"/>
    <w:rsid w:val="00D636FD"/>
    <w:rsid w:val="00D639E4"/>
    <w:rsid w:val="00D63A8C"/>
    <w:rsid w:val="00D64725"/>
    <w:rsid w:val="00D65236"/>
    <w:rsid w:val="00D6572D"/>
    <w:rsid w:val="00D65C6E"/>
    <w:rsid w:val="00D66386"/>
    <w:rsid w:val="00D6773D"/>
    <w:rsid w:val="00D70913"/>
    <w:rsid w:val="00D70C48"/>
    <w:rsid w:val="00D70DE4"/>
    <w:rsid w:val="00D70E6B"/>
    <w:rsid w:val="00D70F7A"/>
    <w:rsid w:val="00D71604"/>
    <w:rsid w:val="00D72B6D"/>
    <w:rsid w:val="00D73179"/>
    <w:rsid w:val="00D736E5"/>
    <w:rsid w:val="00D74033"/>
    <w:rsid w:val="00D74B24"/>
    <w:rsid w:val="00D74EE4"/>
    <w:rsid w:val="00D759FC"/>
    <w:rsid w:val="00D7633A"/>
    <w:rsid w:val="00D76C91"/>
    <w:rsid w:val="00D76EC4"/>
    <w:rsid w:val="00D772AC"/>
    <w:rsid w:val="00D77997"/>
    <w:rsid w:val="00D77F7A"/>
    <w:rsid w:val="00D80253"/>
    <w:rsid w:val="00D802DB"/>
    <w:rsid w:val="00D808A1"/>
    <w:rsid w:val="00D81384"/>
    <w:rsid w:val="00D81838"/>
    <w:rsid w:val="00D81DCE"/>
    <w:rsid w:val="00D825E8"/>
    <w:rsid w:val="00D82BD5"/>
    <w:rsid w:val="00D82C0B"/>
    <w:rsid w:val="00D82C1C"/>
    <w:rsid w:val="00D83123"/>
    <w:rsid w:val="00D8316B"/>
    <w:rsid w:val="00D83F15"/>
    <w:rsid w:val="00D8547C"/>
    <w:rsid w:val="00D85A5E"/>
    <w:rsid w:val="00D86619"/>
    <w:rsid w:val="00D867B6"/>
    <w:rsid w:val="00D86C2A"/>
    <w:rsid w:val="00D8753F"/>
    <w:rsid w:val="00D87865"/>
    <w:rsid w:val="00D87FFB"/>
    <w:rsid w:val="00D90847"/>
    <w:rsid w:val="00D90DC2"/>
    <w:rsid w:val="00D90DFC"/>
    <w:rsid w:val="00D91BFF"/>
    <w:rsid w:val="00D9219E"/>
    <w:rsid w:val="00D9244B"/>
    <w:rsid w:val="00D9252B"/>
    <w:rsid w:val="00D92D93"/>
    <w:rsid w:val="00D9324D"/>
    <w:rsid w:val="00D9380E"/>
    <w:rsid w:val="00D939F0"/>
    <w:rsid w:val="00D949A9"/>
    <w:rsid w:val="00D94FE5"/>
    <w:rsid w:val="00D954A7"/>
    <w:rsid w:val="00D959C9"/>
    <w:rsid w:val="00D95D10"/>
    <w:rsid w:val="00D96195"/>
    <w:rsid w:val="00D9664E"/>
    <w:rsid w:val="00D96D49"/>
    <w:rsid w:val="00D96E98"/>
    <w:rsid w:val="00D97470"/>
    <w:rsid w:val="00D97B86"/>
    <w:rsid w:val="00D97BEC"/>
    <w:rsid w:val="00D97EA3"/>
    <w:rsid w:val="00DA1992"/>
    <w:rsid w:val="00DA28BE"/>
    <w:rsid w:val="00DA30B6"/>
    <w:rsid w:val="00DA3907"/>
    <w:rsid w:val="00DA3A41"/>
    <w:rsid w:val="00DA3B75"/>
    <w:rsid w:val="00DA4662"/>
    <w:rsid w:val="00DA526A"/>
    <w:rsid w:val="00DA5A63"/>
    <w:rsid w:val="00DA612B"/>
    <w:rsid w:val="00DA6774"/>
    <w:rsid w:val="00DA695E"/>
    <w:rsid w:val="00DB0F5E"/>
    <w:rsid w:val="00DB1438"/>
    <w:rsid w:val="00DB1684"/>
    <w:rsid w:val="00DB19C3"/>
    <w:rsid w:val="00DB2EA7"/>
    <w:rsid w:val="00DB2EFF"/>
    <w:rsid w:val="00DB32C3"/>
    <w:rsid w:val="00DB33DD"/>
    <w:rsid w:val="00DB3B08"/>
    <w:rsid w:val="00DB49E3"/>
    <w:rsid w:val="00DB581B"/>
    <w:rsid w:val="00DB5EB5"/>
    <w:rsid w:val="00DB617B"/>
    <w:rsid w:val="00DB65C8"/>
    <w:rsid w:val="00DB7624"/>
    <w:rsid w:val="00DB7877"/>
    <w:rsid w:val="00DC098B"/>
    <w:rsid w:val="00DC0A0E"/>
    <w:rsid w:val="00DC0B2D"/>
    <w:rsid w:val="00DC0C4E"/>
    <w:rsid w:val="00DC15D6"/>
    <w:rsid w:val="00DC2173"/>
    <w:rsid w:val="00DC2A8C"/>
    <w:rsid w:val="00DC2FD8"/>
    <w:rsid w:val="00DC343D"/>
    <w:rsid w:val="00DC356D"/>
    <w:rsid w:val="00DC4DF7"/>
    <w:rsid w:val="00DC5132"/>
    <w:rsid w:val="00DC6925"/>
    <w:rsid w:val="00DC7943"/>
    <w:rsid w:val="00DC7C4F"/>
    <w:rsid w:val="00DC7E98"/>
    <w:rsid w:val="00DD058C"/>
    <w:rsid w:val="00DD090E"/>
    <w:rsid w:val="00DD0FC3"/>
    <w:rsid w:val="00DD1906"/>
    <w:rsid w:val="00DD1B91"/>
    <w:rsid w:val="00DD1D1E"/>
    <w:rsid w:val="00DD1E9A"/>
    <w:rsid w:val="00DD3747"/>
    <w:rsid w:val="00DD4142"/>
    <w:rsid w:val="00DD41AA"/>
    <w:rsid w:val="00DD4EE2"/>
    <w:rsid w:val="00DD52AE"/>
    <w:rsid w:val="00DD60E7"/>
    <w:rsid w:val="00DD6894"/>
    <w:rsid w:val="00DD68CB"/>
    <w:rsid w:val="00DD6FB7"/>
    <w:rsid w:val="00DD7296"/>
    <w:rsid w:val="00DD7F98"/>
    <w:rsid w:val="00DE0159"/>
    <w:rsid w:val="00DE0237"/>
    <w:rsid w:val="00DE13A2"/>
    <w:rsid w:val="00DE1458"/>
    <w:rsid w:val="00DE15F7"/>
    <w:rsid w:val="00DE1B81"/>
    <w:rsid w:val="00DE1DD0"/>
    <w:rsid w:val="00DE2298"/>
    <w:rsid w:val="00DE2664"/>
    <w:rsid w:val="00DE2738"/>
    <w:rsid w:val="00DE275D"/>
    <w:rsid w:val="00DE436C"/>
    <w:rsid w:val="00DE4443"/>
    <w:rsid w:val="00DE4E83"/>
    <w:rsid w:val="00DE5104"/>
    <w:rsid w:val="00DE5698"/>
    <w:rsid w:val="00DE57E8"/>
    <w:rsid w:val="00DE5AE1"/>
    <w:rsid w:val="00DE5CFA"/>
    <w:rsid w:val="00DE7893"/>
    <w:rsid w:val="00DF0D3C"/>
    <w:rsid w:val="00DF3777"/>
    <w:rsid w:val="00DF452E"/>
    <w:rsid w:val="00DF47B8"/>
    <w:rsid w:val="00DF4F66"/>
    <w:rsid w:val="00DF55FB"/>
    <w:rsid w:val="00DF5D3E"/>
    <w:rsid w:val="00DF6043"/>
    <w:rsid w:val="00DF6C0E"/>
    <w:rsid w:val="00DF7669"/>
    <w:rsid w:val="00E002CC"/>
    <w:rsid w:val="00E0043B"/>
    <w:rsid w:val="00E0059A"/>
    <w:rsid w:val="00E007E5"/>
    <w:rsid w:val="00E02A4C"/>
    <w:rsid w:val="00E02ABF"/>
    <w:rsid w:val="00E02B79"/>
    <w:rsid w:val="00E02D9A"/>
    <w:rsid w:val="00E04187"/>
    <w:rsid w:val="00E04E39"/>
    <w:rsid w:val="00E04FAE"/>
    <w:rsid w:val="00E0540C"/>
    <w:rsid w:val="00E057B2"/>
    <w:rsid w:val="00E0657C"/>
    <w:rsid w:val="00E06AB1"/>
    <w:rsid w:val="00E06FF7"/>
    <w:rsid w:val="00E07482"/>
    <w:rsid w:val="00E1009A"/>
    <w:rsid w:val="00E11A28"/>
    <w:rsid w:val="00E11B42"/>
    <w:rsid w:val="00E11BCA"/>
    <w:rsid w:val="00E11ED3"/>
    <w:rsid w:val="00E1202F"/>
    <w:rsid w:val="00E1203A"/>
    <w:rsid w:val="00E13525"/>
    <w:rsid w:val="00E13561"/>
    <w:rsid w:val="00E137DA"/>
    <w:rsid w:val="00E142EE"/>
    <w:rsid w:val="00E14CEE"/>
    <w:rsid w:val="00E158B6"/>
    <w:rsid w:val="00E16A5D"/>
    <w:rsid w:val="00E16CF4"/>
    <w:rsid w:val="00E176E9"/>
    <w:rsid w:val="00E1773B"/>
    <w:rsid w:val="00E17FBB"/>
    <w:rsid w:val="00E20542"/>
    <w:rsid w:val="00E20F62"/>
    <w:rsid w:val="00E2213D"/>
    <w:rsid w:val="00E222BB"/>
    <w:rsid w:val="00E22B43"/>
    <w:rsid w:val="00E236ED"/>
    <w:rsid w:val="00E24938"/>
    <w:rsid w:val="00E26753"/>
    <w:rsid w:val="00E26E01"/>
    <w:rsid w:val="00E27DD7"/>
    <w:rsid w:val="00E30128"/>
    <w:rsid w:val="00E30133"/>
    <w:rsid w:val="00E30EA7"/>
    <w:rsid w:val="00E311D1"/>
    <w:rsid w:val="00E31318"/>
    <w:rsid w:val="00E31935"/>
    <w:rsid w:val="00E322FA"/>
    <w:rsid w:val="00E33236"/>
    <w:rsid w:val="00E332E0"/>
    <w:rsid w:val="00E3337F"/>
    <w:rsid w:val="00E33900"/>
    <w:rsid w:val="00E33C41"/>
    <w:rsid w:val="00E33EF5"/>
    <w:rsid w:val="00E33F0F"/>
    <w:rsid w:val="00E33F22"/>
    <w:rsid w:val="00E3499A"/>
    <w:rsid w:val="00E34D48"/>
    <w:rsid w:val="00E350F2"/>
    <w:rsid w:val="00E35385"/>
    <w:rsid w:val="00E354DF"/>
    <w:rsid w:val="00E362A9"/>
    <w:rsid w:val="00E37C13"/>
    <w:rsid w:val="00E40213"/>
    <w:rsid w:val="00E40478"/>
    <w:rsid w:val="00E4094A"/>
    <w:rsid w:val="00E419C7"/>
    <w:rsid w:val="00E41A7E"/>
    <w:rsid w:val="00E420BA"/>
    <w:rsid w:val="00E42C7E"/>
    <w:rsid w:val="00E43F9B"/>
    <w:rsid w:val="00E44916"/>
    <w:rsid w:val="00E4501C"/>
    <w:rsid w:val="00E452FC"/>
    <w:rsid w:val="00E45D95"/>
    <w:rsid w:val="00E461B7"/>
    <w:rsid w:val="00E46698"/>
    <w:rsid w:val="00E4698E"/>
    <w:rsid w:val="00E46F9D"/>
    <w:rsid w:val="00E474AC"/>
    <w:rsid w:val="00E4751E"/>
    <w:rsid w:val="00E4759D"/>
    <w:rsid w:val="00E47927"/>
    <w:rsid w:val="00E50613"/>
    <w:rsid w:val="00E50ADB"/>
    <w:rsid w:val="00E512BB"/>
    <w:rsid w:val="00E518C9"/>
    <w:rsid w:val="00E51D97"/>
    <w:rsid w:val="00E5277E"/>
    <w:rsid w:val="00E52FE8"/>
    <w:rsid w:val="00E539FE"/>
    <w:rsid w:val="00E53BD9"/>
    <w:rsid w:val="00E54B56"/>
    <w:rsid w:val="00E54D3F"/>
    <w:rsid w:val="00E54DF5"/>
    <w:rsid w:val="00E5531B"/>
    <w:rsid w:val="00E55667"/>
    <w:rsid w:val="00E558DD"/>
    <w:rsid w:val="00E55CD1"/>
    <w:rsid w:val="00E55E3A"/>
    <w:rsid w:val="00E564A0"/>
    <w:rsid w:val="00E57BCC"/>
    <w:rsid w:val="00E57C8A"/>
    <w:rsid w:val="00E57CB6"/>
    <w:rsid w:val="00E57D21"/>
    <w:rsid w:val="00E6011E"/>
    <w:rsid w:val="00E60FD2"/>
    <w:rsid w:val="00E6113D"/>
    <w:rsid w:val="00E61A04"/>
    <w:rsid w:val="00E61DB7"/>
    <w:rsid w:val="00E622C1"/>
    <w:rsid w:val="00E625C1"/>
    <w:rsid w:val="00E63D0B"/>
    <w:rsid w:val="00E64680"/>
    <w:rsid w:val="00E64D22"/>
    <w:rsid w:val="00E6514F"/>
    <w:rsid w:val="00E65CF2"/>
    <w:rsid w:val="00E65F1B"/>
    <w:rsid w:val="00E6600F"/>
    <w:rsid w:val="00E66313"/>
    <w:rsid w:val="00E66950"/>
    <w:rsid w:val="00E669A0"/>
    <w:rsid w:val="00E66B0C"/>
    <w:rsid w:val="00E671A9"/>
    <w:rsid w:val="00E675E6"/>
    <w:rsid w:val="00E67E01"/>
    <w:rsid w:val="00E67E33"/>
    <w:rsid w:val="00E70262"/>
    <w:rsid w:val="00E7095F"/>
    <w:rsid w:val="00E70BBA"/>
    <w:rsid w:val="00E70DBA"/>
    <w:rsid w:val="00E71507"/>
    <w:rsid w:val="00E71CC5"/>
    <w:rsid w:val="00E71CCE"/>
    <w:rsid w:val="00E71F7C"/>
    <w:rsid w:val="00E729E4"/>
    <w:rsid w:val="00E72EBD"/>
    <w:rsid w:val="00E72EF6"/>
    <w:rsid w:val="00E7352A"/>
    <w:rsid w:val="00E74793"/>
    <w:rsid w:val="00E74F2A"/>
    <w:rsid w:val="00E75098"/>
    <w:rsid w:val="00E75130"/>
    <w:rsid w:val="00E75B90"/>
    <w:rsid w:val="00E75D38"/>
    <w:rsid w:val="00E766F8"/>
    <w:rsid w:val="00E76E3A"/>
    <w:rsid w:val="00E773DD"/>
    <w:rsid w:val="00E777F5"/>
    <w:rsid w:val="00E77BB6"/>
    <w:rsid w:val="00E81309"/>
    <w:rsid w:val="00E82856"/>
    <w:rsid w:val="00E83600"/>
    <w:rsid w:val="00E83F2B"/>
    <w:rsid w:val="00E84407"/>
    <w:rsid w:val="00E84A79"/>
    <w:rsid w:val="00E84F44"/>
    <w:rsid w:val="00E85FB5"/>
    <w:rsid w:val="00E86076"/>
    <w:rsid w:val="00E865EA"/>
    <w:rsid w:val="00E86626"/>
    <w:rsid w:val="00E87128"/>
    <w:rsid w:val="00E9011C"/>
    <w:rsid w:val="00E90915"/>
    <w:rsid w:val="00E90DFF"/>
    <w:rsid w:val="00E9130F"/>
    <w:rsid w:val="00E9162C"/>
    <w:rsid w:val="00E92241"/>
    <w:rsid w:val="00E93738"/>
    <w:rsid w:val="00E9440F"/>
    <w:rsid w:val="00E95893"/>
    <w:rsid w:val="00E95E4E"/>
    <w:rsid w:val="00E962CA"/>
    <w:rsid w:val="00E962F3"/>
    <w:rsid w:val="00E978F4"/>
    <w:rsid w:val="00E9797C"/>
    <w:rsid w:val="00E97CDC"/>
    <w:rsid w:val="00EA0825"/>
    <w:rsid w:val="00EA289D"/>
    <w:rsid w:val="00EA2F1C"/>
    <w:rsid w:val="00EA318A"/>
    <w:rsid w:val="00EA3441"/>
    <w:rsid w:val="00EA37A7"/>
    <w:rsid w:val="00EA3A36"/>
    <w:rsid w:val="00EA3DCF"/>
    <w:rsid w:val="00EA3F3D"/>
    <w:rsid w:val="00EA4060"/>
    <w:rsid w:val="00EA44D3"/>
    <w:rsid w:val="00EA4DEA"/>
    <w:rsid w:val="00EA4F31"/>
    <w:rsid w:val="00EA54E2"/>
    <w:rsid w:val="00EA54F9"/>
    <w:rsid w:val="00EA5F7C"/>
    <w:rsid w:val="00EA6BB4"/>
    <w:rsid w:val="00EA70C5"/>
    <w:rsid w:val="00EB1327"/>
    <w:rsid w:val="00EB1A86"/>
    <w:rsid w:val="00EB1CFD"/>
    <w:rsid w:val="00EB27BD"/>
    <w:rsid w:val="00EB27F6"/>
    <w:rsid w:val="00EB2E73"/>
    <w:rsid w:val="00EB36F2"/>
    <w:rsid w:val="00EB3E3E"/>
    <w:rsid w:val="00EB5123"/>
    <w:rsid w:val="00EB5306"/>
    <w:rsid w:val="00EB6836"/>
    <w:rsid w:val="00EB6A35"/>
    <w:rsid w:val="00EB6A51"/>
    <w:rsid w:val="00EB72FA"/>
    <w:rsid w:val="00EB752F"/>
    <w:rsid w:val="00EB7DE2"/>
    <w:rsid w:val="00EC014A"/>
    <w:rsid w:val="00EC0343"/>
    <w:rsid w:val="00EC0523"/>
    <w:rsid w:val="00EC1C3C"/>
    <w:rsid w:val="00EC2620"/>
    <w:rsid w:val="00EC277F"/>
    <w:rsid w:val="00EC27DC"/>
    <w:rsid w:val="00EC2A9C"/>
    <w:rsid w:val="00EC2FB0"/>
    <w:rsid w:val="00EC3251"/>
    <w:rsid w:val="00EC3ACE"/>
    <w:rsid w:val="00EC3DB9"/>
    <w:rsid w:val="00EC49CC"/>
    <w:rsid w:val="00EC4AAB"/>
    <w:rsid w:val="00EC4B38"/>
    <w:rsid w:val="00EC4D66"/>
    <w:rsid w:val="00EC6CE0"/>
    <w:rsid w:val="00EC7A82"/>
    <w:rsid w:val="00ED08FF"/>
    <w:rsid w:val="00ED17FF"/>
    <w:rsid w:val="00ED1B0C"/>
    <w:rsid w:val="00ED2902"/>
    <w:rsid w:val="00ED39BA"/>
    <w:rsid w:val="00ED4A7B"/>
    <w:rsid w:val="00ED4BD7"/>
    <w:rsid w:val="00ED5172"/>
    <w:rsid w:val="00ED5460"/>
    <w:rsid w:val="00ED664A"/>
    <w:rsid w:val="00ED6727"/>
    <w:rsid w:val="00ED6ABF"/>
    <w:rsid w:val="00ED6B43"/>
    <w:rsid w:val="00ED7A87"/>
    <w:rsid w:val="00ED7C2D"/>
    <w:rsid w:val="00EE0721"/>
    <w:rsid w:val="00EE102F"/>
    <w:rsid w:val="00EE1231"/>
    <w:rsid w:val="00EE16A0"/>
    <w:rsid w:val="00EE188A"/>
    <w:rsid w:val="00EE1A3E"/>
    <w:rsid w:val="00EE1D0B"/>
    <w:rsid w:val="00EE1DEB"/>
    <w:rsid w:val="00EE2936"/>
    <w:rsid w:val="00EE379D"/>
    <w:rsid w:val="00EE3D81"/>
    <w:rsid w:val="00EE3F0D"/>
    <w:rsid w:val="00EE4300"/>
    <w:rsid w:val="00EE4DFB"/>
    <w:rsid w:val="00EE53A0"/>
    <w:rsid w:val="00EE5A03"/>
    <w:rsid w:val="00EE5E32"/>
    <w:rsid w:val="00EE6B0D"/>
    <w:rsid w:val="00EE6EB3"/>
    <w:rsid w:val="00EE710B"/>
    <w:rsid w:val="00EE7282"/>
    <w:rsid w:val="00EE7302"/>
    <w:rsid w:val="00EE774D"/>
    <w:rsid w:val="00EF0A39"/>
    <w:rsid w:val="00EF0D61"/>
    <w:rsid w:val="00EF0FCF"/>
    <w:rsid w:val="00EF2D3C"/>
    <w:rsid w:val="00EF3154"/>
    <w:rsid w:val="00EF3CDD"/>
    <w:rsid w:val="00EF4B59"/>
    <w:rsid w:val="00EF4FD1"/>
    <w:rsid w:val="00EF5182"/>
    <w:rsid w:val="00EF524A"/>
    <w:rsid w:val="00EF5458"/>
    <w:rsid w:val="00EF58D3"/>
    <w:rsid w:val="00EF58E1"/>
    <w:rsid w:val="00EF5DDB"/>
    <w:rsid w:val="00F00DCC"/>
    <w:rsid w:val="00F0198F"/>
    <w:rsid w:val="00F01B8F"/>
    <w:rsid w:val="00F021E2"/>
    <w:rsid w:val="00F031CE"/>
    <w:rsid w:val="00F03281"/>
    <w:rsid w:val="00F0347D"/>
    <w:rsid w:val="00F036E1"/>
    <w:rsid w:val="00F03FEA"/>
    <w:rsid w:val="00F044DD"/>
    <w:rsid w:val="00F04DA5"/>
    <w:rsid w:val="00F05140"/>
    <w:rsid w:val="00F06A23"/>
    <w:rsid w:val="00F06FFD"/>
    <w:rsid w:val="00F0764A"/>
    <w:rsid w:val="00F07EAF"/>
    <w:rsid w:val="00F105D6"/>
    <w:rsid w:val="00F10F5F"/>
    <w:rsid w:val="00F1102F"/>
    <w:rsid w:val="00F11670"/>
    <w:rsid w:val="00F1237C"/>
    <w:rsid w:val="00F132BC"/>
    <w:rsid w:val="00F1440D"/>
    <w:rsid w:val="00F14BD0"/>
    <w:rsid w:val="00F14F2E"/>
    <w:rsid w:val="00F1511E"/>
    <w:rsid w:val="00F1545E"/>
    <w:rsid w:val="00F156CD"/>
    <w:rsid w:val="00F15A4D"/>
    <w:rsid w:val="00F15C20"/>
    <w:rsid w:val="00F15CCC"/>
    <w:rsid w:val="00F15E2C"/>
    <w:rsid w:val="00F160CA"/>
    <w:rsid w:val="00F1642F"/>
    <w:rsid w:val="00F17386"/>
    <w:rsid w:val="00F1742A"/>
    <w:rsid w:val="00F174F0"/>
    <w:rsid w:val="00F17C76"/>
    <w:rsid w:val="00F17C96"/>
    <w:rsid w:val="00F2065E"/>
    <w:rsid w:val="00F20DCD"/>
    <w:rsid w:val="00F20FC0"/>
    <w:rsid w:val="00F21730"/>
    <w:rsid w:val="00F21AF1"/>
    <w:rsid w:val="00F21FAB"/>
    <w:rsid w:val="00F223FC"/>
    <w:rsid w:val="00F224A2"/>
    <w:rsid w:val="00F23119"/>
    <w:rsid w:val="00F236AE"/>
    <w:rsid w:val="00F24833"/>
    <w:rsid w:val="00F24CA0"/>
    <w:rsid w:val="00F24D9D"/>
    <w:rsid w:val="00F2564F"/>
    <w:rsid w:val="00F25C04"/>
    <w:rsid w:val="00F26001"/>
    <w:rsid w:val="00F261C0"/>
    <w:rsid w:val="00F26A73"/>
    <w:rsid w:val="00F2749E"/>
    <w:rsid w:val="00F27DB8"/>
    <w:rsid w:val="00F309B5"/>
    <w:rsid w:val="00F30C49"/>
    <w:rsid w:val="00F30D97"/>
    <w:rsid w:val="00F31F20"/>
    <w:rsid w:val="00F32503"/>
    <w:rsid w:val="00F3288C"/>
    <w:rsid w:val="00F32E25"/>
    <w:rsid w:val="00F32E68"/>
    <w:rsid w:val="00F332AA"/>
    <w:rsid w:val="00F3429F"/>
    <w:rsid w:val="00F3439C"/>
    <w:rsid w:val="00F3442F"/>
    <w:rsid w:val="00F3467A"/>
    <w:rsid w:val="00F34DBC"/>
    <w:rsid w:val="00F34DE6"/>
    <w:rsid w:val="00F35251"/>
    <w:rsid w:val="00F355FB"/>
    <w:rsid w:val="00F36C7D"/>
    <w:rsid w:val="00F36CF0"/>
    <w:rsid w:val="00F37578"/>
    <w:rsid w:val="00F3793F"/>
    <w:rsid w:val="00F4065C"/>
    <w:rsid w:val="00F40729"/>
    <w:rsid w:val="00F41CF2"/>
    <w:rsid w:val="00F41D06"/>
    <w:rsid w:val="00F42B0D"/>
    <w:rsid w:val="00F42CFF"/>
    <w:rsid w:val="00F430DB"/>
    <w:rsid w:val="00F4316B"/>
    <w:rsid w:val="00F4354B"/>
    <w:rsid w:val="00F436E9"/>
    <w:rsid w:val="00F438B4"/>
    <w:rsid w:val="00F4534D"/>
    <w:rsid w:val="00F45B1A"/>
    <w:rsid w:val="00F460EC"/>
    <w:rsid w:val="00F4641A"/>
    <w:rsid w:val="00F466FC"/>
    <w:rsid w:val="00F46FF6"/>
    <w:rsid w:val="00F47804"/>
    <w:rsid w:val="00F47A43"/>
    <w:rsid w:val="00F47FCC"/>
    <w:rsid w:val="00F50004"/>
    <w:rsid w:val="00F51223"/>
    <w:rsid w:val="00F516A7"/>
    <w:rsid w:val="00F5258A"/>
    <w:rsid w:val="00F53202"/>
    <w:rsid w:val="00F532C6"/>
    <w:rsid w:val="00F53536"/>
    <w:rsid w:val="00F53B3C"/>
    <w:rsid w:val="00F53D96"/>
    <w:rsid w:val="00F5435B"/>
    <w:rsid w:val="00F54701"/>
    <w:rsid w:val="00F54985"/>
    <w:rsid w:val="00F54D5F"/>
    <w:rsid w:val="00F552B6"/>
    <w:rsid w:val="00F558AE"/>
    <w:rsid w:val="00F57847"/>
    <w:rsid w:val="00F60065"/>
    <w:rsid w:val="00F614D3"/>
    <w:rsid w:val="00F61F5B"/>
    <w:rsid w:val="00F62CF6"/>
    <w:rsid w:val="00F63E0C"/>
    <w:rsid w:val="00F63F83"/>
    <w:rsid w:val="00F6483B"/>
    <w:rsid w:val="00F655C2"/>
    <w:rsid w:val="00F65F98"/>
    <w:rsid w:val="00F665BE"/>
    <w:rsid w:val="00F66EDA"/>
    <w:rsid w:val="00F706C3"/>
    <w:rsid w:val="00F70931"/>
    <w:rsid w:val="00F70D20"/>
    <w:rsid w:val="00F717E3"/>
    <w:rsid w:val="00F71E99"/>
    <w:rsid w:val="00F71F59"/>
    <w:rsid w:val="00F7264F"/>
    <w:rsid w:val="00F727E1"/>
    <w:rsid w:val="00F72BF2"/>
    <w:rsid w:val="00F7385E"/>
    <w:rsid w:val="00F7470E"/>
    <w:rsid w:val="00F74C74"/>
    <w:rsid w:val="00F75283"/>
    <w:rsid w:val="00F763AB"/>
    <w:rsid w:val="00F77804"/>
    <w:rsid w:val="00F80ED0"/>
    <w:rsid w:val="00F81854"/>
    <w:rsid w:val="00F81D23"/>
    <w:rsid w:val="00F81D4D"/>
    <w:rsid w:val="00F8256A"/>
    <w:rsid w:val="00F8328F"/>
    <w:rsid w:val="00F83365"/>
    <w:rsid w:val="00F846A0"/>
    <w:rsid w:val="00F854F2"/>
    <w:rsid w:val="00F86322"/>
    <w:rsid w:val="00F87701"/>
    <w:rsid w:val="00F87CA9"/>
    <w:rsid w:val="00F9024D"/>
    <w:rsid w:val="00F90CDA"/>
    <w:rsid w:val="00F90F26"/>
    <w:rsid w:val="00F9164F"/>
    <w:rsid w:val="00F9166C"/>
    <w:rsid w:val="00F920EF"/>
    <w:rsid w:val="00F9284A"/>
    <w:rsid w:val="00F92A85"/>
    <w:rsid w:val="00F9317B"/>
    <w:rsid w:val="00F9320B"/>
    <w:rsid w:val="00F932C9"/>
    <w:rsid w:val="00F94DB7"/>
    <w:rsid w:val="00F95301"/>
    <w:rsid w:val="00F95716"/>
    <w:rsid w:val="00F96CDB"/>
    <w:rsid w:val="00F96D45"/>
    <w:rsid w:val="00F96D4E"/>
    <w:rsid w:val="00F97012"/>
    <w:rsid w:val="00F978D5"/>
    <w:rsid w:val="00F97DBC"/>
    <w:rsid w:val="00FA048E"/>
    <w:rsid w:val="00FA05A7"/>
    <w:rsid w:val="00FA089F"/>
    <w:rsid w:val="00FA0D1D"/>
    <w:rsid w:val="00FA116B"/>
    <w:rsid w:val="00FA18BF"/>
    <w:rsid w:val="00FA1A06"/>
    <w:rsid w:val="00FA1F8B"/>
    <w:rsid w:val="00FA2290"/>
    <w:rsid w:val="00FA2904"/>
    <w:rsid w:val="00FA2C8B"/>
    <w:rsid w:val="00FA2DAC"/>
    <w:rsid w:val="00FA4E30"/>
    <w:rsid w:val="00FA512D"/>
    <w:rsid w:val="00FA6359"/>
    <w:rsid w:val="00FA6DB8"/>
    <w:rsid w:val="00FA769D"/>
    <w:rsid w:val="00FB0359"/>
    <w:rsid w:val="00FB18D1"/>
    <w:rsid w:val="00FB1916"/>
    <w:rsid w:val="00FB19AE"/>
    <w:rsid w:val="00FB2A0A"/>
    <w:rsid w:val="00FB2D56"/>
    <w:rsid w:val="00FB329E"/>
    <w:rsid w:val="00FB343D"/>
    <w:rsid w:val="00FB446B"/>
    <w:rsid w:val="00FB4FF6"/>
    <w:rsid w:val="00FB589A"/>
    <w:rsid w:val="00FB63FE"/>
    <w:rsid w:val="00FB69D9"/>
    <w:rsid w:val="00FB6F5E"/>
    <w:rsid w:val="00FB7020"/>
    <w:rsid w:val="00FB7A52"/>
    <w:rsid w:val="00FB7F0F"/>
    <w:rsid w:val="00FC0102"/>
    <w:rsid w:val="00FC0C65"/>
    <w:rsid w:val="00FC1844"/>
    <w:rsid w:val="00FC1E47"/>
    <w:rsid w:val="00FC2370"/>
    <w:rsid w:val="00FC272A"/>
    <w:rsid w:val="00FC3828"/>
    <w:rsid w:val="00FC422B"/>
    <w:rsid w:val="00FC4B42"/>
    <w:rsid w:val="00FC5C07"/>
    <w:rsid w:val="00FC64C0"/>
    <w:rsid w:val="00FC6536"/>
    <w:rsid w:val="00FC66F5"/>
    <w:rsid w:val="00FC69B5"/>
    <w:rsid w:val="00FC76DE"/>
    <w:rsid w:val="00FD048D"/>
    <w:rsid w:val="00FD135F"/>
    <w:rsid w:val="00FD1398"/>
    <w:rsid w:val="00FD141D"/>
    <w:rsid w:val="00FD1690"/>
    <w:rsid w:val="00FD1D4F"/>
    <w:rsid w:val="00FD215A"/>
    <w:rsid w:val="00FD2F3B"/>
    <w:rsid w:val="00FD3582"/>
    <w:rsid w:val="00FD5220"/>
    <w:rsid w:val="00FD5534"/>
    <w:rsid w:val="00FD58EB"/>
    <w:rsid w:val="00FD688F"/>
    <w:rsid w:val="00FE0467"/>
    <w:rsid w:val="00FE0A68"/>
    <w:rsid w:val="00FE1364"/>
    <w:rsid w:val="00FE15D5"/>
    <w:rsid w:val="00FE19FB"/>
    <w:rsid w:val="00FE1A36"/>
    <w:rsid w:val="00FE1C4C"/>
    <w:rsid w:val="00FE1CD5"/>
    <w:rsid w:val="00FE1EEC"/>
    <w:rsid w:val="00FE2291"/>
    <w:rsid w:val="00FE23C5"/>
    <w:rsid w:val="00FE321E"/>
    <w:rsid w:val="00FE3588"/>
    <w:rsid w:val="00FE3B99"/>
    <w:rsid w:val="00FE3FD8"/>
    <w:rsid w:val="00FE4008"/>
    <w:rsid w:val="00FE434A"/>
    <w:rsid w:val="00FE5CA4"/>
    <w:rsid w:val="00FE656B"/>
    <w:rsid w:val="00FE6DF6"/>
    <w:rsid w:val="00FF01EB"/>
    <w:rsid w:val="00FF021D"/>
    <w:rsid w:val="00FF1BBB"/>
    <w:rsid w:val="00FF3965"/>
    <w:rsid w:val="00FF3E4C"/>
    <w:rsid w:val="00FF401E"/>
    <w:rsid w:val="00FF51A0"/>
    <w:rsid w:val="00FF52F4"/>
    <w:rsid w:val="00FF53A0"/>
    <w:rsid w:val="00FF59CA"/>
    <w:rsid w:val="00FF5A30"/>
    <w:rsid w:val="00FF5C56"/>
    <w:rsid w:val="00FF6439"/>
    <w:rsid w:val="00FF7B49"/>
    <w:rsid w:val="00FF7D46"/>
    <w:rsid w:val="02291845"/>
    <w:rsid w:val="02BD9886"/>
    <w:rsid w:val="02C34853"/>
    <w:rsid w:val="0309CCE4"/>
    <w:rsid w:val="032943A9"/>
    <w:rsid w:val="038B3D8E"/>
    <w:rsid w:val="03AAC235"/>
    <w:rsid w:val="03D97E54"/>
    <w:rsid w:val="03E93B46"/>
    <w:rsid w:val="0466B971"/>
    <w:rsid w:val="04CB77DE"/>
    <w:rsid w:val="04D36FCC"/>
    <w:rsid w:val="04D46A9F"/>
    <w:rsid w:val="050F28D5"/>
    <w:rsid w:val="055F12E4"/>
    <w:rsid w:val="05BB6E43"/>
    <w:rsid w:val="06145AA9"/>
    <w:rsid w:val="062CAE05"/>
    <w:rsid w:val="06593EA6"/>
    <w:rsid w:val="066A0D0A"/>
    <w:rsid w:val="07102AAC"/>
    <w:rsid w:val="071BB179"/>
    <w:rsid w:val="072D9E58"/>
    <w:rsid w:val="073FA7D4"/>
    <w:rsid w:val="07521F25"/>
    <w:rsid w:val="07674615"/>
    <w:rsid w:val="0767CA58"/>
    <w:rsid w:val="07A6C0DD"/>
    <w:rsid w:val="07C0425A"/>
    <w:rsid w:val="07F43A55"/>
    <w:rsid w:val="08481A99"/>
    <w:rsid w:val="088F4D24"/>
    <w:rsid w:val="08C43F85"/>
    <w:rsid w:val="08CA3DA5"/>
    <w:rsid w:val="08D59C7F"/>
    <w:rsid w:val="0958F06B"/>
    <w:rsid w:val="09B5C8F6"/>
    <w:rsid w:val="09CE800B"/>
    <w:rsid w:val="0AA68BF9"/>
    <w:rsid w:val="0ABD9924"/>
    <w:rsid w:val="0B01CE8A"/>
    <w:rsid w:val="0B2B9C2D"/>
    <w:rsid w:val="0B458915"/>
    <w:rsid w:val="0B63E136"/>
    <w:rsid w:val="0B6838D0"/>
    <w:rsid w:val="0BFAC10C"/>
    <w:rsid w:val="0BFE60EF"/>
    <w:rsid w:val="0C21C4A2"/>
    <w:rsid w:val="0C55D72D"/>
    <w:rsid w:val="0CD4A8BC"/>
    <w:rsid w:val="0D084531"/>
    <w:rsid w:val="0D5219CB"/>
    <w:rsid w:val="0D59E531"/>
    <w:rsid w:val="0D972986"/>
    <w:rsid w:val="0DCCFAFE"/>
    <w:rsid w:val="0DD4A079"/>
    <w:rsid w:val="0E09EF4D"/>
    <w:rsid w:val="0E501DC9"/>
    <w:rsid w:val="0EBC9B16"/>
    <w:rsid w:val="0EBE7450"/>
    <w:rsid w:val="0EE798C5"/>
    <w:rsid w:val="0F176BEE"/>
    <w:rsid w:val="0F4B8997"/>
    <w:rsid w:val="0FB7A81D"/>
    <w:rsid w:val="0FBCDD79"/>
    <w:rsid w:val="0FC72C52"/>
    <w:rsid w:val="0FD67F31"/>
    <w:rsid w:val="0FED0136"/>
    <w:rsid w:val="11B38347"/>
    <w:rsid w:val="122F81B7"/>
    <w:rsid w:val="12C9091E"/>
    <w:rsid w:val="12E2334C"/>
    <w:rsid w:val="1349E88E"/>
    <w:rsid w:val="13528C9E"/>
    <w:rsid w:val="138D85CB"/>
    <w:rsid w:val="13DB697E"/>
    <w:rsid w:val="144D7A42"/>
    <w:rsid w:val="14647898"/>
    <w:rsid w:val="14F217CE"/>
    <w:rsid w:val="154A3E12"/>
    <w:rsid w:val="154E0899"/>
    <w:rsid w:val="15657D33"/>
    <w:rsid w:val="1677E6D3"/>
    <w:rsid w:val="1687F639"/>
    <w:rsid w:val="16A0EC77"/>
    <w:rsid w:val="1723DD02"/>
    <w:rsid w:val="17520BF3"/>
    <w:rsid w:val="1790FC3E"/>
    <w:rsid w:val="17CE4236"/>
    <w:rsid w:val="17F3E405"/>
    <w:rsid w:val="17F9A92D"/>
    <w:rsid w:val="182486CB"/>
    <w:rsid w:val="1832CFE9"/>
    <w:rsid w:val="18364BE5"/>
    <w:rsid w:val="184C6BCA"/>
    <w:rsid w:val="185780A2"/>
    <w:rsid w:val="189DD3F9"/>
    <w:rsid w:val="18C6A3F5"/>
    <w:rsid w:val="18CDDB09"/>
    <w:rsid w:val="18CFF2BE"/>
    <w:rsid w:val="18DF07C1"/>
    <w:rsid w:val="1930747F"/>
    <w:rsid w:val="19335D84"/>
    <w:rsid w:val="1951E6B3"/>
    <w:rsid w:val="199864DC"/>
    <w:rsid w:val="19A124A2"/>
    <w:rsid w:val="19C3D858"/>
    <w:rsid w:val="1A09B803"/>
    <w:rsid w:val="1A631D83"/>
    <w:rsid w:val="1AA9DFF4"/>
    <w:rsid w:val="1AB0BAC7"/>
    <w:rsid w:val="1AB90259"/>
    <w:rsid w:val="1B6DFAA0"/>
    <w:rsid w:val="1C0CDFAD"/>
    <w:rsid w:val="1C324CA9"/>
    <w:rsid w:val="1CD571E0"/>
    <w:rsid w:val="1CE40E03"/>
    <w:rsid w:val="1D318981"/>
    <w:rsid w:val="1D384AC6"/>
    <w:rsid w:val="1D95A7F2"/>
    <w:rsid w:val="1DBA41C6"/>
    <w:rsid w:val="1DE33DAE"/>
    <w:rsid w:val="1DF32A45"/>
    <w:rsid w:val="1E1A3874"/>
    <w:rsid w:val="1EB60296"/>
    <w:rsid w:val="1F86D915"/>
    <w:rsid w:val="1FAF9DD1"/>
    <w:rsid w:val="1FB092C3"/>
    <w:rsid w:val="1FC15203"/>
    <w:rsid w:val="1FF93E31"/>
    <w:rsid w:val="202BD416"/>
    <w:rsid w:val="20585BE1"/>
    <w:rsid w:val="216A9250"/>
    <w:rsid w:val="21C9BBAF"/>
    <w:rsid w:val="21E2F852"/>
    <w:rsid w:val="2213C3F1"/>
    <w:rsid w:val="2240515A"/>
    <w:rsid w:val="22452455"/>
    <w:rsid w:val="226313FB"/>
    <w:rsid w:val="226361D8"/>
    <w:rsid w:val="22AEAE92"/>
    <w:rsid w:val="22C0FB18"/>
    <w:rsid w:val="22C365F2"/>
    <w:rsid w:val="22E5B8FF"/>
    <w:rsid w:val="2353A067"/>
    <w:rsid w:val="237AB5D9"/>
    <w:rsid w:val="239E4714"/>
    <w:rsid w:val="23AF2F1B"/>
    <w:rsid w:val="23BB745D"/>
    <w:rsid w:val="24695BB5"/>
    <w:rsid w:val="24C5E88C"/>
    <w:rsid w:val="24C897C0"/>
    <w:rsid w:val="24D0BD59"/>
    <w:rsid w:val="24F645FB"/>
    <w:rsid w:val="252C5F0C"/>
    <w:rsid w:val="25A3CE4A"/>
    <w:rsid w:val="265BC0B5"/>
    <w:rsid w:val="26E9EE90"/>
    <w:rsid w:val="27A91704"/>
    <w:rsid w:val="281A6F32"/>
    <w:rsid w:val="285B2FC1"/>
    <w:rsid w:val="2887C738"/>
    <w:rsid w:val="28F5D3D4"/>
    <w:rsid w:val="29478ADB"/>
    <w:rsid w:val="29644A44"/>
    <w:rsid w:val="297BB5AF"/>
    <w:rsid w:val="2986F5FE"/>
    <w:rsid w:val="29B2656A"/>
    <w:rsid w:val="29C66EAA"/>
    <w:rsid w:val="2A1EA473"/>
    <w:rsid w:val="2A261903"/>
    <w:rsid w:val="2A54762B"/>
    <w:rsid w:val="2B092300"/>
    <w:rsid w:val="2B0AE2C0"/>
    <w:rsid w:val="2B5707C6"/>
    <w:rsid w:val="2BD0A7E0"/>
    <w:rsid w:val="2BDB07DF"/>
    <w:rsid w:val="2C0384BF"/>
    <w:rsid w:val="2C17D828"/>
    <w:rsid w:val="2C71A9FD"/>
    <w:rsid w:val="2D3B021B"/>
    <w:rsid w:val="2D9B0F94"/>
    <w:rsid w:val="2DA74501"/>
    <w:rsid w:val="2E318039"/>
    <w:rsid w:val="2E770521"/>
    <w:rsid w:val="2EEDA31A"/>
    <w:rsid w:val="2F1D6590"/>
    <w:rsid w:val="2F27BA16"/>
    <w:rsid w:val="2F3D37A9"/>
    <w:rsid w:val="2F7B628D"/>
    <w:rsid w:val="2FB5969D"/>
    <w:rsid w:val="30382177"/>
    <w:rsid w:val="30867CD8"/>
    <w:rsid w:val="30C0879D"/>
    <w:rsid w:val="31028536"/>
    <w:rsid w:val="3177DC28"/>
    <w:rsid w:val="3197D996"/>
    <w:rsid w:val="31BC1B63"/>
    <w:rsid w:val="31ED677A"/>
    <w:rsid w:val="32157830"/>
    <w:rsid w:val="32349AE0"/>
    <w:rsid w:val="325BCDAA"/>
    <w:rsid w:val="3289220C"/>
    <w:rsid w:val="32B60A4C"/>
    <w:rsid w:val="32C125D6"/>
    <w:rsid w:val="32D51E25"/>
    <w:rsid w:val="32E441B0"/>
    <w:rsid w:val="33331E76"/>
    <w:rsid w:val="33631298"/>
    <w:rsid w:val="3387029F"/>
    <w:rsid w:val="3467971E"/>
    <w:rsid w:val="34F6588D"/>
    <w:rsid w:val="35267FFF"/>
    <w:rsid w:val="3534E982"/>
    <w:rsid w:val="353E1046"/>
    <w:rsid w:val="355C4652"/>
    <w:rsid w:val="35FF14FD"/>
    <w:rsid w:val="3626981B"/>
    <w:rsid w:val="36AD2F9F"/>
    <w:rsid w:val="36BB05BB"/>
    <w:rsid w:val="373195D0"/>
    <w:rsid w:val="3747BB72"/>
    <w:rsid w:val="3761C9D0"/>
    <w:rsid w:val="377B5900"/>
    <w:rsid w:val="377DE92E"/>
    <w:rsid w:val="37AE37FD"/>
    <w:rsid w:val="37CAF2ED"/>
    <w:rsid w:val="37D1F9C6"/>
    <w:rsid w:val="3874DFCC"/>
    <w:rsid w:val="3924765D"/>
    <w:rsid w:val="392F9B18"/>
    <w:rsid w:val="39964942"/>
    <w:rsid w:val="39DE401A"/>
    <w:rsid w:val="3A2119EC"/>
    <w:rsid w:val="3AA760E2"/>
    <w:rsid w:val="3ADCC576"/>
    <w:rsid w:val="3B6E2DC1"/>
    <w:rsid w:val="3B88F1B6"/>
    <w:rsid w:val="3C342AEE"/>
    <w:rsid w:val="3CCEE1A7"/>
    <w:rsid w:val="3D6727B4"/>
    <w:rsid w:val="3D701F47"/>
    <w:rsid w:val="3D72A715"/>
    <w:rsid w:val="3DA8E025"/>
    <w:rsid w:val="3DD3FAC8"/>
    <w:rsid w:val="3E1BDCC8"/>
    <w:rsid w:val="3E3813AB"/>
    <w:rsid w:val="3F1CD476"/>
    <w:rsid w:val="3F21853E"/>
    <w:rsid w:val="3F9D535C"/>
    <w:rsid w:val="3FDD8D45"/>
    <w:rsid w:val="40052EB0"/>
    <w:rsid w:val="406F4C38"/>
    <w:rsid w:val="40873853"/>
    <w:rsid w:val="408C7F6F"/>
    <w:rsid w:val="40998D41"/>
    <w:rsid w:val="40B77296"/>
    <w:rsid w:val="40D1B6B1"/>
    <w:rsid w:val="419926F4"/>
    <w:rsid w:val="41D3DBA2"/>
    <w:rsid w:val="41DDD872"/>
    <w:rsid w:val="420516B1"/>
    <w:rsid w:val="426C3AF7"/>
    <w:rsid w:val="427C9188"/>
    <w:rsid w:val="42AECA50"/>
    <w:rsid w:val="42CC21A8"/>
    <w:rsid w:val="433F1F85"/>
    <w:rsid w:val="436EE47D"/>
    <w:rsid w:val="4394BAFC"/>
    <w:rsid w:val="43AE1AED"/>
    <w:rsid w:val="43E6151B"/>
    <w:rsid w:val="441D9474"/>
    <w:rsid w:val="450ACEED"/>
    <w:rsid w:val="45D4355B"/>
    <w:rsid w:val="46044241"/>
    <w:rsid w:val="46101062"/>
    <w:rsid w:val="462993E7"/>
    <w:rsid w:val="468F0F7F"/>
    <w:rsid w:val="47400800"/>
    <w:rsid w:val="47941A68"/>
    <w:rsid w:val="4796AA6D"/>
    <w:rsid w:val="47AA20B3"/>
    <w:rsid w:val="48071705"/>
    <w:rsid w:val="48A7CDD1"/>
    <w:rsid w:val="48BC2506"/>
    <w:rsid w:val="4942452C"/>
    <w:rsid w:val="4952B591"/>
    <w:rsid w:val="495F066A"/>
    <w:rsid w:val="49D17338"/>
    <w:rsid w:val="49FA334E"/>
    <w:rsid w:val="4AB2FA54"/>
    <w:rsid w:val="4ABDE55A"/>
    <w:rsid w:val="4ADC8754"/>
    <w:rsid w:val="4AE331EB"/>
    <w:rsid w:val="4B231CEA"/>
    <w:rsid w:val="4B395A69"/>
    <w:rsid w:val="4B59BCF1"/>
    <w:rsid w:val="4B7D90C2"/>
    <w:rsid w:val="4BF076B2"/>
    <w:rsid w:val="4C0CC553"/>
    <w:rsid w:val="4C44522C"/>
    <w:rsid w:val="4C5C27F8"/>
    <w:rsid w:val="4C7B3502"/>
    <w:rsid w:val="4C7D9715"/>
    <w:rsid w:val="4C9EE5F0"/>
    <w:rsid w:val="4D0BD607"/>
    <w:rsid w:val="4D2AE864"/>
    <w:rsid w:val="4D556CA3"/>
    <w:rsid w:val="4EBB1602"/>
    <w:rsid w:val="4F086385"/>
    <w:rsid w:val="4F25FF49"/>
    <w:rsid w:val="4F760A0B"/>
    <w:rsid w:val="4F7DFE1C"/>
    <w:rsid w:val="4FF5DEDA"/>
    <w:rsid w:val="5018964C"/>
    <w:rsid w:val="50B6F276"/>
    <w:rsid w:val="50C99EB8"/>
    <w:rsid w:val="51495878"/>
    <w:rsid w:val="5183E109"/>
    <w:rsid w:val="51982272"/>
    <w:rsid w:val="51DA1752"/>
    <w:rsid w:val="51EE2993"/>
    <w:rsid w:val="52319357"/>
    <w:rsid w:val="52AEC270"/>
    <w:rsid w:val="52F9AEB1"/>
    <w:rsid w:val="53454BCD"/>
    <w:rsid w:val="53490076"/>
    <w:rsid w:val="542EA507"/>
    <w:rsid w:val="54975F23"/>
    <w:rsid w:val="54B625C8"/>
    <w:rsid w:val="54F6645B"/>
    <w:rsid w:val="552CDBFE"/>
    <w:rsid w:val="555DB3B6"/>
    <w:rsid w:val="559EECBB"/>
    <w:rsid w:val="569A5DD2"/>
    <w:rsid w:val="56DDA718"/>
    <w:rsid w:val="574D7355"/>
    <w:rsid w:val="583C181B"/>
    <w:rsid w:val="58475CEA"/>
    <w:rsid w:val="58C6786D"/>
    <w:rsid w:val="5A05DAFB"/>
    <w:rsid w:val="5A89AEF8"/>
    <w:rsid w:val="5B001E88"/>
    <w:rsid w:val="5B977592"/>
    <w:rsid w:val="5B9E6293"/>
    <w:rsid w:val="5BBF6B77"/>
    <w:rsid w:val="5BC9844D"/>
    <w:rsid w:val="5BECF085"/>
    <w:rsid w:val="5C26D8F5"/>
    <w:rsid w:val="5C74A96F"/>
    <w:rsid w:val="5CBCFF78"/>
    <w:rsid w:val="5CE4D0C8"/>
    <w:rsid w:val="5DA6ECAC"/>
    <w:rsid w:val="5DAD3D39"/>
    <w:rsid w:val="5E0B290F"/>
    <w:rsid w:val="5E553B1F"/>
    <w:rsid w:val="5F2990FF"/>
    <w:rsid w:val="600F8714"/>
    <w:rsid w:val="6067965A"/>
    <w:rsid w:val="60A16552"/>
    <w:rsid w:val="60AC56A2"/>
    <w:rsid w:val="6161FCA6"/>
    <w:rsid w:val="6164CBBD"/>
    <w:rsid w:val="6184A179"/>
    <w:rsid w:val="61B1FE5C"/>
    <w:rsid w:val="61B45A81"/>
    <w:rsid w:val="61C8C41E"/>
    <w:rsid w:val="61D57842"/>
    <w:rsid w:val="61E57077"/>
    <w:rsid w:val="6282FB86"/>
    <w:rsid w:val="62F51E86"/>
    <w:rsid w:val="63009792"/>
    <w:rsid w:val="630BDB53"/>
    <w:rsid w:val="631C7BFF"/>
    <w:rsid w:val="643558C2"/>
    <w:rsid w:val="644D3179"/>
    <w:rsid w:val="650685E1"/>
    <w:rsid w:val="658960FE"/>
    <w:rsid w:val="65F20A29"/>
    <w:rsid w:val="66ADCE05"/>
    <w:rsid w:val="66C15A47"/>
    <w:rsid w:val="676B3162"/>
    <w:rsid w:val="67AF9530"/>
    <w:rsid w:val="67C02FA7"/>
    <w:rsid w:val="68194350"/>
    <w:rsid w:val="681A7DEF"/>
    <w:rsid w:val="681EFF36"/>
    <w:rsid w:val="682B0BC3"/>
    <w:rsid w:val="6837CD02"/>
    <w:rsid w:val="68888859"/>
    <w:rsid w:val="68D0395F"/>
    <w:rsid w:val="690F9471"/>
    <w:rsid w:val="69D963E9"/>
    <w:rsid w:val="69EA647E"/>
    <w:rsid w:val="69F14553"/>
    <w:rsid w:val="6AD40355"/>
    <w:rsid w:val="6ADE7BD1"/>
    <w:rsid w:val="6AE8880D"/>
    <w:rsid w:val="6B7C32E2"/>
    <w:rsid w:val="6BCE4D4D"/>
    <w:rsid w:val="6BEB58AB"/>
    <w:rsid w:val="6BF22175"/>
    <w:rsid w:val="6CAC0DA2"/>
    <w:rsid w:val="6DC5F013"/>
    <w:rsid w:val="6DE4432F"/>
    <w:rsid w:val="6DEAF08E"/>
    <w:rsid w:val="6DFA2DC2"/>
    <w:rsid w:val="6DFE738C"/>
    <w:rsid w:val="6E71C52C"/>
    <w:rsid w:val="6E9EA6FA"/>
    <w:rsid w:val="6ECFB7A0"/>
    <w:rsid w:val="6EF88F3A"/>
    <w:rsid w:val="6EFAF6F6"/>
    <w:rsid w:val="6F17C10E"/>
    <w:rsid w:val="6F28D8C4"/>
    <w:rsid w:val="6FC2907D"/>
    <w:rsid w:val="70B5E0F1"/>
    <w:rsid w:val="70D97922"/>
    <w:rsid w:val="7113963B"/>
    <w:rsid w:val="7172AE68"/>
    <w:rsid w:val="71C122EC"/>
    <w:rsid w:val="72010616"/>
    <w:rsid w:val="7210E4CA"/>
    <w:rsid w:val="722FB51F"/>
    <w:rsid w:val="724E3230"/>
    <w:rsid w:val="7257C448"/>
    <w:rsid w:val="7266A992"/>
    <w:rsid w:val="72882243"/>
    <w:rsid w:val="72DEDE30"/>
    <w:rsid w:val="731CE2C4"/>
    <w:rsid w:val="734E76EC"/>
    <w:rsid w:val="7379458D"/>
    <w:rsid w:val="73904C21"/>
    <w:rsid w:val="739B13BB"/>
    <w:rsid w:val="73B0A4DB"/>
    <w:rsid w:val="742660AE"/>
    <w:rsid w:val="74E2EF2C"/>
    <w:rsid w:val="74ECE563"/>
    <w:rsid w:val="751B38EF"/>
    <w:rsid w:val="756784C4"/>
    <w:rsid w:val="75934D2B"/>
    <w:rsid w:val="75B20939"/>
    <w:rsid w:val="75B3ED6C"/>
    <w:rsid w:val="75F44708"/>
    <w:rsid w:val="775C977D"/>
    <w:rsid w:val="776790F2"/>
    <w:rsid w:val="776E1122"/>
    <w:rsid w:val="7781971D"/>
    <w:rsid w:val="77CACE85"/>
    <w:rsid w:val="77D9F4D4"/>
    <w:rsid w:val="77E7C301"/>
    <w:rsid w:val="77ED23A2"/>
    <w:rsid w:val="77EF61A5"/>
    <w:rsid w:val="79A02DF2"/>
    <w:rsid w:val="79DAF77C"/>
    <w:rsid w:val="79DF317F"/>
    <w:rsid w:val="7A4AF32D"/>
    <w:rsid w:val="7A857A4B"/>
    <w:rsid w:val="7AE3732B"/>
    <w:rsid w:val="7B04259C"/>
    <w:rsid w:val="7B081E37"/>
    <w:rsid w:val="7B408E7E"/>
    <w:rsid w:val="7B550651"/>
    <w:rsid w:val="7B5F8358"/>
    <w:rsid w:val="7B79249D"/>
    <w:rsid w:val="7B9D8DED"/>
    <w:rsid w:val="7BDAEA48"/>
    <w:rsid w:val="7C80FBB7"/>
    <w:rsid w:val="7C840ACA"/>
    <w:rsid w:val="7C8A383C"/>
    <w:rsid w:val="7C8FF72C"/>
    <w:rsid w:val="7CFA13E6"/>
    <w:rsid w:val="7D54A722"/>
    <w:rsid w:val="7D6BC600"/>
    <w:rsid w:val="7DBF7370"/>
    <w:rsid w:val="7DFBB5F1"/>
    <w:rsid w:val="7E96DD97"/>
    <w:rsid w:val="7EA08F70"/>
    <w:rsid w:val="7EB78B5D"/>
    <w:rsid w:val="7EE32131"/>
    <w:rsid w:val="7EF458D6"/>
    <w:rsid w:val="7F47F86A"/>
    <w:rsid w:val="7FBDE5A7"/>
    <w:rsid w:val="7FDB1A1B"/>
    <w:rsid w:val="7FEA2C9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FCBBE215-3412-4BBB-8330-9F737889A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70D06"/>
    <w:pPr>
      <w:widowControl w:val="0"/>
    </w:pPr>
    <w:rPr>
      <w:rFonts w:ascii="Calibri" w:hAnsi="Calibri"/>
      <w:snapToGrid w:val="0"/>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semiHidden/>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semiHidden/>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link w:val="ListParagraphChar"/>
    <w:uiPriority w:val="34"/>
    <w:qFormat/>
    <w:rsid w:val="00BD2E64"/>
    <w:pPr>
      <w:ind w:left="720"/>
      <w:contextualSpacing/>
    </w:pPr>
  </w:style>
  <w:style w:type="paragraph" w:styleId="NoSpacing">
    <w:name w:val="No Spacing"/>
    <w:link w:val="NoSpacingChar"/>
    <w:uiPriority w:val="1"/>
    <w:qFormat/>
    <w:rsid w:val="00965564"/>
    <w:rPr>
      <w:rFonts w:ascii="Calibri" w:hAnsi="Calibri"/>
      <w:sz w:val="22"/>
      <w:szCs w:val="22"/>
      <w:lang w:eastAsia="ja-JP"/>
    </w:rPr>
  </w:style>
  <w:style w:type="character" w:customStyle="1" w:styleId="NoSpacingChar">
    <w:name w:val="No Spacing Char"/>
    <w:link w:val="NoSpacing"/>
    <w:uiPriority w:val="1"/>
    <w:rsid w:val="00965564"/>
    <w:rPr>
      <w:rFonts w:ascii="Calibri" w:hAnsi="Calibri"/>
      <w:sz w:val="22"/>
      <w:szCs w:val="22"/>
      <w:lang w:eastAsia="ja-JP"/>
    </w:rPr>
  </w:style>
  <w:style w:type="character" w:customStyle="1" w:styleId="ListParagraphChar">
    <w:name w:val="List Paragraph Char"/>
    <w:basedOn w:val="DefaultParagraphFont"/>
    <w:link w:val="ListParagraph"/>
    <w:uiPriority w:val="34"/>
    <w:locked/>
    <w:rsid w:val="00965564"/>
    <w:rPr>
      <w:rFonts w:ascii="Courier" w:hAnsi="Courier"/>
      <w:snapToGrid w:val="0"/>
      <w:sz w:val="24"/>
    </w:rPr>
  </w:style>
  <w:style w:type="paragraph" w:customStyle="1" w:styleId="CM4">
    <w:name w:val="CM4"/>
    <w:basedOn w:val="Normal"/>
    <w:next w:val="Normal"/>
    <w:uiPriority w:val="99"/>
    <w:rsid w:val="00965564"/>
    <w:pPr>
      <w:autoSpaceDE w:val="0"/>
      <w:autoSpaceDN w:val="0"/>
      <w:adjustRightInd w:val="0"/>
    </w:pPr>
    <w:rPr>
      <w:rFonts w:ascii="Times New Roman" w:eastAsiaTheme="minorEastAsia" w:hAnsi="Times New Roman"/>
      <w:snapToGrid/>
      <w:szCs w:val="24"/>
    </w:rPr>
  </w:style>
  <w:style w:type="character" w:styleId="UnresolvedMention">
    <w:name w:val="Unresolved Mention"/>
    <w:basedOn w:val="DefaultParagraphFont"/>
    <w:uiPriority w:val="99"/>
    <w:semiHidden/>
    <w:unhideWhenUsed/>
    <w:rsid w:val="005325AF"/>
    <w:rPr>
      <w:color w:val="605E5C"/>
      <w:shd w:val="clear" w:color="auto" w:fill="E1DFDD"/>
    </w:rPr>
  </w:style>
  <w:style w:type="paragraph" w:styleId="Header">
    <w:name w:val="header"/>
    <w:basedOn w:val="Normal"/>
    <w:link w:val="HeaderChar"/>
    <w:rsid w:val="0027575D"/>
    <w:pPr>
      <w:tabs>
        <w:tab w:val="center" w:pos="4680"/>
        <w:tab w:val="right" w:pos="9360"/>
      </w:tabs>
    </w:pPr>
  </w:style>
  <w:style w:type="character" w:customStyle="1" w:styleId="HeaderChar">
    <w:name w:val="Header Char"/>
    <w:basedOn w:val="DefaultParagraphFont"/>
    <w:link w:val="Header"/>
    <w:rsid w:val="0027575D"/>
    <w:rPr>
      <w:rFonts w:ascii="Courier" w:hAnsi="Courier"/>
      <w:snapToGrid w:val="0"/>
      <w:sz w:val="24"/>
    </w:rPr>
  </w:style>
  <w:style w:type="paragraph" w:styleId="Footer">
    <w:name w:val="footer"/>
    <w:basedOn w:val="Normal"/>
    <w:link w:val="FooterChar"/>
    <w:rsid w:val="0027575D"/>
    <w:pPr>
      <w:tabs>
        <w:tab w:val="center" w:pos="4680"/>
        <w:tab w:val="right" w:pos="9360"/>
      </w:tabs>
    </w:pPr>
  </w:style>
  <w:style w:type="character" w:customStyle="1" w:styleId="FooterChar">
    <w:name w:val="Footer Char"/>
    <w:basedOn w:val="DefaultParagraphFont"/>
    <w:link w:val="Footer"/>
    <w:rsid w:val="0027575D"/>
    <w:rPr>
      <w:rFonts w:ascii="Courier" w:hAnsi="Courier"/>
      <w:snapToGrid w:val="0"/>
      <w:sz w:val="24"/>
    </w:rPr>
  </w:style>
  <w:style w:type="paragraph" w:customStyle="1" w:styleId="WaldaleResponseBody">
    <w:name w:val="Waldale Response Body"/>
    <w:basedOn w:val="Normal"/>
    <w:link w:val="WaldaleResponseBodyChar"/>
    <w:qFormat/>
    <w:rsid w:val="008413B2"/>
    <w:pPr>
      <w:widowControl/>
      <w:jc w:val="both"/>
    </w:pPr>
    <w:rPr>
      <w:rFonts w:ascii="Cambria" w:hAnsi="Cambria"/>
      <w:snapToGrid/>
      <w:color w:val="1F3864" w:themeColor="accent1" w:themeShade="80"/>
      <w:szCs w:val="24"/>
    </w:rPr>
  </w:style>
  <w:style w:type="character" w:customStyle="1" w:styleId="WaldaleResponseBodyChar">
    <w:name w:val="Waldale Response Body Char"/>
    <w:basedOn w:val="DefaultParagraphFont"/>
    <w:link w:val="WaldaleResponseBody"/>
    <w:rsid w:val="008413B2"/>
    <w:rPr>
      <w:rFonts w:ascii="Cambria" w:hAnsi="Cambria"/>
      <w:color w:val="1F3864" w:themeColor="accent1" w:themeShade="80"/>
      <w:sz w:val="23"/>
      <w:szCs w:val="24"/>
    </w:rPr>
  </w:style>
  <w:style w:type="paragraph" w:customStyle="1" w:styleId="Default">
    <w:name w:val="Default"/>
    <w:rsid w:val="00CF3F3E"/>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6803714">
      <w:bodyDiv w:val="1"/>
      <w:marLeft w:val="0"/>
      <w:marRight w:val="0"/>
      <w:marTop w:val="0"/>
      <w:marBottom w:val="0"/>
      <w:divBdr>
        <w:top w:val="none" w:sz="0" w:space="0" w:color="auto"/>
        <w:left w:val="none" w:sz="0" w:space="0" w:color="auto"/>
        <w:bottom w:val="none" w:sz="0" w:space="0" w:color="auto"/>
        <w:right w:val="none" w:sz="0" w:space="0" w:color="auto"/>
      </w:divBdr>
    </w:div>
    <w:div w:id="840242879">
      <w:bodyDiv w:val="1"/>
      <w:marLeft w:val="0"/>
      <w:marRight w:val="0"/>
      <w:marTop w:val="0"/>
      <w:marBottom w:val="0"/>
      <w:divBdr>
        <w:top w:val="none" w:sz="0" w:space="0" w:color="auto"/>
        <w:left w:val="none" w:sz="0" w:space="0" w:color="auto"/>
        <w:bottom w:val="none" w:sz="0" w:space="0" w:color="auto"/>
        <w:right w:val="none" w:sz="0" w:space="0" w:color="auto"/>
      </w:divBdr>
    </w:div>
    <w:div w:id="1117598835">
      <w:bodyDiv w:val="1"/>
      <w:marLeft w:val="0"/>
      <w:marRight w:val="0"/>
      <w:marTop w:val="0"/>
      <w:marBottom w:val="0"/>
      <w:divBdr>
        <w:top w:val="none" w:sz="0" w:space="0" w:color="auto"/>
        <w:left w:val="none" w:sz="0" w:space="0" w:color="auto"/>
        <w:bottom w:val="none" w:sz="0" w:space="0" w:color="auto"/>
        <w:right w:val="none" w:sz="0" w:space="0" w:color="auto"/>
      </w:divBdr>
    </w:div>
    <w:div w:id="1629430936">
      <w:bodyDiv w:val="1"/>
      <w:marLeft w:val="0"/>
      <w:marRight w:val="0"/>
      <w:marTop w:val="0"/>
      <w:marBottom w:val="0"/>
      <w:divBdr>
        <w:top w:val="none" w:sz="0" w:space="0" w:color="auto"/>
        <w:left w:val="none" w:sz="0" w:space="0" w:color="auto"/>
        <w:bottom w:val="none" w:sz="0" w:space="0" w:color="auto"/>
        <w:right w:val="none" w:sz="0" w:space="0" w:color="auto"/>
      </w:divBdr>
      <w:divsChild>
        <w:div w:id="24912633">
          <w:marLeft w:val="547"/>
          <w:marRight w:val="0"/>
          <w:marTop w:val="200"/>
          <w:marBottom w:val="0"/>
          <w:divBdr>
            <w:top w:val="none" w:sz="0" w:space="0" w:color="auto"/>
            <w:left w:val="none" w:sz="0" w:space="0" w:color="auto"/>
            <w:bottom w:val="none" w:sz="0" w:space="0" w:color="auto"/>
            <w:right w:val="none" w:sz="0" w:space="0" w:color="auto"/>
          </w:divBdr>
        </w:div>
        <w:div w:id="93791445">
          <w:marLeft w:val="547"/>
          <w:marRight w:val="0"/>
          <w:marTop w:val="200"/>
          <w:marBottom w:val="0"/>
          <w:divBdr>
            <w:top w:val="none" w:sz="0" w:space="0" w:color="auto"/>
            <w:left w:val="none" w:sz="0" w:space="0" w:color="auto"/>
            <w:bottom w:val="none" w:sz="0" w:space="0" w:color="auto"/>
            <w:right w:val="none" w:sz="0" w:space="0" w:color="auto"/>
          </w:divBdr>
        </w:div>
        <w:div w:id="147213173">
          <w:marLeft w:val="547"/>
          <w:marRight w:val="0"/>
          <w:marTop w:val="200"/>
          <w:marBottom w:val="0"/>
          <w:divBdr>
            <w:top w:val="none" w:sz="0" w:space="0" w:color="auto"/>
            <w:left w:val="none" w:sz="0" w:space="0" w:color="auto"/>
            <w:bottom w:val="none" w:sz="0" w:space="0" w:color="auto"/>
            <w:right w:val="none" w:sz="0" w:space="0" w:color="auto"/>
          </w:divBdr>
        </w:div>
        <w:div w:id="207837321">
          <w:marLeft w:val="547"/>
          <w:marRight w:val="0"/>
          <w:marTop w:val="200"/>
          <w:marBottom w:val="0"/>
          <w:divBdr>
            <w:top w:val="none" w:sz="0" w:space="0" w:color="auto"/>
            <w:left w:val="none" w:sz="0" w:space="0" w:color="auto"/>
            <w:bottom w:val="none" w:sz="0" w:space="0" w:color="auto"/>
            <w:right w:val="none" w:sz="0" w:space="0" w:color="auto"/>
          </w:divBdr>
        </w:div>
        <w:div w:id="370573283">
          <w:marLeft w:val="547"/>
          <w:marRight w:val="0"/>
          <w:marTop w:val="200"/>
          <w:marBottom w:val="0"/>
          <w:divBdr>
            <w:top w:val="none" w:sz="0" w:space="0" w:color="auto"/>
            <w:left w:val="none" w:sz="0" w:space="0" w:color="auto"/>
            <w:bottom w:val="none" w:sz="0" w:space="0" w:color="auto"/>
            <w:right w:val="none" w:sz="0" w:space="0" w:color="auto"/>
          </w:divBdr>
        </w:div>
        <w:div w:id="535586974">
          <w:marLeft w:val="547"/>
          <w:marRight w:val="0"/>
          <w:marTop w:val="200"/>
          <w:marBottom w:val="0"/>
          <w:divBdr>
            <w:top w:val="none" w:sz="0" w:space="0" w:color="auto"/>
            <w:left w:val="none" w:sz="0" w:space="0" w:color="auto"/>
            <w:bottom w:val="none" w:sz="0" w:space="0" w:color="auto"/>
            <w:right w:val="none" w:sz="0" w:space="0" w:color="auto"/>
          </w:divBdr>
        </w:div>
        <w:div w:id="756559577">
          <w:marLeft w:val="547"/>
          <w:marRight w:val="0"/>
          <w:marTop w:val="200"/>
          <w:marBottom w:val="0"/>
          <w:divBdr>
            <w:top w:val="none" w:sz="0" w:space="0" w:color="auto"/>
            <w:left w:val="none" w:sz="0" w:space="0" w:color="auto"/>
            <w:bottom w:val="none" w:sz="0" w:space="0" w:color="auto"/>
            <w:right w:val="none" w:sz="0" w:space="0" w:color="auto"/>
          </w:divBdr>
        </w:div>
        <w:div w:id="1499074719">
          <w:marLeft w:val="547"/>
          <w:marRight w:val="0"/>
          <w:marTop w:val="200"/>
          <w:marBottom w:val="0"/>
          <w:divBdr>
            <w:top w:val="none" w:sz="0" w:space="0" w:color="auto"/>
            <w:left w:val="none" w:sz="0" w:space="0" w:color="auto"/>
            <w:bottom w:val="none" w:sz="0" w:space="0" w:color="auto"/>
            <w:right w:val="none" w:sz="0" w:space="0" w:color="auto"/>
          </w:divBdr>
        </w:div>
        <w:div w:id="2012559062">
          <w:marLeft w:val="547"/>
          <w:marRight w:val="0"/>
          <w:marTop w:val="20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912306987">
      <w:bodyDiv w:val="1"/>
      <w:marLeft w:val="0"/>
      <w:marRight w:val="0"/>
      <w:marTop w:val="0"/>
      <w:marBottom w:val="0"/>
      <w:divBdr>
        <w:top w:val="none" w:sz="0" w:space="0" w:color="auto"/>
        <w:left w:val="none" w:sz="0" w:space="0" w:color="auto"/>
        <w:bottom w:val="none" w:sz="0" w:space="0" w:color="auto"/>
        <w:right w:val="none" w:sz="0" w:space="0" w:color="auto"/>
      </w:divBdr>
    </w:div>
    <w:div w:id="2062972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uyindianainvest@idoa.in.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F4AF53E6D4BD2409FA994B83984072A" ma:contentTypeVersion="12" ma:contentTypeDescription="Create a new document." ma:contentTypeScope="" ma:versionID="f7f3832523d65332bd1921855a8e8155">
  <xsd:schema xmlns:xsd="http://www.w3.org/2001/XMLSchema" xmlns:xs="http://www.w3.org/2001/XMLSchema" xmlns:p="http://schemas.microsoft.com/office/2006/metadata/properties" xmlns:ns2="61aefb4b-5fd9-4e7c-a29f-4532463d98c0" xmlns:ns3="a6f34a91-8a75-4a6f-8e9d-616a7dea26c4" targetNamespace="http://schemas.microsoft.com/office/2006/metadata/properties" ma:root="true" ma:fieldsID="339b6bcbf942cac492c7657e838d3ad3" ns2:_="" ns3:_="">
    <xsd:import namespace="61aefb4b-5fd9-4e7c-a29f-4532463d98c0"/>
    <xsd:import namespace="a6f34a91-8a75-4a6f-8e9d-616a7dea26c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WBSCode" minOccurs="0"/>
                <xsd:element ref="ns2:ActionRequir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aefb4b-5fd9-4e7c-a29f-4532463d98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WBSCode" ma:index="18" nillable="true" ma:displayName="WBS Code" ma:description="Code to Identify Bid submission WBS code" ma:format="Dropdown" ma:indexed="true" ma:internalName="WBSCode">
      <xsd:simpleType>
        <xsd:restriction base="dms:Text">
          <xsd:maxLength value="255"/>
        </xsd:restriction>
      </xsd:simpleType>
    </xsd:element>
    <xsd:element name="ActionRequired" ma:index="19" nillable="true" ma:displayName="Action Required" ma:format="Dropdown" ma:internalName="ActionRequire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6f34a91-8a75-4a6f-8e9d-616a7dea26c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WBSCode xmlns="61aefb4b-5fd9-4e7c-a29f-4532463d98c0">1.6.1.</WBSCode>
    <ActionRequired xmlns="61aefb4b-5fd9-4e7c-a29f-4532463d98c0">Writing Proofing</ActionRequired>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2AD5E1-4A52-4ABC-8B97-9E99A680AF37}">
  <ds:schemaRefs>
    <ds:schemaRef ds:uri="http://schemas.microsoft.com/sharepoint/v3/contenttype/forms"/>
  </ds:schemaRefs>
</ds:datastoreItem>
</file>

<file path=customXml/itemProps2.xml><?xml version="1.0" encoding="utf-8"?>
<ds:datastoreItem xmlns:ds="http://schemas.openxmlformats.org/officeDocument/2006/customXml" ds:itemID="{7ACD106A-4EEE-4B76-84C3-A111A2321B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aefb4b-5fd9-4e7c-a29f-4532463d98c0"/>
    <ds:schemaRef ds:uri="a6f34a91-8a75-4a6f-8e9d-616a7dea26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49E0F8-D7C8-4A88-BDB3-74A42F9F744B}">
  <ds:schemaRefs>
    <ds:schemaRef ds:uri="http://schemas.microsoft.com/office/2006/metadata/properties"/>
    <ds:schemaRef ds:uri="http://schemas.microsoft.com/office/infopath/2007/PartnerControls"/>
    <ds:schemaRef ds:uri="61aefb4b-5fd9-4e7c-a29f-4532463d98c0"/>
  </ds:schemaRefs>
</ds:datastoreItem>
</file>

<file path=customXml/itemProps4.xml><?xml version="1.0" encoding="utf-8"?>
<ds:datastoreItem xmlns:ds="http://schemas.openxmlformats.org/officeDocument/2006/customXml" ds:itemID="{47780F20-C864-4B6A-98DD-C63DD6AA7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11680</Words>
  <Characters>66577</Characters>
  <Application>Microsoft Office Word</Application>
  <DocSecurity>0</DocSecurity>
  <Lines>554</Lines>
  <Paragraphs>156</Paragraphs>
  <ScaleCrop>false</ScaleCrop>
  <Company>State of Indiana</Company>
  <LinksUpToDate>false</LinksUpToDate>
  <CharactersWithSpaces>78101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Brandon-Friedman, David C</cp:lastModifiedBy>
  <cp:revision>2</cp:revision>
  <cp:lastPrinted>2020-04-14T06:30:00Z</cp:lastPrinted>
  <dcterms:created xsi:type="dcterms:W3CDTF">2020-06-18T20:56:00Z</dcterms:created>
  <dcterms:modified xsi:type="dcterms:W3CDTF">2020-06-18T20:56:00Z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0x010100BF4AF53E6D4BD2409FA994B83984072A</vt:lpwstr>
  </property>
</Properties>
</file>